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57A" w:rsidRPr="00F432DC" w:rsidRDefault="005F557A" w:rsidP="005F557A">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5F557A" w:rsidRPr="007F263C" w:rsidRDefault="005F557A" w:rsidP="005F557A">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0B4129">
        <w:rPr>
          <w:rFonts w:ascii="GHEA Grapalat" w:hAnsi="GHEA Grapalat"/>
          <w:i/>
        </w:rPr>
        <w:t xml:space="preserve">от </w:t>
      </w:r>
      <w:r>
        <w:rPr>
          <w:rFonts w:ascii="GHEA Grapalat" w:hAnsi="GHEA Grapalat"/>
          <w:i/>
        </w:rPr>
        <w:t xml:space="preserve">2-ого ноября </w:t>
      </w:r>
      <w:r w:rsidRPr="000B4129">
        <w:rPr>
          <w:rFonts w:ascii="GHEA Grapalat" w:hAnsi="GHEA Grapalat"/>
          <w:i/>
        </w:rPr>
        <w:t xml:space="preserve">2022 года № </w:t>
      </w:r>
      <w:r>
        <w:rPr>
          <w:rFonts w:ascii="GHEA Grapalat" w:hAnsi="GHEA Grapalat"/>
          <w:i/>
        </w:rPr>
        <w:t>451</w:t>
      </w:r>
      <w:del w:id="0" w:author="Vardan" w:date="2022-10-29T23:40:00Z">
        <w:r w:rsidRPr="000B4129" w:rsidDel="00CC70AB">
          <w:rPr>
            <w:rFonts w:ascii="GHEA Grapalat" w:hAnsi="GHEA Grapalat"/>
            <w:i/>
          </w:rPr>
          <w:delText>-</w:delText>
        </w:r>
      </w:del>
      <w:r w:rsidRPr="000B4129">
        <w:rPr>
          <w:rFonts w:ascii="GHEA Grapalat" w:hAnsi="GHEA Grapalat"/>
          <w:i/>
        </w:rPr>
        <w:t>A</w:t>
      </w:r>
    </w:p>
    <w:p w:rsidR="005F557A" w:rsidRPr="00E26FEE" w:rsidRDefault="005F557A" w:rsidP="005F557A">
      <w:pPr>
        <w:widowControl w:val="0"/>
        <w:spacing w:after="160" w:line="360" w:lineRule="auto"/>
        <w:ind w:firstLine="567"/>
        <w:jc w:val="right"/>
        <w:rPr>
          <w:rFonts w:ascii="GHEA Grapalat" w:hAnsi="GHEA Grapalat" w:cs="Sylfaen"/>
          <w:i/>
        </w:rPr>
      </w:pPr>
    </w:p>
    <w:p w:rsidR="005F557A" w:rsidRPr="00E26FEE" w:rsidRDefault="005F557A" w:rsidP="005F557A">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5F557A" w:rsidRPr="00BA7128"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Pr>
          <w:rFonts w:ascii="GHEA Grapalat" w:hAnsi="GHEA Grapalat"/>
          <w:i w:val="0"/>
          <w:sz w:val="24"/>
          <w:szCs w:val="24"/>
        </w:rPr>
        <w:t>ЗАПРОСЕ КОТИРОВОК</w:t>
      </w: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p>
    <w:p w:rsidR="005F557A" w:rsidRPr="009044F1" w:rsidRDefault="005F557A" w:rsidP="005F557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65332E" w:rsidRPr="0065332E">
        <w:rPr>
          <w:rFonts w:ascii="GHEA Grapalat" w:hAnsi="GHEA Grapalat"/>
          <w:i w:val="0"/>
          <w:sz w:val="24"/>
          <w:szCs w:val="24"/>
        </w:rPr>
        <w:t>29</w:t>
      </w:r>
      <w:r w:rsidRPr="009044F1">
        <w:rPr>
          <w:rFonts w:ascii="GHEA Grapalat" w:hAnsi="GHEA Grapalat"/>
          <w:i w:val="0"/>
          <w:sz w:val="24"/>
          <w:szCs w:val="24"/>
        </w:rPr>
        <w:t>" "</w:t>
      </w:r>
      <w:r w:rsidR="00B55EF0" w:rsidRPr="00B55EF0">
        <w:rPr>
          <w:rFonts w:ascii="GHEA Grapalat" w:hAnsi="GHEA Grapalat"/>
          <w:i w:val="0"/>
          <w:sz w:val="24"/>
          <w:szCs w:val="24"/>
        </w:rPr>
        <w:t>01</w:t>
      </w:r>
      <w:r w:rsidRPr="009044F1">
        <w:rPr>
          <w:rFonts w:ascii="GHEA Grapalat" w:hAnsi="GHEA Grapalat"/>
          <w:i w:val="0"/>
          <w:sz w:val="24"/>
          <w:szCs w:val="24"/>
        </w:rPr>
        <w:t>" 20</w:t>
      </w:r>
      <w:r>
        <w:rPr>
          <w:rFonts w:ascii="GHEA Grapalat" w:hAnsi="GHEA Grapalat"/>
          <w:i w:val="0"/>
          <w:sz w:val="24"/>
          <w:szCs w:val="24"/>
        </w:rPr>
        <w:t>2</w:t>
      </w:r>
      <w:r w:rsidR="00B55EF0" w:rsidRPr="00B55EF0">
        <w:rPr>
          <w:rFonts w:ascii="GHEA Grapalat" w:hAnsi="GHEA Grapalat"/>
          <w:i w:val="0"/>
          <w:sz w:val="24"/>
          <w:szCs w:val="24"/>
        </w:rPr>
        <w:t>6</w:t>
      </w:r>
      <w:r w:rsidRPr="009044F1">
        <w:rPr>
          <w:rFonts w:ascii="GHEA Grapalat" w:hAnsi="GHEA Grapalat"/>
          <w:i w:val="0"/>
          <w:sz w:val="24"/>
          <w:szCs w:val="24"/>
        </w:rPr>
        <w:t xml:space="preserve">года "номер </w:t>
      </w:r>
      <w:r w:rsidR="00194C11" w:rsidRPr="00194C11">
        <w:rPr>
          <w:rFonts w:ascii="GHEA Grapalat" w:hAnsi="GHEA Grapalat"/>
          <w:i w:val="0"/>
          <w:sz w:val="24"/>
          <w:szCs w:val="24"/>
        </w:rPr>
        <w:t>2</w:t>
      </w:r>
      <w:r w:rsidRPr="009044F1">
        <w:rPr>
          <w:rFonts w:ascii="GHEA Grapalat" w:hAnsi="GHEA Grapalat"/>
          <w:i w:val="0"/>
          <w:sz w:val="24"/>
          <w:szCs w:val="24"/>
        </w:rPr>
        <w:t xml:space="preserve">" </w:t>
      </w:r>
    </w:p>
    <w:p w:rsidR="005F557A" w:rsidRPr="007370D9" w:rsidRDefault="005F557A" w:rsidP="005F557A">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0C259D" w:rsidRPr="000C259D">
        <w:rPr>
          <w:rFonts w:ascii="GHEA Grapalat" w:hAnsi="GHEA Grapalat"/>
          <w:i w:val="0"/>
          <w:lang w:val="af-ZA"/>
        </w:rPr>
        <w:t xml:space="preserve"> </w:t>
      </w:r>
      <w:r w:rsidR="000C259D">
        <w:rPr>
          <w:rFonts w:ascii="GHEA Grapalat" w:hAnsi="GHEA Grapalat"/>
          <w:i w:val="0"/>
          <w:lang w:val="af-ZA"/>
        </w:rPr>
        <w:t>ՏՊՏՏՔՀ-ԳՀ</w:t>
      </w:r>
      <w:r w:rsidR="000C259D" w:rsidRPr="00AE2768">
        <w:rPr>
          <w:rFonts w:ascii="GHEA Grapalat" w:hAnsi="GHEA Grapalat"/>
          <w:i w:val="0"/>
          <w:lang w:val="af-ZA"/>
        </w:rPr>
        <w:t>ԱՊՁԲ</w:t>
      </w:r>
      <w:r w:rsidR="00B55EF0">
        <w:rPr>
          <w:rFonts w:ascii="GHEA Grapalat" w:hAnsi="GHEA Grapalat"/>
          <w:i w:val="0"/>
          <w:lang w:val="af-ZA"/>
        </w:rPr>
        <w:t>-2026/</w:t>
      </w:r>
      <w:r w:rsidR="0065332E">
        <w:rPr>
          <w:rFonts w:ascii="GHEA Grapalat" w:hAnsi="GHEA Grapalat"/>
          <w:i w:val="0"/>
          <w:lang w:val="af-ZA"/>
        </w:rPr>
        <w:t>3</w:t>
      </w:r>
      <w:r w:rsidR="000C259D" w:rsidRPr="00AE2768">
        <w:rPr>
          <w:rFonts w:ascii="GHEA Grapalat" w:hAnsi="GHEA Grapalat"/>
          <w:i w:val="0"/>
          <w:u w:val="single"/>
          <w:lang w:val="af-ZA"/>
        </w:rPr>
        <w:t xml:space="preserve">     </w:t>
      </w:r>
      <w:r w:rsidRPr="004775ED">
        <w:rPr>
          <w:rFonts w:ascii="GHEA Grapalat" w:hAnsi="GHEA Grapalat"/>
          <w:i w:val="0"/>
          <w:sz w:val="24"/>
          <w:szCs w:val="24"/>
        </w:rPr>
        <w:t xml:space="preserve"> </w:t>
      </w:r>
    </w:p>
    <w:p w:rsidR="005F557A" w:rsidRPr="009044F1" w:rsidRDefault="005F557A" w:rsidP="005F557A">
      <w:pPr>
        <w:pStyle w:val="a3"/>
        <w:widowControl w:val="0"/>
        <w:spacing w:after="160" w:line="240" w:lineRule="auto"/>
        <w:rPr>
          <w:rFonts w:ascii="GHEA Grapalat" w:hAnsi="GHEA Grapalat"/>
          <w:i w:val="0"/>
          <w:sz w:val="24"/>
          <w:szCs w:val="24"/>
        </w:rPr>
      </w:pPr>
    </w:p>
    <w:p w:rsidR="005F557A" w:rsidRDefault="005F557A" w:rsidP="005F557A">
      <w:pPr>
        <w:pStyle w:val="a3"/>
        <w:widowControl w:val="0"/>
        <w:spacing w:after="160" w:line="240" w:lineRule="auto"/>
        <w:ind w:firstLine="567"/>
        <w:rPr>
          <w:rFonts w:ascii="GHEA Grapalat" w:hAnsi="GHEA Grapalat"/>
          <w:i w:val="0"/>
          <w:spacing w:val="6"/>
          <w:sz w:val="24"/>
          <w:szCs w:val="24"/>
        </w:rPr>
      </w:pPr>
      <w:r w:rsidRPr="00376400">
        <w:rPr>
          <w:rFonts w:ascii="GHEA Grapalat" w:hAnsi="GHEA Grapalat"/>
          <w:i w:val="0"/>
          <w:spacing w:val="6"/>
          <w:sz w:val="24"/>
          <w:szCs w:val="24"/>
        </w:rPr>
        <w:t>Заказч</w:t>
      </w:r>
      <w:r w:rsidRPr="000E4D3B">
        <w:rPr>
          <w:rFonts w:ascii="GHEA Grapalat" w:hAnsi="GHEA Grapalat"/>
          <w:i w:val="0"/>
          <w:spacing w:val="6"/>
          <w:sz w:val="24"/>
          <w:szCs w:val="24"/>
        </w:rPr>
        <w:t xml:space="preserve">ик «Фонд </w:t>
      </w:r>
      <w:proofErr w:type="spellStart"/>
      <w:r w:rsidRPr="000E4D3B">
        <w:rPr>
          <w:rFonts w:ascii="GHEA Grapalat" w:hAnsi="GHEA Grapalat"/>
          <w:i w:val="0"/>
          <w:spacing w:val="6"/>
          <w:sz w:val="24"/>
          <w:szCs w:val="24"/>
        </w:rPr>
        <w:t>Тавушского</w:t>
      </w:r>
      <w:proofErr w:type="spellEnd"/>
      <w:r w:rsidRPr="000E4D3B">
        <w:rPr>
          <w:rFonts w:ascii="GHEA Grapalat" w:hAnsi="GHEA Grapalat"/>
          <w:i w:val="0"/>
          <w:spacing w:val="6"/>
          <w:sz w:val="24"/>
          <w:szCs w:val="24"/>
        </w:rPr>
        <w:t xml:space="preserve"> регионального колледжа Патрика </w:t>
      </w:r>
      <w:proofErr w:type="spellStart"/>
      <w:r w:rsidRPr="000E4D3B">
        <w:rPr>
          <w:rFonts w:ascii="GHEA Grapalat" w:hAnsi="GHEA Grapalat"/>
          <w:i w:val="0"/>
          <w:spacing w:val="6"/>
          <w:sz w:val="24"/>
          <w:szCs w:val="24"/>
        </w:rPr>
        <w:t>Деведжяна</w:t>
      </w:r>
      <w:proofErr w:type="spellEnd"/>
      <w:r w:rsidRPr="000E4D3B">
        <w:rPr>
          <w:rFonts w:ascii="GHEA Grapalat" w:hAnsi="GHEA Grapalat"/>
          <w:i w:val="0"/>
          <w:spacing w:val="6"/>
          <w:sz w:val="24"/>
          <w:szCs w:val="24"/>
        </w:rPr>
        <w:t>»,</w:t>
      </w:r>
      <w:r w:rsidRPr="00F537DA">
        <w:rPr>
          <w:rFonts w:ascii="GHEA Grapalat" w:hAnsi="GHEA Grapalat"/>
          <w:i w:val="0"/>
          <w:spacing w:val="6"/>
          <w:sz w:val="24"/>
          <w:szCs w:val="24"/>
        </w:rPr>
        <w:t xml:space="preserve"> </w:t>
      </w:r>
      <w:r>
        <w:rPr>
          <w:rFonts w:ascii="GHEA Grapalat" w:hAnsi="GHEA Grapalat"/>
          <w:i w:val="0"/>
          <w:spacing w:val="6"/>
          <w:sz w:val="24"/>
          <w:szCs w:val="24"/>
        </w:rPr>
        <w:t>находящийся по адресу:</w:t>
      </w:r>
      <w:r w:rsidRPr="00F537DA">
        <w:rPr>
          <w:rFonts w:ascii="GHEA Grapalat" w:hAnsi="GHEA Grapalat"/>
          <w:i w:val="0"/>
          <w:spacing w:val="6"/>
          <w:sz w:val="24"/>
          <w:szCs w:val="24"/>
        </w:rPr>
        <w:t xml:space="preserve"> </w:t>
      </w:r>
      <w:proofErr w:type="gramStart"/>
      <w:r w:rsidRPr="00376400">
        <w:rPr>
          <w:rFonts w:ascii="GHEA Grapalat" w:hAnsi="GHEA Grapalat"/>
          <w:i w:val="0"/>
          <w:spacing w:val="6"/>
          <w:sz w:val="24"/>
          <w:szCs w:val="24"/>
        </w:rPr>
        <w:t>г</w:t>
      </w:r>
      <w:proofErr w:type="gramEnd"/>
      <w:r w:rsidRPr="00376400">
        <w:rPr>
          <w:rFonts w:ascii="GHEA Grapalat" w:hAnsi="GHEA Grapalat"/>
          <w:i w:val="0"/>
          <w:spacing w:val="6"/>
          <w:sz w:val="24"/>
          <w:szCs w:val="24"/>
        </w:rPr>
        <w:t>.</w:t>
      </w:r>
      <w:r w:rsidRPr="00F537DA">
        <w:rPr>
          <w:rFonts w:ascii="GHEA Grapalat" w:hAnsi="GHEA Grapalat"/>
          <w:i w:val="0"/>
          <w:spacing w:val="6"/>
          <w:sz w:val="24"/>
          <w:szCs w:val="24"/>
        </w:rPr>
        <w:t xml:space="preserve"> </w:t>
      </w:r>
      <w:r w:rsidRPr="00605688">
        <w:rPr>
          <w:rFonts w:ascii="GHEA Grapalat" w:hAnsi="GHEA Grapalat"/>
          <w:i w:val="0"/>
          <w:spacing w:val="6"/>
          <w:sz w:val="24"/>
          <w:szCs w:val="24"/>
        </w:rPr>
        <w:t>Иджеван</w:t>
      </w:r>
      <w:r w:rsidRPr="00376400">
        <w:rPr>
          <w:rFonts w:ascii="GHEA Grapalat" w:hAnsi="GHEA Grapalat"/>
          <w:i w:val="0"/>
          <w:spacing w:val="6"/>
          <w:sz w:val="24"/>
          <w:szCs w:val="24"/>
        </w:rPr>
        <w:t>,</w:t>
      </w:r>
      <w:r w:rsidRPr="00F537DA">
        <w:rPr>
          <w:rFonts w:ascii="GHEA Grapalat" w:hAnsi="GHEA Grapalat"/>
          <w:i w:val="0"/>
          <w:spacing w:val="6"/>
          <w:sz w:val="24"/>
          <w:szCs w:val="24"/>
        </w:rPr>
        <w:t xml:space="preserve"> </w:t>
      </w:r>
      <w:r w:rsidRPr="00C33335">
        <w:rPr>
          <w:rFonts w:ascii="GHEA Grapalat" w:hAnsi="GHEA Grapalat"/>
          <w:i w:val="0"/>
          <w:sz w:val="24"/>
          <w:szCs w:val="24"/>
        </w:rPr>
        <w:t xml:space="preserve">ул. </w:t>
      </w:r>
      <w:proofErr w:type="spellStart"/>
      <w:r w:rsidRPr="0002315E">
        <w:rPr>
          <w:rFonts w:ascii="GHEA Grapalat" w:hAnsi="GHEA Grapalat"/>
          <w:i w:val="0"/>
          <w:sz w:val="24"/>
          <w:szCs w:val="24"/>
        </w:rPr>
        <w:t>Налбандяан</w:t>
      </w:r>
      <w:r w:rsidRPr="00F537DA">
        <w:rPr>
          <w:rFonts w:ascii="GHEA Grapalat" w:hAnsi="GHEA Grapalat"/>
          <w:i w:val="0"/>
          <w:sz w:val="24"/>
          <w:szCs w:val="24"/>
        </w:rPr>
        <w:t>а</w:t>
      </w:r>
      <w:proofErr w:type="spellEnd"/>
      <w:r>
        <w:rPr>
          <w:rFonts w:ascii="GHEA Grapalat" w:hAnsi="GHEA Grapalat"/>
          <w:i w:val="0"/>
          <w:sz w:val="24"/>
          <w:szCs w:val="24"/>
        </w:rPr>
        <w:t xml:space="preserve"> </w:t>
      </w:r>
      <w:r w:rsidRPr="0002315E">
        <w:rPr>
          <w:rFonts w:ascii="GHEA Grapalat" w:hAnsi="GHEA Grapalat"/>
          <w:i w:val="0"/>
          <w:sz w:val="24"/>
          <w:szCs w:val="24"/>
        </w:rPr>
        <w:t>5</w:t>
      </w:r>
      <w:r>
        <w:rPr>
          <w:rFonts w:ascii="GHEA Grapalat" w:hAnsi="GHEA Grapalat"/>
          <w:i w:val="0"/>
          <w:sz w:val="24"/>
          <w:szCs w:val="24"/>
          <w:lang w:val="hy-AM"/>
        </w:rPr>
        <w:t>,</w:t>
      </w:r>
      <w:r>
        <w:rPr>
          <w:rFonts w:ascii="GHEA Grapalat" w:hAnsi="GHEA Grapalat"/>
          <w:sz w:val="24"/>
          <w:szCs w:val="24"/>
        </w:rPr>
        <w:t xml:space="preserve"> </w:t>
      </w:r>
      <w:r w:rsidRPr="00376400">
        <w:rPr>
          <w:rFonts w:ascii="GHEA Grapalat" w:hAnsi="GHEA Grapalat"/>
          <w:i w:val="0"/>
          <w:spacing w:val="6"/>
          <w:sz w:val="24"/>
          <w:szCs w:val="24"/>
        </w:rPr>
        <w:t>объявляет запрос котировок, который проводится одним этапом.</w:t>
      </w:r>
    </w:p>
    <w:p w:rsidR="005F557A" w:rsidRPr="00261506" w:rsidRDefault="00EB72AB" w:rsidP="005F557A">
      <w:pPr>
        <w:pStyle w:val="a3"/>
        <w:widowControl w:val="0"/>
        <w:spacing w:line="240" w:lineRule="auto"/>
        <w:ind w:firstLine="0"/>
        <w:rPr>
          <w:rFonts w:ascii="GHEA Grapalat" w:hAnsi="GHEA Grapalat"/>
          <w:i w:val="0"/>
          <w:sz w:val="24"/>
          <w:szCs w:val="24"/>
        </w:rPr>
      </w:pPr>
      <w:r>
        <w:rPr>
          <w:rFonts w:ascii="Arial" w:hAnsi="Arial" w:cs="Arial"/>
        </w:rPr>
        <w:t>В</w:t>
      </w:r>
      <w:r>
        <w:rPr>
          <w:rFonts w:cs="Arial LatArm"/>
        </w:rPr>
        <w:t xml:space="preserve"> </w:t>
      </w:r>
      <w:r>
        <w:rPr>
          <w:rFonts w:ascii="Arial" w:hAnsi="Arial" w:cs="Arial"/>
        </w:rPr>
        <w:t>результате</w:t>
      </w:r>
      <w:r>
        <w:rPr>
          <w:rFonts w:cs="Arial LatArm"/>
        </w:rPr>
        <w:t xml:space="preserve"> </w:t>
      </w:r>
      <w:r>
        <w:rPr>
          <w:rFonts w:ascii="Arial" w:hAnsi="Arial" w:cs="Arial"/>
        </w:rPr>
        <w:t>данной</w:t>
      </w:r>
      <w:r>
        <w:rPr>
          <w:rFonts w:cs="Arial LatArm"/>
        </w:rPr>
        <w:t xml:space="preserve"> </w:t>
      </w:r>
      <w:r>
        <w:rPr>
          <w:rFonts w:ascii="Arial" w:hAnsi="Arial" w:cs="Arial"/>
        </w:rPr>
        <w:t>процедуры</w:t>
      </w:r>
      <w:r>
        <w:rPr>
          <w:rFonts w:cs="Arial LatArm"/>
        </w:rPr>
        <w:t xml:space="preserve"> </w:t>
      </w:r>
      <w:r>
        <w:rPr>
          <w:rFonts w:ascii="Arial" w:hAnsi="Arial" w:cs="Arial"/>
        </w:rPr>
        <w:t>выбранному</w:t>
      </w:r>
      <w:r>
        <w:rPr>
          <w:rFonts w:cs="Arial LatArm"/>
        </w:rPr>
        <w:t xml:space="preserve"> </w:t>
      </w:r>
      <w:r>
        <w:rPr>
          <w:rFonts w:ascii="Arial" w:hAnsi="Arial" w:cs="Arial"/>
        </w:rPr>
        <w:t>участнику</w:t>
      </w:r>
      <w:r>
        <w:rPr>
          <w:rFonts w:cs="Arial LatArm"/>
        </w:rPr>
        <w:t xml:space="preserve"> </w:t>
      </w:r>
      <w:r>
        <w:rPr>
          <w:rFonts w:ascii="Arial" w:hAnsi="Arial" w:cs="Arial"/>
        </w:rPr>
        <w:t>будет</w:t>
      </w:r>
      <w:r>
        <w:rPr>
          <w:rFonts w:cs="Arial LatArm"/>
        </w:rPr>
        <w:t xml:space="preserve"> </w:t>
      </w:r>
      <w:r>
        <w:rPr>
          <w:rFonts w:ascii="Arial" w:hAnsi="Arial" w:cs="Arial"/>
        </w:rPr>
        <w:t>предложено</w:t>
      </w:r>
      <w:r>
        <w:rPr>
          <w:rFonts w:cs="Arial LatArm"/>
        </w:rPr>
        <w:t xml:space="preserve"> </w:t>
      </w:r>
      <w:r>
        <w:rPr>
          <w:rFonts w:ascii="Arial" w:hAnsi="Arial" w:cs="Arial"/>
        </w:rPr>
        <w:t>заключить</w:t>
      </w:r>
      <w:r>
        <w:rPr>
          <w:rFonts w:cs="Arial LatArm"/>
        </w:rPr>
        <w:t xml:space="preserve"> </w:t>
      </w:r>
      <w:r>
        <w:rPr>
          <w:rFonts w:ascii="Arial" w:hAnsi="Arial" w:cs="Arial"/>
        </w:rPr>
        <w:t>договор</w:t>
      </w:r>
      <w:r>
        <w:rPr>
          <w:rFonts w:cs="Arial LatArm"/>
        </w:rPr>
        <w:t xml:space="preserve"> </w:t>
      </w:r>
      <w:r>
        <w:rPr>
          <w:rFonts w:ascii="Arial" w:hAnsi="Arial" w:cs="Arial"/>
        </w:rPr>
        <w:t>на</w:t>
      </w:r>
      <w:r>
        <w:rPr>
          <w:rFonts w:cs="Arial LatArm"/>
        </w:rPr>
        <w:t xml:space="preserve"> </w:t>
      </w:r>
      <w:r>
        <w:rPr>
          <w:rFonts w:ascii="Arial" w:hAnsi="Arial" w:cs="Arial"/>
        </w:rPr>
        <w:t>поставку</w:t>
      </w:r>
      <w:r>
        <w:rPr>
          <w:rFonts w:cs="Arial LatArm"/>
        </w:rPr>
        <w:t xml:space="preserve"> </w:t>
      </w:r>
      <w:r w:rsidR="006F413C">
        <w:rPr>
          <w:rFonts w:ascii="Arial" w:hAnsi="Arial" w:cs="Arial"/>
        </w:rPr>
        <w:t>приобретения</w:t>
      </w:r>
      <w:r w:rsidR="006F413C">
        <w:rPr>
          <w:rFonts w:cs="Arial LatArm"/>
        </w:rPr>
        <w:t xml:space="preserve"> </w:t>
      </w:r>
      <w:r w:rsidR="006F413C">
        <w:rPr>
          <w:rFonts w:ascii="Arial" w:hAnsi="Arial" w:cs="Arial"/>
        </w:rPr>
        <w:t>дизельного</w:t>
      </w:r>
      <w:r w:rsidR="006F413C">
        <w:rPr>
          <w:rFonts w:cs="Arial LatArm"/>
        </w:rPr>
        <w:t xml:space="preserve"> </w:t>
      </w:r>
      <w:r w:rsidR="006F413C">
        <w:rPr>
          <w:rFonts w:ascii="Arial" w:hAnsi="Arial" w:cs="Arial"/>
        </w:rPr>
        <w:t>топлива</w:t>
      </w:r>
      <w:r w:rsidR="006F413C">
        <w:rPr>
          <w:rFonts w:cs="Arial LatArm"/>
        </w:rPr>
        <w:t xml:space="preserve"> </w:t>
      </w:r>
      <w:r w:rsidR="006F413C">
        <w:rPr>
          <w:rFonts w:ascii="Arial" w:hAnsi="Arial" w:cs="Arial"/>
        </w:rPr>
        <w:t>и</w:t>
      </w:r>
      <w:r w:rsidR="006F413C">
        <w:rPr>
          <w:rFonts w:cs="Arial LatArm"/>
        </w:rPr>
        <w:t xml:space="preserve"> </w:t>
      </w:r>
      <w:r w:rsidR="006F413C">
        <w:rPr>
          <w:rFonts w:ascii="Arial" w:hAnsi="Arial" w:cs="Arial"/>
        </w:rPr>
        <w:t>бензина</w:t>
      </w:r>
      <w:r w:rsidR="006F413C">
        <w:rPr>
          <w:rFonts w:cs="Arial LatArm"/>
        </w:rPr>
        <w:t xml:space="preserve"> </w:t>
      </w:r>
      <w:r w:rsidR="006F413C">
        <w:rPr>
          <w:rFonts w:ascii="Arial" w:hAnsi="Arial" w:cs="Arial"/>
        </w:rPr>
        <w:t>марки</w:t>
      </w:r>
      <w:r w:rsidR="006F413C">
        <w:rPr>
          <w:rFonts w:cs="Arial LatArm"/>
        </w:rPr>
        <w:t xml:space="preserve"> «</w:t>
      </w:r>
      <w:proofErr w:type="spellStart"/>
      <w:r w:rsidR="006F413C">
        <w:rPr>
          <w:rFonts w:ascii="Arial" w:hAnsi="Arial" w:cs="Arial"/>
        </w:rPr>
        <w:t>регуляр</w:t>
      </w:r>
      <w:proofErr w:type="spellEnd"/>
      <w:r w:rsidR="006F413C">
        <w:rPr>
          <w:rFonts w:cs="Arial LatArm"/>
        </w:rPr>
        <w:t xml:space="preserve"> </w:t>
      </w:r>
      <w:r>
        <w:rPr>
          <w:rFonts w:cs="Arial LatArm"/>
        </w:rPr>
        <w:t>(</w:t>
      </w:r>
      <w:r>
        <w:rPr>
          <w:rFonts w:ascii="Arial" w:hAnsi="Arial" w:cs="Arial"/>
        </w:rPr>
        <w:t>далее</w:t>
      </w:r>
      <w:r>
        <w:rPr>
          <w:rFonts w:cs="Arial LatArm"/>
        </w:rPr>
        <w:t xml:space="preserve"> — </w:t>
      </w:r>
      <w:r>
        <w:rPr>
          <w:rFonts w:ascii="Arial" w:hAnsi="Arial" w:cs="Arial"/>
        </w:rPr>
        <w:t>договор</w:t>
      </w:r>
      <w:r>
        <w:rPr>
          <w:rFonts w:cs="Arial LatArm"/>
        </w:rPr>
        <w:t xml:space="preserve">) </w:t>
      </w:r>
      <w:r>
        <w:rPr>
          <w:rFonts w:ascii="Arial" w:hAnsi="Arial" w:cs="Arial"/>
        </w:rPr>
        <w:t>в</w:t>
      </w:r>
      <w:r>
        <w:rPr>
          <w:rFonts w:cs="Arial LatArm"/>
        </w:rPr>
        <w:t xml:space="preserve"> </w:t>
      </w:r>
      <w:r>
        <w:rPr>
          <w:rFonts w:ascii="Arial" w:hAnsi="Arial" w:cs="Arial"/>
        </w:rPr>
        <w:t>установленном</w:t>
      </w:r>
      <w:r>
        <w:rPr>
          <w:rFonts w:cs="Arial LatArm"/>
        </w:rPr>
        <w:t xml:space="preserve"> </w:t>
      </w:r>
      <w:r>
        <w:rPr>
          <w:rFonts w:ascii="Arial" w:hAnsi="Arial" w:cs="Arial"/>
        </w:rPr>
        <w:t>порядке</w:t>
      </w:r>
      <w:r w:rsidR="00261506">
        <w:rPr>
          <w:rFonts w:ascii="GHEA Grapalat" w:hAnsi="GHEA Grapalat"/>
          <w:i w:val="0"/>
          <w:sz w:val="24"/>
          <w:szCs w:val="24"/>
        </w:rPr>
        <w:t xml:space="preserve"> </w:t>
      </w:r>
    </w:p>
    <w:p w:rsidR="005F557A" w:rsidRPr="009044F1" w:rsidRDefault="005F557A" w:rsidP="005F557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F557A" w:rsidRPr="00F677F1" w:rsidRDefault="005F557A" w:rsidP="005F557A">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F557A" w:rsidRPr="003F762C" w:rsidRDefault="005F557A" w:rsidP="005F557A">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F557A" w:rsidRPr="00D5443D" w:rsidRDefault="005F557A" w:rsidP="005F557A">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F557A" w:rsidRPr="000F11E5" w:rsidRDefault="005F557A" w:rsidP="005F557A">
      <w:pPr>
        <w:pStyle w:val="a3"/>
        <w:widowControl w:val="0"/>
        <w:spacing w:after="160"/>
        <w:ind w:firstLine="567"/>
        <w:rPr>
          <w:rFonts w:ascii="GHEA Grapalat" w:hAnsi="GHEA Grapalat"/>
          <w:i w:val="0"/>
          <w:sz w:val="24"/>
          <w:szCs w:val="24"/>
        </w:rPr>
      </w:pPr>
      <w:r>
        <w:rPr>
          <w:rFonts w:ascii="GHEA Grapalat" w:hAnsi="GHEA Grapalat"/>
          <w:i w:val="0"/>
          <w:sz w:val="24"/>
          <w:szCs w:val="24"/>
        </w:rPr>
        <w:t xml:space="preserve">Заявки </w:t>
      </w:r>
      <w:r w:rsidRPr="000F11E5">
        <w:rPr>
          <w:rFonts w:ascii="GHEA Grapalat" w:hAnsi="GHEA Grapalat"/>
          <w:i w:val="0"/>
          <w:sz w:val="24"/>
          <w:szCs w:val="24"/>
        </w:rPr>
        <w:t xml:space="preserve">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Pr="00376400">
        <w:rPr>
          <w:rFonts w:ascii="GHEA Grapalat" w:hAnsi="GHEA Grapalat"/>
          <w:b/>
          <w:i w:val="0"/>
          <w:spacing w:val="6"/>
          <w:sz w:val="24"/>
          <w:szCs w:val="24"/>
        </w:rPr>
        <w:t>г</w:t>
      </w:r>
      <w:proofErr w:type="gramEnd"/>
      <w:r w:rsidRPr="00376400">
        <w:rPr>
          <w:rFonts w:ascii="GHEA Grapalat" w:hAnsi="GHEA Grapalat"/>
          <w:b/>
          <w:i w:val="0"/>
          <w:spacing w:val="6"/>
          <w:sz w:val="24"/>
          <w:szCs w:val="24"/>
        </w:rPr>
        <w:t xml:space="preserve">. </w:t>
      </w:r>
      <w:r w:rsidRPr="00605688">
        <w:rPr>
          <w:rFonts w:ascii="GHEA Grapalat" w:hAnsi="GHEA Grapalat"/>
          <w:b/>
          <w:i w:val="0"/>
          <w:spacing w:val="6"/>
          <w:sz w:val="24"/>
          <w:szCs w:val="24"/>
        </w:rPr>
        <w:t>Иджеван</w:t>
      </w:r>
      <w:r w:rsidRPr="00376400">
        <w:rPr>
          <w:rFonts w:ascii="GHEA Grapalat" w:hAnsi="GHEA Grapalat"/>
          <w:b/>
          <w:i w:val="0"/>
          <w:spacing w:val="6"/>
          <w:sz w:val="24"/>
          <w:szCs w:val="24"/>
        </w:rPr>
        <w:t>, ул</w:t>
      </w:r>
      <w:r>
        <w:rPr>
          <w:rFonts w:ascii="GHEA Grapalat" w:hAnsi="GHEA Grapalat"/>
          <w:b/>
          <w:i w:val="0"/>
          <w:spacing w:val="6"/>
          <w:sz w:val="24"/>
          <w:szCs w:val="24"/>
        </w:rPr>
        <w:t>.</w:t>
      </w:r>
      <w:r w:rsidRPr="00376400">
        <w:rPr>
          <w:rFonts w:ascii="GHEA Grapalat" w:hAnsi="GHEA Grapalat"/>
          <w:b/>
          <w:i w:val="0"/>
          <w:spacing w:val="6"/>
          <w:sz w:val="24"/>
          <w:szCs w:val="24"/>
        </w:rPr>
        <w:t xml:space="preserve"> </w:t>
      </w:r>
      <w:proofErr w:type="spellStart"/>
      <w:r w:rsidRPr="00605688">
        <w:rPr>
          <w:rFonts w:ascii="GHEA Grapalat" w:hAnsi="GHEA Grapalat"/>
          <w:b/>
          <w:i w:val="0"/>
          <w:spacing w:val="6"/>
          <w:sz w:val="24"/>
          <w:szCs w:val="24"/>
        </w:rPr>
        <w:t>Налбандян</w:t>
      </w:r>
      <w:r w:rsidRPr="00F537DA">
        <w:rPr>
          <w:rFonts w:ascii="GHEA Grapalat" w:hAnsi="GHEA Grapalat"/>
          <w:b/>
          <w:i w:val="0"/>
          <w:spacing w:val="6"/>
          <w:sz w:val="24"/>
          <w:szCs w:val="24"/>
        </w:rPr>
        <w:t>а</w:t>
      </w:r>
      <w:proofErr w:type="spellEnd"/>
      <w:r w:rsidRPr="00605688">
        <w:rPr>
          <w:rFonts w:ascii="GHEA Grapalat" w:hAnsi="GHEA Grapalat"/>
          <w:b/>
          <w:i w:val="0"/>
          <w:spacing w:val="6"/>
          <w:sz w:val="24"/>
          <w:szCs w:val="24"/>
        </w:rPr>
        <w:t xml:space="preserve"> 5</w:t>
      </w:r>
      <w:r>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w:t>
      </w:r>
      <w:r w:rsidRPr="00605688">
        <w:rPr>
          <w:rFonts w:ascii="GHEA Grapalat" w:hAnsi="GHEA Grapalat"/>
          <w:i w:val="0"/>
          <w:sz w:val="24"/>
          <w:szCs w:val="24"/>
        </w:rPr>
        <w:t>1</w:t>
      </w:r>
      <w:r>
        <w:rPr>
          <w:rFonts w:ascii="GHEA Grapalat" w:hAnsi="GHEA Grapalat"/>
          <w:i w:val="0"/>
          <w:sz w:val="24"/>
          <w:szCs w:val="24"/>
        </w:rPr>
        <w:t>։</w:t>
      </w:r>
      <w:r w:rsidRPr="00605688">
        <w:rPr>
          <w:rFonts w:ascii="GHEA Grapalat" w:hAnsi="GHEA Grapalat"/>
          <w:i w:val="0"/>
          <w:sz w:val="24"/>
          <w:szCs w:val="24"/>
        </w:rPr>
        <w:t>0</w:t>
      </w:r>
      <w:r>
        <w:rPr>
          <w:rFonts w:ascii="GHEA Grapalat" w:hAnsi="GHEA Grapalat"/>
          <w:i w:val="0"/>
          <w:sz w:val="24"/>
          <w:szCs w:val="24"/>
        </w:rPr>
        <w:t xml:space="preserve">0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F557A" w:rsidRPr="000F11E5" w:rsidRDefault="005F557A" w:rsidP="005F557A">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376400">
        <w:rPr>
          <w:rFonts w:ascii="GHEA Grapalat" w:hAnsi="GHEA Grapalat"/>
          <w:b/>
          <w:i w:val="0"/>
          <w:spacing w:val="6"/>
          <w:sz w:val="24"/>
          <w:szCs w:val="24"/>
        </w:rPr>
        <w:t>г</w:t>
      </w:r>
      <w:proofErr w:type="gramEnd"/>
      <w:r w:rsidRPr="00376400">
        <w:rPr>
          <w:rFonts w:ascii="GHEA Grapalat" w:hAnsi="GHEA Grapalat"/>
          <w:b/>
          <w:i w:val="0"/>
          <w:spacing w:val="6"/>
          <w:sz w:val="24"/>
          <w:szCs w:val="24"/>
        </w:rPr>
        <w:t xml:space="preserve">. </w:t>
      </w:r>
      <w:r w:rsidRPr="00605688">
        <w:rPr>
          <w:rFonts w:ascii="GHEA Grapalat" w:hAnsi="GHEA Grapalat"/>
          <w:b/>
          <w:i w:val="0"/>
          <w:spacing w:val="6"/>
          <w:sz w:val="24"/>
          <w:szCs w:val="24"/>
        </w:rPr>
        <w:t>Иджеван</w:t>
      </w:r>
      <w:r w:rsidRPr="00376400">
        <w:rPr>
          <w:rFonts w:ascii="GHEA Grapalat" w:hAnsi="GHEA Grapalat"/>
          <w:b/>
          <w:i w:val="0"/>
          <w:spacing w:val="6"/>
          <w:sz w:val="24"/>
          <w:szCs w:val="24"/>
        </w:rPr>
        <w:t>, ул</w:t>
      </w:r>
      <w:r>
        <w:rPr>
          <w:rFonts w:ascii="GHEA Grapalat" w:hAnsi="GHEA Grapalat"/>
          <w:b/>
          <w:i w:val="0"/>
          <w:spacing w:val="6"/>
          <w:sz w:val="24"/>
          <w:szCs w:val="24"/>
        </w:rPr>
        <w:t>.</w:t>
      </w:r>
      <w:r w:rsidRPr="00376400">
        <w:rPr>
          <w:rFonts w:ascii="GHEA Grapalat" w:hAnsi="GHEA Grapalat"/>
          <w:b/>
          <w:i w:val="0"/>
          <w:spacing w:val="6"/>
          <w:sz w:val="24"/>
          <w:szCs w:val="24"/>
        </w:rPr>
        <w:t xml:space="preserve"> </w:t>
      </w:r>
      <w:proofErr w:type="spellStart"/>
      <w:r w:rsidRPr="00605688">
        <w:rPr>
          <w:rFonts w:ascii="GHEA Grapalat" w:hAnsi="GHEA Grapalat"/>
          <w:b/>
          <w:i w:val="0"/>
          <w:spacing w:val="6"/>
          <w:sz w:val="24"/>
          <w:szCs w:val="24"/>
        </w:rPr>
        <w:t>Налбандян</w:t>
      </w:r>
      <w:r w:rsidRPr="00F537DA">
        <w:rPr>
          <w:rFonts w:ascii="GHEA Grapalat" w:hAnsi="GHEA Grapalat"/>
          <w:b/>
          <w:i w:val="0"/>
          <w:spacing w:val="6"/>
          <w:sz w:val="24"/>
          <w:szCs w:val="24"/>
        </w:rPr>
        <w:t>а</w:t>
      </w:r>
      <w:proofErr w:type="spellEnd"/>
      <w:r w:rsidRPr="00605688">
        <w:rPr>
          <w:rFonts w:ascii="GHEA Grapalat" w:hAnsi="GHEA Grapalat"/>
          <w:b/>
          <w:i w:val="0"/>
          <w:spacing w:val="6"/>
          <w:sz w:val="24"/>
          <w:szCs w:val="24"/>
        </w:rPr>
        <w:t xml:space="preserve"> 5</w:t>
      </w:r>
      <w:r w:rsidRPr="000F0CA8">
        <w:rPr>
          <w:rFonts w:ascii="GHEA Grapalat" w:hAnsi="GHEA Grapalat"/>
          <w:i w:val="0"/>
          <w:sz w:val="24"/>
          <w:szCs w:val="24"/>
        </w:rPr>
        <w:t xml:space="preserve">, в </w:t>
      </w:r>
      <w:r>
        <w:rPr>
          <w:rFonts w:ascii="GHEA Grapalat" w:hAnsi="GHEA Grapalat"/>
          <w:i w:val="0"/>
          <w:sz w:val="24"/>
          <w:szCs w:val="24"/>
        </w:rPr>
        <w:t>1</w:t>
      </w:r>
      <w:r w:rsidR="00767DA4" w:rsidRPr="00EA12D7">
        <w:rPr>
          <w:rFonts w:ascii="GHEA Grapalat" w:hAnsi="GHEA Grapalat"/>
          <w:i w:val="0"/>
          <w:sz w:val="24"/>
          <w:szCs w:val="24"/>
        </w:rPr>
        <w:t>1</w:t>
      </w:r>
      <w:r>
        <w:rPr>
          <w:rFonts w:ascii="GHEA Grapalat" w:hAnsi="GHEA Grapalat"/>
          <w:i w:val="0"/>
          <w:sz w:val="24"/>
          <w:szCs w:val="24"/>
        </w:rPr>
        <w:t>։</w:t>
      </w:r>
      <w:r w:rsidRPr="00D7020C">
        <w:rPr>
          <w:rFonts w:ascii="GHEA Grapalat" w:hAnsi="GHEA Grapalat"/>
          <w:i w:val="0"/>
          <w:sz w:val="24"/>
          <w:szCs w:val="24"/>
        </w:rPr>
        <w:t>0</w:t>
      </w:r>
      <w:r>
        <w:rPr>
          <w:rFonts w:ascii="GHEA Grapalat" w:hAnsi="GHEA Grapalat"/>
          <w:i w:val="0"/>
          <w:sz w:val="24"/>
          <w:szCs w:val="24"/>
        </w:rPr>
        <w:t>0 часов "</w:t>
      </w:r>
      <w:r w:rsidR="000B5497" w:rsidRPr="00AF496F">
        <w:rPr>
          <w:rFonts w:ascii="GHEA Grapalat" w:hAnsi="GHEA Grapalat"/>
          <w:i w:val="0"/>
          <w:sz w:val="24"/>
          <w:szCs w:val="24"/>
        </w:rPr>
        <w:t>1</w:t>
      </w:r>
      <w:r w:rsidR="00767DA4" w:rsidRPr="00EA12D7">
        <w:rPr>
          <w:rFonts w:ascii="GHEA Grapalat" w:hAnsi="GHEA Grapalat"/>
          <w:i w:val="0"/>
          <w:sz w:val="24"/>
          <w:szCs w:val="24"/>
        </w:rPr>
        <w:t>3</w:t>
      </w:r>
      <w:r>
        <w:rPr>
          <w:rFonts w:ascii="GHEA Grapalat" w:hAnsi="GHEA Grapalat"/>
          <w:i w:val="0"/>
          <w:sz w:val="24"/>
          <w:szCs w:val="24"/>
        </w:rPr>
        <w:t xml:space="preserve"> "</w:t>
      </w:r>
      <w:r w:rsidRPr="00114117">
        <w:rPr>
          <w:rFonts w:ascii="GHEA Grapalat" w:hAnsi="GHEA Grapalat"/>
          <w:i w:val="0"/>
          <w:sz w:val="24"/>
          <w:szCs w:val="24"/>
        </w:rPr>
        <w:t xml:space="preserve"> </w:t>
      </w:r>
      <w:r w:rsidR="006B0DA3" w:rsidRPr="000158BD">
        <w:rPr>
          <w:rFonts w:ascii="GHEA Grapalat" w:hAnsi="GHEA Grapalat"/>
          <w:i w:val="0"/>
          <w:sz w:val="24"/>
          <w:szCs w:val="24"/>
        </w:rPr>
        <w:t>02</w:t>
      </w:r>
      <w:r>
        <w:rPr>
          <w:rFonts w:ascii="GHEA Grapalat" w:hAnsi="GHEA Grapalat"/>
          <w:i w:val="0"/>
          <w:sz w:val="24"/>
          <w:szCs w:val="24"/>
        </w:rPr>
        <w:t xml:space="preserve"> " "202</w:t>
      </w:r>
      <w:r w:rsidR="00742B62" w:rsidRPr="000158BD">
        <w:rPr>
          <w:rFonts w:ascii="GHEA Grapalat" w:hAnsi="GHEA Grapalat"/>
          <w:i w:val="0"/>
          <w:sz w:val="24"/>
          <w:szCs w:val="24"/>
        </w:rPr>
        <w:t>6</w:t>
      </w:r>
      <w:r>
        <w:rPr>
          <w:rFonts w:ascii="GHEA Grapalat" w:hAnsi="GHEA Grapalat"/>
          <w:i w:val="0"/>
          <w:sz w:val="24"/>
          <w:szCs w:val="24"/>
        </w:rPr>
        <w:t>г.".</w:t>
      </w:r>
    </w:p>
    <w:p w:rsidR="005F557A" w:rsidRPr="001B32D9" w:rsidRDefault="005F557A" w:rsidP="005F557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законом РА "О </w:t>
      </w:r>
      <w:r w:rsidRPr="00130CD2">
        <w:rPr>
          <w:rFonts w:ascii="GHEA Grapalat" w:hAnsi="GHEA Grapalat"/>
          <w:i w:val="0"/>
          <w:sz w:val="24"/>
          <w:szCs w:val="24"/>
        </w:rPr>
        <w:lastRenderedPageBreak/>
        <w:t>закупках" и гражданским процессуальным кодексом РА.</w:t>
      </w:r>
    </w:p>
    <w:p w:rsidR="005F557A" w:rsidRPr="003A1EBB" w:rsidRDefault="005F557A" w:rsidP="005F557A">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5F557A" w:rsidRPr="00F83327" w:rsidRDefault="005F557A" w:rsidP="005F557A">
      <w:pPr>
        <w:pStyle w:val="a3"/>
        <w:widowControl w:val="0"/>
        <w:spacing w:line="240" w:lineRule="auto"/>
        <w:ind w:firstLine="0"/>
        <w:rPr>
          <w:rFonts w:ascii="GHEA Grapalat" w:hAnsi="GHEA Grapalat"/>
          <w:i w:val="0"/>
          <w:sz w:val="24"/>
          <w:szCs w:val="24"/>
        </w:rPr>
      </w:pPr>
      <w:r w:rsidRPr="007370D9">
        <w:rPr>
          <w:rFonts w:ascii="GHEA Grapalat" w:hAnsi="GHEA Grapalat"/>
          <w:i w:val="0"/>
          <w:sz w:val="24"/>
          <w:szCs w:val="24"/>
        </w:rPr>
        <w:t>С</w:t>
      </w:r>
      <w:r>
        <w:rPr>
          <w:rFonts w:ascii="GHEA Grapalat" w:hAnsi="GHEA Grapalat"/>
          <w:i w:val="0"/>
          <w:sz w:val="24"/>
          <w:szCs w:val="24"/>
        </w:rPr>
        <w:t xml:space="preserve">. </w:t>
      </w:r>
      <w:proofErr w:type="spellStart"/>
      <w:r>
        <w:rPr>
          <w:rFonts w:ascii="GHEA Grapalat" w:hAnsi="GHEA Grapalat"/>
          <w:i w:val="0"/>
          <w:sz w:val="24"/>
          <w:szCs w:val="24"/>
        </w:rPr>
        <w:t>А</w:t>
      </w:r>
      <w:r w:rsidRPr="007370D9">
        <w:rPr>
          <w:rFonts w:ascii="GHEA Grapalat" w:hAnsi="GHEA Grapalat"/>
          <w:i w:val="0"/>
          <w:sz w:val="24"/>
          <w:szCs w:val="24"/>
        </w:rPr>
        <w:t>гбалян</w:t>
      </w:r>
      <w:proofErr w:type="spellEnd"/>
      <w:r w:rsidRPr="00F83327">
        <w:rPr>
          <w:rFonts w:ascii="GHEA Grapalat" w:hAnsi="GHEA Grapalat"/>
          <w:i w:val="0"/>
          <w:sz w:val="24"/>
          <w:szCs w:val="24"/>
        </w:rPr>
        <w:t>.</w:t>
      </w:r>
    </w:p>
    <w:p w:rsidR="005F557A" w:rsidRPr="00605688" w:rsidRDefault="005F557A" w:rsidP="005F557A">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F83327">
        <w:rPr>
          <w:rFonts w:ascii="GHEA Grapalat" w:hAnsi="GHEA Grapalat"/>
          <w:i w:val="0"/>
          <w:sz w:val="24"/>
          <w:szCs w:val="24"/>
        </w:rPr>
        <w:t>:</w:t>
      </w:r>
      <w:r w:rsidRPr="00BE1C5E">
        <w:rPr>
          <w:rFonts w:ascii="GHEA Grapalat" w:hAnsi="GHEA Grapalat"/>
          <w:i w:val="0"/>
          <w:sz w:val="24"/>
          <w:szCs w:val="24"/>
        </w:rPr>
        <w:t xml:space="preserve"> </w:t>
      </w:r>
      <w:r w:rsidRPr="0002315E">
        <w:rPr>
          <w:rFonts w:ascii="GHEA Grapalat" w:hAnsi="GHEA Grapalat"/>
          <w:i w:val="0"/>
          <w:sz w:val="24"/>
          <w:szCs w:val="24"/>
          <w:u w:val="single"/>
        </w:rPr>
        <w:t>+374</w:t>
      </w:r>
      <w:r w:rsidRPr="00605688">
        <w:rPr>
          <w:rFonts w:ascii="GHEA Grapalat" w:hAnsi="GHEA Grapalat"/>
          <w:i w:val="0"/>
          <w:sz w:val="24"/>
          <w:szCs w:val="24"/>
          <w:u w:val="single"/>
        </w:rPr>
        <w:t>94901509</w:t>
      </w:r>
    </w:p>
    <w:p w:rsidR="005F557A" w:rsidRPr="00605688" w:rsidRDefault="005F557A" w:rsidP="005F557A">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Pr="008978BD">
        <w:rPr>
          <w:rFonts w:ascii="GHEA Grapalat" w:hAnsi="GHEA Grapalat"/>
          <w:i w:val="0"/>
          <w:sz w:val="24"/>
          <w:szCs w:val="24"/>
        </w:rPr>
        <w:t>:</w:t>
      </w:r>
      <w:r w:rsidRPr="009044F1">
        <w:rPr>
          <w:rFonts w:ascii="GHEA Grapalat" w:hAnsi="GHEA Grapalat"/>
          <w:i w:val="0"/>
          <w:sz w:val="24"/>
          <w:szCs w:val="24"/>
        </w:rPr>
        <w:t xml:space="preserve"> </w:t>
      </w:r>
      <w:proofErr w:type="spellStart"/>
      <w:r>
        <w:rPr>
          <w:rFonts w:ascii="GHEA Grapalat" w:hAnsi="GHEA Grapalat"/>
          <w:i w:val="0"/>
          <w:sz w:val="24"/>
          <w:szCs w:val="24"/>
          <w:u w:val="single"/>
          <w:lang w:val="en-US"/>
        </w:rPr>
        <w:t>aghbalyans</w:t>
      </w:r>
      <w:proofErr w:type="spellEnd"/>
      <w:r w:rsidRPr="00605688">
        <w:rPr>
          <w:rFonts w:ascii="GHEA Grapalat" w:hAnsi="GHEA Grapalat"/>
          <w:i w:val="0"/>
          <w:sz w:val="24"/>
          <w:szCs w:val="24"/>
          <w:u w:val="single"/>
        </w:rPr>
        <w:t>@</w:t>
      </w:r>
      <w:r>
        <w:rPr>
          <w:rFonts w:ascii="GHEA Grapalat" w:hAnsi="GHEA Grapalat"/>
          <w:i w:val="0"/>
          <w:sz w:val="24"/>
          <w:szCs w:val="24"/>
          <w:u w:val="single"/>
          <w:lang w:val="en-US"/>
        </w:rPr>
        <w:t>mail</w:t>
      </w:r>
      <w:r w:rsidRPr="00605688">
        <w:rPr>
          <w:rFonts w:ascii="GHEA Grapalat" w:hAnsi="GHEA Grapalat"/>
          <w:i w:val="0"/>
          <w:sz w:val="24"/>
          <w:szCs w:val="24"/>
          <w:u w:val="single"/>
        </w:rPr>
        <w:t>.</w:t>
      </w:r>
      <w:proofErr w:type="spellStart"/>
      <w:r>
        <w:rPr>
          <w:rFonts w:ascii="GHEA Grapalat" w:hAnsi="GHEA Grapalat"/>
          <w:i w:val="0"/>
          <w:sz w:val="24"/>
          <w:szCs w:val="24"/>
          <w:u w:val="single"/>
          <w:lang w:val="en-US"/>
        </w:rPr>
        <w:t>ru</w:t>
      </w:r>
      <w:proofErr w:type="spellEnd"/>
    </w:p>
    <w:p w:rsidR="005F557A" w:rsidRPr="00D5443D" w:rsidRDefault="005F557A" w:rsidP="005F557A">
      <w:pPr>
        <w:pStyle w:val="a3"/>
        <w:widowControl w:val="0"/>
        <w:spacing w:after="160" w:line="240" w:lineRule="auto"/>
        <w:ind w:left="3969" w:firstLine="0"/>
        <w:rPr>
          <w:rFonts w:ascii="GHEA Grapalat" w:hAnsi="GHEA Grapalat"/>
          <w:i w:val="0"/>
          <w:sz w:val="16"/>
          <w:szCs w:val="16"/>
        </w:rPr>
      </w:pPr>
      <w:r w:rsidRPr="009044F1">
        <w:rPr>
          <w:rFonts w:ascii="GHEA Grapalat" w:hAnsi="GHEA Grapalat"/>
          <w:i w:val="0"/>
          <w:sz w:val="24"/>
          <w:szCs w:val="24"/>
        </w:rPr>
        <w:t>Заказчик</w:t>
      </w:r>
      <w:r w:rsidRPr="008978BD">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pacing w:val="6"/>
          <w:sz w:val="24"/>
          <w:szCs w:val="24"/>
        </w:rPr>
        <w:t>«</w:t>
      </w:r>
      <w:r w:rsidRPr="000E4D3B">
        <w:rPr>
          <w:rFonts w:ascii="GHEA Grapalat" w:hAnsi="GHEA Grapalat"/>
          <w:i w:val="0"/>
          <w:spacing w:val="6"/>
          <w:sz w:val="24"/>
          <w:szCs w:val="24"/>
        </w:rPr>
        <w:t xml:space="preserve">Фонд </w:t>
      </w:r>
      <w:proofErr w:type="spellStart"/>
      <w:r w:rsidRPr="000E4D3B">
        <w:rPr>
          <w:rFonts w:ascii="GHEA Grapalat" w:hAnsi="GHEA Grapalat"/>
          <w:i w:val="0"/>
          <w:spacing w:val="6"/>
          <w:sz w:val="24"/>
          <w:szCs w:val="24"/>
        </w:rPr>
        <w:t>Тавушского</w:t>
      </w:r>
      <w:proofErr w:type="spellEnd"/>
      <w:r w:rsidRPr="000E4D3B">
        <w:rPr>
          <w:rFonts w:ascii="GHEA Grapalat" w:hAnsi="GHEA Grapalat"/>
          <w:i w:val="0"/>
          <w:spacing w:val="6"/>
          <w:sz w:val="24"/>
          <w:szCs w:val="24"/>
        </w:rPr>
        <w:t xml:space="preserve"> регионального колледжа Патрика </w:t>
      </w:r>
      <w:proofErr w:type="spellStart"/>
      <w:r w:rsidRPr="000E4D3B">
        <w:rPr>
          <w:rFonts w:ascii="GHEA Grapalat" w:hAnsi="GHEA Grapalat"/>
          <w:i w:val="0"/>
          <w:spacing w:val="6"/>
          <w:sz w:val="24"/>
          <w:szCs w:val="24"/>
        </w:rPr>
        <w:t>Деведжяна</w:t>
      </w:r>
      <w:proofErr w:type="spellEnd"/>
      <w:r w:rsidRPr="000E4D3B">
        <w:rPr>
          <w:rFonts w:ascii="GHEA Grapalat" w:hAnsi="GHEA Grapalat"/>
          <w:i w:val="0"/>
          <w:spacing w:val="6"/>
          <w:sz w:val="24"/>
          <w:szCs w:val="24"/>
        </w:rPr>
        <w:t>»,</w:t>
      </w:r>
    </w:p>
    <w:p w:rsidR="005F557A" w:rsidRDefault="005F557A" w:rsidP="005F557A"/>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5F557A" w:rsidRPr="00F4649A" w:rsidRDefault="005F557A" w:rsidP="00A022E0">
      <w:pPr>
        <w:pStyle w:val="aa"/>
        <w:widowControl w:val="0"/>
        <w:spacing w:after="160"/>
        <w:ind w:firstLine="567"/>
        <w:jc w:val="right"/>
        <w:rPr>
          <w:rFonts w:ascii="GHEA Grapalat" w:hAnsi="GHEA Grapalat"/>
          <w:i/>
          <w:sz w:val="20"/>
          <w:szCs w:val="20"/>
        </w:rPr>
      </w:pPr>
    </w:p>
    <w:p w:rsidR="00096865" w:rsidRPr="00F24462" w:rsidRDefault="00096865" w:rsidP="00A022E0">
      <w:pPr>
        <w:pStyle w:val="aa"/>
        <w:widowControl w:val="0"/>
        <w:spacing w:after="160"/>
        <w:ind w:firstLine="567"/>
        <w:jc w:val="right"/>
        <w:rPr>
          <w:rFonts w:ascii="GHEA Grapalat" w:hAnsi="GHEA Grapalat" w:cs="Sylfaen"/>
          <w:i/>
          <w:sz w:val="20"/>
          <w:szCs w:val="20"/>
        </w:rPr>
      </w:pPr>
      <w:r w:rsidRPr="00F24462">
        <w:rPr>
          <w:rFonts w:ascii="GHEA Grapalat" w:hAnsi="GHEA Grapalat"/>
          <w:i/>
          <w:sz w:val="20"/>
          <w:szCs w:val="20"/>
        </w:rPr>
        <w:t>Утверждено</w:t>
      </w:r>
    </w:p>
    <w:p w:rsidR="00BE02DC" w:rsidRPr="00EC7450" w:rsidRDefault="005D7731" w:rsidP="00A022E0">
      <w:pPr>
        <w:pStyle w:val="a3"/>
        <w:widowControl w:val="0"/>
        <w:spacing w:after="160" w:line="240" w:lineRule="auto"/>
        <w:jc w:val="right"/>
        <w:rPr>
          <w:rStyle w:val="aff3"/>
        </w:rPr>
      </w:pPr>
      <w:r w:rsidRPr="00F24462">
        <w:rPr>
          <w:rFonts w:ascii="GHEA Grapalat" w:hAnsi="GHEA Grapalat"/>
        </w:rPr>
        <w:t>Решением Оценочной комиссии открытого конкурса</w:t>
      </w:r>
      <w:r w:rsidR="001B32D9" w:rsidRPr="00F24462">
        <w:rPr>
          <w:rFonts w:ascii="GHEA Grapalat" w:hAnsi="GHEA Grapalat" w:cs="Sylfaen"/>
        </w:rPr>
        <w:br/>
      </w:r>
      <w:r w:rsidR="00096865" w:rsidRPr="00F24462">
        <w:rPr>
          <w:rFonts w:ascii="GHEA Grapalat" w:hAnsi="GHEA Grapalat"/>
        </w:rPr>
        <w:t>под кодом</w:t>
      </w:r>
      <w:r w:rsidR="00A022E0" w:rsidRPr="00A022E0">
        <w:rPr>
          <w:rFonts w:ascii="GHEA Grapalat" w:hAnsi="GHEA Grapalat"/>
          <w:i w:val="0"/>
        </w:rPr>
        <w:t xml:space="preserve"> </w:t>
      </w:r>
      <w:r w:rsidR="00EB72AB">
        <w:rPr>
          <w:rFonts w:ascii="GHEA Grapalat" w:hAnsi="GHEA Grapalat"/>
          <w:i w:val="0"/>
          <w:lang w:val="af-ZA"/>
        </w:rPr>
        <w:t>ՏՊՏՏՔՀ-ԳՀ</w:t>
      </w:r>
      <w:r w:rsidR="00EB72AB" w:rsidRPr="00AE2768">
        <w:rPr>
          <w:rFonts w:ascii="GHEA Grapalat" w:hAnsi="GHEA Grapalat"/>
          <w:i w:val="0"/>
          <w:lang w:val="af-ZA"/>
        </w:rPr>
        <w:t>ԱՊՁԲ</w:t>
      </w:r>
      <w:r w:rsidR="00D2706B">
        <w:rPr>
          <w:rFonts w:ascii="GHEA Grapalat" w:hAnsi="GHEA Grapalat"/>
          <w:i w:val="0"/>
          <w:lang w:val="af-ZA"/>
        </w:rPr>
        <w:t>-2026/</w:t>
      </w:r>
      <w:r w:rsidR="002B2646">
        <w:rPr>
          <w:rFonts w:ascii="GHEA Grapalat" w:hAnsi="GHEA Grapalat"/>
          <w:i w:val="0"/>
          <w:lang w:val="af-ZA"/>
        </w:rPr>
        <w:t>3</w:t>
      </w:r>
      <w:r w:rsidR="00EB72AB" w:rsidRPr="00AE2768">
        <w:rPr>
          <w:rFonts w:ascii="GHEA Grapalat" w:hAnsi="GHEA Grapalat"/>
          <w:i w:val="0"/>
          <w:u w:val="single"/>
          <w:lang w:val="af-ZA"/>
        </w:rPr>
        <w:t xml:space="preserve">     </w:t>
      </w:r>
      <w:r w:rsidR="00EB72AB" w:rsidRPr="004775ED">
        <w:rPr>
          <w:rFonts w:ascii="GHEA Grapalat" w:hAnsi="GHEA Grapalat"/>
          <w:i w:val="0"/>
          <w:sz w:val="24"/>
          <w:szCs w:val="24"/>
        </w:rPr>
        <w:t xml:space="preserve"> </w:t>
      </w:r>
    </w:p>
    <w:p w:rsidR="00096865" w:rsidRPr="00F24462" w:rsidRDefault="00A46F92" w:rsidP="00A022E0">
      <w:pPr>
        <w:pStyle w:val="a3"/>
        <w:widowControl w:val="0"/>
        <w:spacing w:after="160" w:line="240" w:lineRule="auto"/>
        <w:jc w:val="right"/>
        <w:rPr>
          <w:rFonts w:ascii="GHEA Grapalat" w:hAnsi="GHEA Grapalat"/>
          <w:i w:val="0"/>
        </w:rPr>
      </w:pPr>
      <w:r w:rsidRPr="00F24462">
        <w:rPr>
          <w:rFonts w:ascii="GHEA Grapalat" w:hAnsi="GHEA Grapalat"/>
          <w:b/>
        </w:rPr>
        <w:t xml:space="preserve">№ </w:t>
      </w:r>
      <w:r w:rsidR="00ED6EC6" w:rsidRPr="000158BD">
        <w:rPr>
          <w:rFonts w:ascii="GHEA Grapalat" w:hAnsi="GHEA Grapalat"/>
          <w:b/>
        </w:rPr>
        <w:t>2</w:t>
      </w:r>
      <w:r w:rsidR="00E714FF" w:rsidRPr="00F24462">
        <w:rPr>
          <w:rFonts w:ascii="GHEA Grapalat" w:hAnsi="GHEA Grapalat"/>
          <w:b/>
        </w:rPr>
        <w:t xml:space="preserve"> </w:t>
      </w:r>
      <w:r w:rsidR="00096865" w:rsidRPr="00F24462">
        <w:rPr>
          <w:rFonts w:ascii="GHEA Grapalat" w:hAnsi="GHEA Grapalat"/>
          <w:b/>
        </w:rPr>
        <w:t xml:space="preserve">от </w:t>
      </w:r>
      <w:r w:rsidR="00C52BA1" w:rsidRPr="00F24462">
        <w:rPr>
          <w:rFonts w:ascii="GHEA Grapalat" w:hAnsi="GHEA Grapalat"/>
          <w:b/>
        </w:rPr>
        <w:t>"</w:t>
      </w:r>
      <w:r w:rsidR="002B2646" w:rsidRPr="000158BD">
        <w:rPr>
          <w:rFonts w:ascii="GHEA Grapalat" w:hAnsi="GHEA Grapalat"/>
          <w:b/>
        </w:rPr>
        <w:t>29</w:t>
      </w:r>
      <w:r w:rsidR="006B2A6D" w:rsidRPr="00F24462">
        <w:rPr>
          <w:rFonts w:ascii="GHEA Grapalat" w:hAnsi="GHEA Grapalat"/>
          <w:b/>
        </w:rPr>
        <w:t>" "</w:t>
      </w:r>
      <w:r w:rsidR="001D1F27" w:rsidRPr="00D2706B">
        <w:rPr>
          <w:rFonts w:ascii="GHEA Grapalat" w:hAnsi="GHEA Grapalat"/>
          <w:b/>
        </w:rPr>
        <w:t>01</w:t>
      </w:r>
      <w:r w:rsidR="006B2A6D" w:rsidRPr="00F24462">
        <w:rPr>
          <w:rFonts w:ascii="GHEA Grapalat" w:hAnsi="GHEA Grapalat"/>
          <w:b/>
        </w:rPr>
        <w:t>" 202</w:t>
      </w:r>
      <w:r w:rsidR="001D1F27" w:rsidRPr="00D2706B">
        <w:rPr>
          <w:rFonts w:ascii="GHEA Grapalat" w:hAnsi="GHEA Grapalat"/>
          <w:b/>
        </w:rPr>
        <w:t>6</w:t>
      </w:r>
      <w:r w:rsidR="006B2A6D" w:rsidRPr="00F24462">
        <w:rPr>
          <w:rFonts w:ascii="GHEA Grapalat" w:hAnsi="GHEA Grapalat"/>
          <w:b/>
        </w:rPr>
        <w:t xml:space="preserve"> </w:t>
      </w:r>
      <w:r w:rsidR="00096865" w:rsidRPr="00F24462">
        <w:rPr>
          <w:rFonts w:ascii="GHEA Grapalat" w:hAnsi="GHEA Grapalat"/>
          <w:b/>
        </w:rPr>
        <w:t>г</w:t>
      </w:r>
      <w:r w:rsidR="00096865" w:rsidRPr="00F24462">
        <w:rPr>
          <w:rFonts w:ascii="GHEA Grapalat" w:hAnsi="GHEA Grapalat"/>
        </w:rPr>
        <w:t>.</w:t>
      </w:r>
    </w:p>
    <w:p w:rsidR="00096865" w:rsidRPr="00F24462" w:rsidRDefault="00096865" w:rsidP="00B46D58">
      <w:pPr>
        <w:pStyle w:val="aa"/>
        <w:widowControl w:val="0"/>
        <w:spacing w:after="160"/>
        <w:ind w:right="-7" w:firstLine="567"/>
        <w:jc w:val="center"/>
        <w:rPr>
          <w:rFonts w:ascii="GHEA Grapalat" w:hAnsi="GHEA Grapalat"/>
          <w:sz w:val="20"/>
          <w:szCs w:val="20"/>
        </w:rPr>
      </w:pPr>
    </w:p>
    <w:p w:rsidR="00096865" w:rsidRPr="00F24462" w:rsidRDefault="00096865" w:rsidP="00B46D58">
      <w:pPr>
        <w:pStyle w:val="aa"/>
        <w:widowControl w:val="0"/>
        <w:spacing w:after="160"/>
        <w:ind w:right="-7" w:firstLine="567"/>
        <w:jc w:val="center"/>
        <w:rPr>
          <w:rFonts w:ascii="GHEA Grapalat" w:hAnsi="GHEA Grapalat"/>
          <w:sz w:val="20"/>
          <w:szCs w:val="20"/>
        </w:rPr>
      </w:pPr>
    </w:p>
    <w:p w:rsidR="000763E5" w:rsidRPr="00F24462" w:rsidRDefault="000763E5" w:rsidP="00B46D58">
      <w:pPr>
        <w:pStyle w:val="aa"/>
        <w:widowControl w:val="0"/>
        <w:spacing w:after="160"/>
        <w:ind w:right="-7" w:firstLine="567"/>
        <w:jc w:val="center"/>
        <w:rPr>
          <w:rFonts w:ascii="GHEA Grapalat" w:hAnsi="GHEA Grapalat"/>
          <w:sz w:val="20"/>
          <w:szCs w:val="20"/>
        </w:rPr>
      </w:pPr>
    </w:p>
    <w:p w:rsidR="005F557A" w:rsidRPr="005F557A" w:rsidRDefault="005F557A" w:rsidP="005F557A">
      <w:pPr>
        <w:pStyle w:val="a3"/>
        <w:widowControl w:val="0"/>
        <w:spacing w:after="160" w:line="240" w:lineRule="auto"/>
        <w:jc w:val="center"/>
        <w:rPr>
          <w:rFonts w:ascii="GHEA Grapalat" w:hAnsi="GHEA Grapalat"/>
          <w:i w:val="0"/>
          <w:sz w:val="16"/>
          <w:szCs w:val="16"/>
        </w:rPr>
      </w:pPr>
      <w:r>
        <w:rPr>
          <w:rFonts w:ascii="GHEA Grapalat" w:hAnsi="GHEA Grapalat"/>
          <w:i w:val="0"/>
          <w:spacing w:val="6"/>
          <w:sz w:val="24"/>
          <w:szCs w:val="24"/>
        </w:rPr>
        <w:t>«</w:t>
      </w:r>
      <w:r w:rsidRPr="000E4D3B">
        <w:rPr>
          <w:rFonts w:ascii="GHEA Grapalat" w:hAnsi="GHEA Grapalat"/>
          <w:i w:val="0"/>
          <w:spacing w:val="6"/>
          <w:sz w:val="24"/>
          <w:szCs w:val="24"/>
        </w:rPr>
        <w:t xml:space="preserve">Фонд </w:t>
      </w:r>
      <w:proofErr w:type="spellStart"/>
      <w:r w:rsidRPr="000E4D3B">
        <w:rPr>
          <w:rFonts w:ascii="GHEA Grapalat" w:hAnsi="GHEA Grapalat"/>
          <w:i w:val="0"/>
          <w:spacing w:val="6"/>
          <w:sz w:val="24"/>
          <w:szCs w:val="24"/>
        </w:rPr>
        <w:t>Тавушского</w:t>
      </w:r>
      <w:proofErr w:type="spellEnd"/>
      <w:r w:rsidRPr="000E4D3B">
        <w:rPr>
          <w:rFonts w:ascii="GHEA Grapalat" w:hAnsi="GHEA Grapalat"/>
          <w:i w:val="0"/>
          <w:spacing w:val="6"/>
          <w:sz w:val="24"/>
          <w:szCs w:val="24"/>
        </w:rPr>
        <w:t xml:space="preserve"> регионального колледжа Патрика </w:t>
      </w:r>
      <w:proofErr w:type="spellStart"/>
      <w:r w:rsidRPr="000E4D3B">
        <w:rPr>
          <w:rFonts w:ascii="GHEA Grapalat" w:hAnsi="GHEA Grapalat"/>
          <w:i w:val="0"/>
          <w:spacing w:val="6"/>
          <w:sz w:val="24"/>
          <w:szCs w:val="24"/>
        </w:rPr>
        <w:t>Деведжяна</w:t>
      </w:r>
      <w:proofErr w:type="spellEnd"/>
      <w:r w:rsidRPr="000E4D3B">
        <w:rPr>
          <w:rFonts w:ascii="GHEA Grapalat" w:hAnsi="GHEA Grapalat"/>
          <w:i w:val="0"/>
          <w:spacing w:val="6"/>
          <w:sz w:val="24"/>
          <w:szCs w:val="24"/>
        </w:rPr>
        <w:t>»</w:t>
      </w:r>
    </w:p>
    <w:p w:rsidR="000763E5" w:rsidRPr="00F24462" w:rsidRDefault="000763E5" w:rsidP="00B46D58">
      <w:pPr>
        <w:pStyle w:val="aa"/>
        <w:widowControl w:val="0"/>
        <w:spacing w:after="160"/>
        <w:ind w:right="-7" w:firstLine="567"/>
        <w:jc w:val="center"/>
        <w:rPr>
          <w:rFonts w:ascii="GHEA Grapalat" w:hAnsi="GHEA Grapalat"/>
          <w:sz w:val="20"/>
          <w:szCs w:val="20"/>
        </w:rPr>
      </w:pPr>
    </w:p>
    <w:p w:rsidR="00096865" w:rsidRPr="00F24462" w:rsidRDefault="000763E5" w:rsidP="00B46D58">
      <w:pPr>
        <w:pStyle w:val="aa"/>
        <w:widowControl w:val="0"/>
        <w:spacing w:after="160"/>
        <w:ind w:right="-7" w:firstLine="567"/>
        <w:jc w:val="center"/>
        <w:rPr>
          <w:rFonts w:ascii="GHEA Grapalat" w:hAnsi="GHEA Grapalat" w:cs="Sylfaen"/>
          <w:sz w:val="20"/>
          <w:szCs w:val="20"/>
        </w:rPr>
      </w:pPr>
      <w:r w:rsidRPr="00F24462">
        <w:rPr>
          <w:rFonts w:ascii="GHEA Grapalat" w:hAnsi="GHEA Grapalat"/>
          <w:sz w:val="20"/>
          <w:szCs w:val="20"/>
        </w:rPr>
        <w:t>ПРИГЛАШЕНИ</w:t>
      </w:r>
      <w:r w:rsidR="00096865" w:rsidRPr="00F24462">
        <w:rPr>
          <w:rFonts w:ascii="GHEA Grapalat" w:hAnsi="GHEA Grapalat"/>
          <w:sz w:val="20"/>
          <w:szCs w:val="20"/>
        </w:rPr>
        <w:t>Е</w:t>
      </w:r>
    </w:p>
    <w:p w:rsidR="00096865" w:rsidRPr="00F24462" w:rsidRDefault="00096865" w:rsidP="00B46D58">
      <w:pPr>
        <w:pStyle w:val="aa"/>
        <w:widowControl w:val="0"/>
        <w:spacing w:after="160"/>
        <w:ind w:right="-7" w:firstLine="567"/>
        <w:jc w:val="center"/>
        <w:rPr>
          <w:rFonts w:ascii="GHEA Grapalat" w:hAnsi="GHEA Grapalat" w:cs="Sylfaen"/>
          <w:sz w:val="20"/>
          <w:szCs w:val="20"/>
        </w:rPr>
      </w:pPr>
    </w:p>
    <w:p w:rsidR="00096865" w:rsidRPr="00F24462" w:rsidRDefault="00096865" w:rsidP="00B46D58">
      <w:pPr>
        <w:pStyle w:val="aa"/>
        <w:widowControl w:val="0"/>
        <w:spacing w:after="160"/>
        <w:ind w:right="-7" w:firstLine="567"/>
        <w:jc w:val="center"/>
        <w:rPr>
          <w:rFonts w:ascii="GHEA Grapalat" w:hAnsi="GHEA Grapalat" w:cs="Sylfaen"/>
          <w:sz w:val="20"/>
          <w:szCs w:val="20"/>
        </w:rPr>
      </w:pPr>
    </w:p>
    <w:p w:rsidR="005F557A" w:rsidRPr="005F557A" w:rsidRDefault="00BE02DC" w:rsidP="005F557A">
      <w:pPr>
        <w:pStyle w:val="a3"/>
        <w:widowControl w:val="0"/>
        <w:spacing w:after="160" w:line="240" w:lineRule="auto"/>
        <w:jc w:val="center"/>
        <w:rPr>
          <w:rFonts w:ascii="GHEA Grapalat" w:hAnsi="GHEA Grapalat"/>
          <w:i w:val="0"/>
          <w:sz w:val="16"/>
          <w:szCs w:val="16"/>
        </w:rPr>
      </w:pPr>
      <w:r w:rsidRPr="00BE02DC">
        <w:rPr>
          <w:rFonts w:ascii="GHEA Grapalat" w:hAnsi="GHEA Grapalat"/>
          <w:b/>
        </w:rPr>
        <w:t xml:space="preserve">           </w:t>
      </w:r>
      <w:r w:rsidR="00105E25" w:rsidRPr="00C34962">
        <w:rPr>
          <w:rFonts w:ascii="GHEA Grapalat" w:hAnsi="GHEA Grapalat"/>
          <w:b/>
          <w:sz w:val="16"/>
        </w:rPr>
        <w:t xml:space="preserve">НА ЗАПРОС КОТИРОВКИ, ОБЪЯВЛЕННЫЙ С ЦЕЛЬЮ </w:t>
      </w:r>
      <w:r w:rsidR="00C34962" w:rsidRPr="00C34962">
        <w:rPr>
          <w:rFonts w:ascii="GHEA Grapalat" w:hAnsi="GHEA Grapalat"/>
          <w:b/>
          <w:sz w:val="16"/>
        </w:rPr>
        <w:t xml:space="preserve"> </w:t>
      </w:r>
      <w:r w:rsidRPr="00C34962">
        <w:rPr>
          <w:rFonts w:ascii="GHEA Grapalat" w:hAnsi="GHEA Grapalat"/>
          <w:b/>
          <w:sz w:val="16"/>
        </w:rPr>
        <w:t xml:space="preserve"> </w:t>
      </w:r>
      <w:r w:rsidR="00427530">
        <w:rPr>
          <w:rFonts w:ascii="Arial" w:hAnsi="Arial" w:cs="Arial"/>
        </w:rPr>
        <w:t>приобретения</w:t>
      </w:r>
      <w:r w:rsidR="00427530">
        <w:rPr>
          <w:rFonts w:cs="Arial LatArm"/>
        </w:rPr>
        <w:t xml:space="preserve"> </w:t>
      </w:r>
      <w:r w:rsidR="00427530">
        <w:rPr>
          <w:rFonts w:ascii="Arial" w:hAnsi="Arial" w:cs="Arial"/>
        </w:rPr>
        <w:t>дизельного</w:t>
      </w:r>
      <w:r w:rsidR="00427530">
        <w:rPr>
          <w:rFonts w:cs="Arial LatArm"/>
        </w:rPr>
        <w:t xml:space="preserve"> </w:t>
      </w:r>
      <w:r w:rsidR="00427530">
        <w:rPr>
          <w:rFonts w:ascii="Arial" w:hAnsi="Arial" w:cs="Arial"/>
        </w:rPr>
        <w:t>топлива</w:t>
      </w:r>
      <w:r w:rsidR="00427530">
        <w:rPr>
          <w:rFonts w:cs="Arial LatArm"/>
        </w:rPr>
        <w:t xml:space="preserve"> </w:t>
      </w:r>
      <w:r w:rsidR="00427530">
        <w:rPr>
          <w:rFonts w:ascii="Arial" w:hAnsi="Arial" w:cs="Arial"/>
        </w:rPr>
        <w:t>и</w:t>
      </w:r>
      <w:r w:rsidR="00427530">
        <w:rPr>
          <w:rFonts w:cs="Arial LatArm"/>
        </w:rPr>
        <w:t xml:space="preserve"> </w:t>
      </w:r>
      <w:r w:rsidR="00427530">
        <w:rPr>
          <w:rFonts w:ascii="Arial" w:hAnsi="Arial" w:cs="Arial"/>
        </w:rPr>
        <w:t>бензина</w:t>
      </w:r>
      <w:r w:rsidR="00427530">
        <w:rPr>
          <w:rFonts w:cs="Arial LatArm"/>
        </w:rPr>
        <w:t xml:space="preserve"> </w:t>
      </w:r>
      <w:r w:rsidR="00427530">
        <w:rPr>
          <w:rFonts w:ascii="Arial" w:hAnsi="Arial" w:cs="Arial"/>
        </w:rPr>
        <w:t>марки</w:t>
      </w:r>
      <w:r w:rsidR="00427530">
        <w:rPr>
          <w:rFonts w:cs="Arial LatArm"/>
        </w:rPr>
        <w:t xml:space="preserve"> «</w:t>
      </w:r>
      <w:proofErr w:type="spellStart"/>
      <w:r w:rsidR="00427530">
        <w:rPr>
          <w:rFonts w:ascii="Arial" w:hAnsi="Arial" w:cs="Arial"/>
        </w:rPr>
        <w:t>регуляр</w:t>
      </w:r>
      <w:proofErr w:type="spellEnd"/>
      <w:r w:rsidR="00105E25">
        <w:rPr>
          <w:rFonts w:ascii="GHEA Grapalat" w:hAnsi="GHEA Grapalat"/>
          <w:b/>
        </w:rPr>
        <w:t>"</w:t>
      </w:r>
      <w:r w:rsidRPr="00BE02DC">
        <w:rPr>
          <w:rFonts w:ascii="GHEA Grapalat" w:hAnsi="GHEA Grapalat"/>
        </w:rPr>
        <w:t xml:space="preserve"> </w:t>
      </w:r>
      <w:r w:rsidRPr="008623BB">
        <w:rPr>
          <w:rFonts w:ascii="GHEA Grapalat" w:hAnsi="GHEA Grapalat"/>
        </w:rPr>
        <w:t xml:space="preserve">для </w:t>
      </w:r>
      <w:proofErr w:type="spellStart"/>
      <w:r w:rsidRPr="008623BB">
        <w:rPr>
          <w:rFonts w:ascii="GHEA Grapalat" w:hAnsi="GHEA Grapalat"/>
        </w:rPr>
        <w:t>нужди</w:t>
      </w:r>
      <w:proofErr w:type="spellEnd"/>
      <w:r w:rsidRPr="008623BB">
        <w:rPr>
          <w:rFonts w:ascii="GHEA Grapalat" w:hAnsi="GHEA Grapalat"/>
        </w:rPr>
        <w:t xml:space="preserve">  </w:t>
      </w:r>
      <w:r w:rsidR="005F557A">
        <w:rPr>
          <w:rFonts w:ascii="GHEA Grapalat" w:hAnsi="GHEA Grapalat"/>
          <w:i w:val="0"/>
          <w:spacing w:val="6"/>
          <w:sz w:val="24"/>
          <w:szCs w:val="24"/>
        </w:rPr>
        <w:t>«</w:t>
      </w:r>
      <w:r w:rsidR="005F557A" w:rsidRPr="000E4D3B">
        <w:rPr>
          <w:rFonts w:ascii="GHEA Grapalat" w:hAnsi="GHEA Grapalat"/>
          <w:i w:val="0"/>
          <w:spacing w:val="6"/>
          <w:sz w:val="24"/>
          <w:szCs w:val="24"/>
        </w:rPr>
        <w:t xml:space="preserve">Фонд </w:t>
      </w:r>
      <w:proofErr w:type="spellStart"/>
      <w:r w:rsidR="005F557A" w:rsidRPr="000E4D3B">
        <w:rPr>
          <w:rFonts w:ascii="GHEA Grapalat" w:hAnsi="GHEA Grapalat"/>
          <w:i w:val="0"/>
          <w:spacing w:val="6"/>
          <w:sz w:val="24"/>
          <w:szCs w:val="24"/>
        </w:rPr>
        <w:t>Тавушского</w:t>
      </w:r>
      <w:proofErr w:type="spellEnd"/>
      <w:r w:rsidR="005F557A" w:rsidRPr="000E4D3B">
        <w:rPr>
          <w:rFonts w:ascii="GHEA Grapalat" w:hAnsi="GHEA Grapalat"/>
          <w:i w:val="0"/>
          <w:spacing w:val="6"/>
          <w:sz w:val="24"/>
          <w:szCs w:val="24"/>
        </w:rPr>
        <w:t xml:space="preserve"> регионального колледжа Патрика </w:t>
      </w:r>
      <w:proofErr w:type="spellStart"/>
      <w:r w:rsidR="005F557A" w:rsidRPr="000E4D3B">
        <w:rPr>
          <w:rFonts w:ascii="GHEA Grapalat" w:hAnsi="GHEA Grapalat"/>
          <w:i w:val="0"/>
          <w:spacing w:val="6"/>
          <w:sz w:val="24"/>
          <w:szCs w:val="24"/>
        </w:rPr>
        <w:t>Деведжяна</w:t>
      </w:r>
      <w:proofErr w:type="spellEnd"/>
      <w:r w:rsidR="005F557A" w:rsidRPr="000E4D3B">
        <w:rPr>
          <w:rFonts w:ascii="GHEA Grapalat" w:hAnsi="GHEA Grapalat"/>
          <w:i w:val="0"/>
          <w:spacing w:val="6"/>
          <w:sz w:val="24"/>
          <w:szCs w:val="24"/>
        </w:rPr>
        <w:t>»</w:t>
      </w:r>
    </w:p>
    <w:p w:rsidR="00096865" w:rsidRPr="00F24462" w:rsidRDefault="00096865" w:rsidP="00BE02DC">
      <w:pPr>
        <w:pStyle w:val="aa"/>
        <w:widowControl w:val="0"/>
        <w:spacing w:after="160"/>
        <w:ind w:right="-7" w:firstLine="567"/>
        <w:jc w:val="center"/>
        <w:rPr>
          <w:rFonts w:ascii="GHEA Grapalat" w:hAnsi="GHEA Grapalat"/>
          <w:b/>
        </w:rPr>
      </w:pPr>
    </w:p>
    <w:p w:rsidR="00CE0D95" w:rsidRPr="00F24462" w:rsidRDefault="00CE0D95" w:rsidP="00B46D58">
      <w:pPr>
        <w:pStyle w:val="aa"/>
        <w:widowControl w:val="0"/>
        <w:spacing w:after="160"/>
        <w:ind w:right="-7" w:firstLine="567"/>
        <w:jc w:val="center"/>
        <w:rPr>
          <w:rFonts w:ascii="GHEA Grapalat" w:hAnsi="GHEA Grapalat"/>
          <w:sz w:val="20"/>
          <w:szCs w:val="20"/>
        </w:rPr>
      </w:pPr>
    </w:p>
    <w:p w:rsidR="00CE0D95" w:rsidRPr="00F24462" w:rsidRDefault="00CE0D95" w:rsidP="00B46D58">
      <w:pPr>
        <w:pStyle w:val="aa"/>
        <w:widowControl w:val="0"/>
        <w:spacing w:after="160"/>
        <w:ind w:right="-7" w:firstLine="567"/>
        <w:jc w:val="center"/>
        <w:rPr>
          <w:rFonts w:ascii="GHEA Grapalat" w:hAnsi="GHEA Grapalat"/>
          <w:sz w:val="20"/>
          <w:szCs w:val="20"/>
        </w:rPr>
      </w:pPr>
    </w:p>
    <w:p w:rsidR="000763E5" w:rsidRPr="00F24462" w:rsidRDefault="000763E5"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DE428C" w:rsidRPr="00F24462" w:rsidRDefault="00DE428C" w:rsidP="00B46D58">
      <w:pPr>
        <w:rPr>
          <w:rFonts w:ascii="GHEA Grapalat" w:hAnsi="GHEA Grapalat"/>
          <w:sz w:val="20"/>
          <w:szCs w:val="20"/>
        </w:rPr>
      </w:pPr>
    </w:p>
    <w:p w:rsidR="001A43A4" w:rsidRPr="00F24462" w:rsidRDefault="00096865" w:rsidP="00B46D58">
      <w:pPr>
        <w:widowControl w:val="0"/>
        <w:spacing w:after="160"/>
        <w:ind w:firstLine="567"/>
        <w:jc w:val="both"/>
        <w:rPr>
          <w:rFonts w:ascii="GHEA Grapalat" w:hAnsi="GHEA Grapalat" w:cs="Sylfaen"/>
          <w:i/>
          <w:sz w:val="20"/>
          <w:szCs w:val="20"/>
        </w:rPr>
      </w:pPr>
      <w:r w:rsidRPr="00F24462">
        <w:rPr>
          <w:rFonts w:ascii="GHEA Grapalat" w:hAnsi="GHEA Grapalat"/>
          <w:i/>
          <w:sz w:val="20"/>
          <w:szCs w:val="20"/>
        </w:rPr>
        <w:t>Уважаемый участник, прежде чем составить и подать заявку просим Вас</w:t>
      </w:r>
      <w:r w:rsidR="001D209D" w:rsidRPr="00F24462">
        <w:rPr>
          <w:rFonts w:ascii="Courier New" w:hAnsi="Courier New" w:cs="Courier New"/>
          <w:i/>
          <w:sz w:val="20"/>
          <w:szCs w:val="20"/>
          <w:lang w:val="en-US"/>
        </w:rPr>
        <w:t> </w:t>
      </w:r>
      <w:r w:rsidRPr="00F2446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24462" w:rsidRDefault="00994A77" w:rsidP="00B46D58">
      <w:pPr>
        <w:widowControl w:val="0"/>
        <w:spacing w:after="160"/>
        <w:ind w:firstLine="567"/>
        <w:jc w:val="center"/>
        <w:rPr>
          <w:rFonts w:ascii="GHEA Grapalat" w:hAnsi="GHEA Grapalat" w:cs="Sylfaen"/>
          <w:b/>
          <w:sz w:val="20"/>
          <w:szCs w:val="20"/>
        </w:rPr>
      </w:pPr>
      <w:r w:rsidRPr="00F24462">
        <w:rPr>
          <w:rFonts w:ascii="GHEA Grapalat" w:hAnsi="GHEA Grapalat"/>
          <w:sz w:val="20"/>
          <w:szCs w:val="20"/>
        </w:rPr>
        <w:lastRenderedPageBreak/>
        <w:br w:type="page"/>
      </w:r>
    </w:p>
    <w:p w:rsidR="00160AE4" w:rsidRPr="00F24462" w:rsidRDefault="00160AE4" w:rsidP="00A1665E">
      <w:pPr>
        <w:widowControl w:val="0"/>
        <w:jc w:val="center"/>
        <w:rPr>
          <w:rFonts w:ascii="GHEA Grapalat" w:hAnsi="GHEA Grapalat"/>
          <w:b/>
          <w:sz w:val="16"/>
          <w:szCs w:val="20"/>
        </w:rPr>
      </w:pPr>
      <w:r w:rsidRPr="00F24462">
        <w:rPr>
          <w:rFonts w:ascii="GHEA Grapalat" w:hAnsi="GHEA Grapalat"/>
          <w:b/>
          <w:sz w:val="16"/>
          <w:szCs w:val="20"/>
        </w:rPr>
        <w:lastRenderedPageBreak/>
        <w:t>СОДЕРЖАНИЕ</w:t>
      </w:r>
    </w:p>
    <w:p w:rsidR="00160AE4" w:rsidRPr="00F24462" w:rsidRDefault="00160AE4" w:rsidP="00A1665E">
      <w:pPr>
        <w:widowControl w:val="0"/>
        <w:ind w:firstLine="567"/>
        <w:jc w:val="center"/>
        <w:rPr>
          <w:rFonts w:ascii="GHEA Grapalat" w:hAnsi="GHEA Grapalat"/>
          <w:i/>
          <w:sz w:val="16"/>
          <w:szCs w:val="20"/>
        </w:rPr>
      </w:pPr>
    </w:p>
    <w:p w:rsidR="00BE02DC" w:rsidRPr="008623BB" w:rsidRDefault="005F557A" w:rsidP="00BE02DC">
      <w:pPr>
        <w:pStyle w:val="aa"/>
        <w:widowControl w:val="0"/>
        <w:spacing w:after="160"/>
        <w:ind w:right="-7" w:firstLine="567"/>
        <w:jc w:val="center"/>
        <w:rPr>
          <w:rFonts w:ascii="GHEA Grapalat" w:hAnsi="GHEA Grapalat"/>
        </w:rPr>
      </w:pPr>
      <w:proofErr w:type="gramStart"/>
      <w:r>
        <w:rPr>
          <w:rFonts w:ascii="Tahoma" w:hAnsi="Tahoma" w:cs="Tahoma"/>
          <w:color w:val="212529"/>
          <w:sz w:val="22"/>
          <w:szCs w:val="22"/>
          <w:shd w:val="clear" w:color="auto" w:fill="FFFFFF"/>
        </w:rPr>
        <w:t>Пищевы</w:t>
      </w:r>
      <w:r w:rsidRPr="005F557A">
        <w:rPr>
          <w:rFonts w:ascii="Tahoma" w:hAnsi="Tahoma" w:cs="Tahoma"/>
          <w:color w:val="212529"/>
          <w:sz w:val="22"/>
          <w:szCs w:val="22"/>
          <w:shd w:val="clear" w:color="auto" w:fill="FFFFFF"/>
        </w:rPr>
        <w:t>е</w:t>
      </w:r>
      <w:proofErr w:type="gramEnd"/>
      <w:r>
        <w:rPr>
          <w:rFonts w:ascii="Tahoma" w:hAnsi="Tahoma" w:cs="Tahoma"/>
          <w:color w:val="212529"/>
          <w:sz w:val="22"/>
          <w:szCs w:val="22"/>
          <w:shd w:val="clear" w:color="auto" w:fill="FFFFFF"/>
        </w:rPr>
        <w:t xml:space="preserve"> </w:t>
      </w:r>
      <w:proofErr w:type="spellStart"/>
      <w:r>
        <w:rPr>
          <w:rFonts w:ascii="Tahoma" w:hAnsi="Tahoma" w:cs="Tahoma"/>
          <w:color w:val="212529"/>
          <w:sz w:val="22"/>
          <w:szCs w:val="22"/>
          <w:shd w:val="clear" w:color="auto" w:fill="FFFFFF"/>
        </w:rPr>
        <w:t>продукт</w:t>
      </w:r>
      <w:r w:rsidRPr="005F557A">
        <w:rPr>
          <w:rFonts w:ascii="Tahoma" w:hAnsi="Tahoma" w:cs="Tahoma"/>
          <w:color w:val="212529"/>
          <w:sz w:val="22"/>
          <w:szCs w:val="22"/>
          <w:shd w:val="clear" w:color="auto" w:fill="FFFFFF"/>
        </w:rPr>
        <w:t>и</w:t>
      </w:r>
      <w:proofErr w:type="spellEnd"/>
      <w:r w:rsidRPr="008623BB">
        <w:rPr>
          <w:rFonts w:ascii="GHEA Grapalat" w:hAnsi="GHEA Grapalat"/>
          <w:i/>
        </w:rPr>
        <w:t xml:space="preserve">   </w:t>
      </w:r>
      <w:r w:rsidR="00BE02DC" w:rsidRPr="008623BB">
        <w:rPr>
          <w:rFonts w:ascii="GHEA Grapalat" w:hAnsi="GHEA Grapalat"/>
        </w:rPr>
        <w:t xml:space="preserve">для </w:t>
      </w:r>
      <w:proofErr w:type="spellStart"/>
      <w:r w:rsidR="00BE02DC" w:rsidRPr="008623BB">
        <w:rPr>
          <w:rFonts w:ascii="GHEA Grapalat" w:hAnsi="GHEA Grapalat"/>
        </w:rPr>
        <w:t>нужди</w:t>
      </w:r>
      <w:proofErr w:type="spellEnd"/>
      <w:r w:rsidR="00BE02DC" w:rsidRPr="008623BB">
        <w:rPr>
          <w:rFonts w:ascii="GHEA Grapalat" w:hAnsi="GHEA Grapalat"/>
        </w:rPr>
        <w:t xml:space="preserve">  </w:t>
      </w:r>
      <w:r>
        <w:rPr>
          <w:rFonts w:ascii="Tahoma" w:hAnsi="Tahoma" w:cs="Tahoma"/>
          <w:color w:val="212529"/>
          <w:sz w:val="22"/>
          <w:szCs w:val="22"/>
          <w:shd w:val="clear" w:color="auto" w:fill="FFFFFF"/>
        </w:rPr>
        <w:t>Пищевы</w:t>
      </w:r>
      <w:r w:rsidRPr="005F557A">
        <w:rPr>
          <w:rFonts w:ascii="Tahoma" w:hAnsi="Tahoma" w:cs="Tahoma"/>
          <w:color w:val="212529"/>
          <w:sz w:val="22"/>
          <w:szCs w:val="22"/>
          <w:shd w:val="clear" w:color="auto" w:fill="FFFFFF"/>
        </w:rPr>
        <w:t>х</w:t>
      </w:r>
      <w:r>
        <w:rPr>
          <w:rFonts w:ascii="Tahoma" w:hAnsi="Tahoma" w:cs="Tahoma"/>
          <w:color w:val="212529"/>
          <w:sz w:val="22"/>
          <w:szCs w:val="22"/>
          <w:shd w:val="clear" w:color="auto" w:fill="FFFFFF"/>
        </w:rPr>
        <w:t xml:space="preserve"> продукт</w:t>
      </w:r>
      <w:r w:rsidRPr="008623BB">
        <w:rPr>
          <w:rFonts w:ascii="GHEA Grapalat" w:hAnsi="GHEA Grapalat"/>
          <w:i/>
        </w:rPr>
        <w:t xml:space="preserve">   </w:t>
      </w:r>
    </w:p>
    <w:p w:rsidR="00096865" w:rsidRPr="00F24462" w:rsidRDefault="00806004" w:rsidP="00A1665E">
      <w:pPr>
        <w:widowControl w:val="0"/>
        <w:jc w:val="center"/>
        <w:rPr>
          <w:rFonts w:ascii="GHEA Grapalat" w:hAnsi="GHEA Grapalat"/>
          <w:b/>
          <w:sz w:val="16"/>
          <w:szCs w:val="20"/>
        </w:rPr>
      </w:pPr>
      <w:r w:rsidRPr="00F24462">
        <w:rPr>
          <w:rFonts w:ascii="GHEA Grapalat" w:hAnsi="GHEA Grapalat"/>
          <w:b/>
          <w:sz w:val="16"/>
          <w:szCs w:val="20"/>
        </w:rPr>
        <w:t>ПРИГЛАШЕНИЯ НА ЗАПРОС КОТИРОВКИ, ОБЪЯВЛЕННЫЙ С ЦЕЛЬЮ ПРИОБРЕТЕНИЯ</w:t>
      </w:r>
    </w:p>
    <w:p w:rsidR="00C67E80" w:rsidRPr="00F24462" w:rsidRDefault="00C67E80" w:rsidP="00A1665E">
      <w:pPr>
        <w:widowControl w:val="0"/>
        <w:jc w:val="center"/>
        <w:rPr>
          <w:rFonts w:ascii="GHEA Grapalat" w:hAnsi="GHEA Grapalat" w:cs="Sylfaen"/>
          <w:b/>
          <w:sz w:val="16"/>
          <w:szCs w:val="20"/>
        </w:rPr>
      </w:pPr>
    </w:p>
    <w:p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ЧАСТЬ I.</w:t>
      </w:r>
    </w:p>
    <w:p w:rsidR="002E069D" w:rsidRPr="00F24462" w:rsidRDefault="002E069D" w:rsidP="00A1665E">
      <w:pPr>
        <w:widowControl w:val="0"/>
        <w:jc w:val="center"/>
        <w:rPr>
          <w:rFonts w:ascii="GHEA Grapalat" w:hAnsi="GHEA Grapalat"/>
          <w:sz w:val="16"/>
          <w:szCs w:val="20"/>
        </w:rPr>
      </w:pP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005C1BF7" w:rsidRPr="00F24462">
        <w:rPr>
          <w:rFonts w:ascii="GHEA Grapalat" w:hAnsi="GHEA Grapalat"/>
          <w:sz w:val="16"/>
          <w:szCs w:val="20"/>
        </w:rPr>
        <w:tab/>
      </w:r>
      <w:r w:rsidR="00543BAE" w:rsidRPr="00F24462">
        <w:rPr>
          <w:rFonts w:ascii="GHEA Grapalat" w:hAnsi="GHEA Grapalat"/>
          <w:sz w:val="16"/>
          <w:szCs w:val="20"/>
        </w:rPr>
        <w:t>Характеристика предмета закупки</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005D191A" w:rsidRPr="00F24462">
        <w:rPr>
          <w:rFonts w:ascii="GHEA Grapalat" w:hAnsi="GHEA Grapalat"/>
          <w:sz w:val="16"/>
          <w:szCs w:val="20"/>
        </w:rPr>
        <w:tab/>
      </w:r>
      <w:r w:rsidRPr="00F24462">
        <w:rPr>
          <w:rFonts w:ascii="GHEA Grapalat" w:hAnsi="GHEA Grapalat"/>
          <w:sz w:val="16"/>
          <w:szCs w:val="20"/>
        </w:rPr>
        <w:t>Требования к праву участника на участие</w:t>
      </w:r>
      <w:r w:rsidR="00543BAE" w:rsidRPr="00F24462">
        <w:rPr>
          <w:rFonts w:ascii="GHEA Grapalat" w:hAnsi="GHEA Grapalat"/>
          <w:sz w:val="16"/>
          <w:szCs w:val="20"/>
        </w:rPr>
        <w:t xml:space="preserve"> и порядок их оценки</w:t>
      </w:r>
      <w:r w:rsidR="003D0E3C" w:rsidRPr="00F24462">
        <w:rPr>
          <w:rFonts w:ascii="GHEA Grapalat" w:hAnsi="GHEA Grapalat"/>
          <w:sz w:val="16"/>
          <w:szCs w:val="20"/>
        </w:rPr>
        <w:t xml:space="preserve">, в случае признания </w:t>
      </w:r>
      <w:proofErr w:type="gramStart"/>
      <w:r w:rsidR="003D0E3C" w:rsidRPr="00F24462">
        <w:rPr>
          <w:rFonts w:ascii="GHEA Grapalat" w:hAnsi="GHEA Grapalat"/>
          <w:sz w:val="16"/>
          <w:szCs w:val="20"/>
        </w:rPr>
        <w:t>отобранным</w:t>
      </w:r>
      <w:proofErr w:type="gramEnd"/>
      <w:r w:rsidR="003D0E3C" w:rsidRPr="00F24462">
        <w:rPr>
          <w:rFonts w:ascii="GHEA Grapalat" w:hAnsi="GHEA Grapalat"/>
          <w:sz w:val="16"/>
          <w:szCs w:val="20"/>
        </w:rPr>
        <w:t xml:space="preserve"> </w:t>
      </w:r>
      <w:proofErr w:type="spellStart"/>
      <w:r w:rsidR="003D0E3C" w:rsidRPr="00F24462">
        <w:rPr>
          <w:rFonts w:ascii="GHEA Grapalat" w:hAnsi="GHEA Grapalat"/>
          <w:sz w:val="16"/>
          <w:szCs w:val="20"/>
        </w:rPr>
        <w:t>участником-условия</w:t>
      </w:r>
      <w:proofErr w:type="spellEnd"/>
      <w:r w:rsidR="003D0E3C" w:rsidRPr="00F24462">
        <w:rPr>
          <w:rFonts w:ascii="GHEA Grapalat" w:hAnsi="GHEA Grapalat"/>
          <w:sz w:val="16"/>
          <w:szCs w:val="20"/>
        </w:rPr>
        <w:t xml:space="preserve"> представления обеспечения квалификации.</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D191A" w:rsidRPr="00F24462">
        <w:rPr>
          <w:rFonts w:ascii="GHEA Grapalat" w:hAnsi="GHEA Grapalat"/>
          <w:sz w:val="16"/>
          <w:szCs w:val="20"/>
        </w:rPr>
        <w:tab/>
      </w:r>
      <w:r w:rsidRPr="00F24462">
        <w:rPr>
          <w:rFonts w:ascii="GHEA Grapalat" w:hAnsi="GHEA Grapalat"/>
          <w:sz w:val="16"/>
          <w:szCs w:val="20"/>
        </w:rPr>
        <w:t>Разъяснение приглашения и порядок вне</w:t>
      </w:r>
      <w:r w:rsidR="00543BAE" w:rsidRPr="00F24462">
        <w:rPr>
          <w:rFonts w:ascii="GHEA Grapalat" w:hAnsi="GHEA Grapalat"/>
          <w:sz w:val="16"/>
          <w:szCs w:val="20"/>
        </w:rPr>
        <w:t>сения изменения в приглашение</w:t>
      </w:r>
    </w:p>
    <w:p w:rsidR="00087A30" w:rsidRPr="00F24462" w:rsidRDefault="00096865"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4.</w:t>
      </w:r>
      <w:r w:rsidR="005D191A" w:rsidRPr="00F24462">
        <w:rPr>
          <w:rFonts w:ascii="GHEA Grapalat" w:hAnsi="GHEA Grapalat"/>
          <w:sz w:val="16"/>
          <w:szCs w:val="20"/>
        </w:rPr>
        <w:tab/>
      </w:r>
      <w:r w:rsidRPr="00F24462">
        <w:rPr>
          <w:rFonts w:ascii="GHEA Grapalat" w:hAnsi="GHEA Grapalat"/>
          <w:sz w:val="16"/>
          <w:szCs w:val="20"/>
        </w:rPr>
        <w:t>Порядок подачи заявки</w:t>
      </w:r>
    </w:p>
    <w:p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Ценовое предложение заявки</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6.</w:t>
      </w:r>
      <w:r w:rsidR="005D191A" w:rsidRPr="00F24462">
        <w:rPr>
          <w:rFonts w:ascii="GHEA Grapalat" w:hAnsi="GHEA Grapalat"/>
          <w:sz w:val="16"/>
          <w:szCs w:val="20"/>
        </w:rPr>
        <w:tab/>
      </w:r>
      <w:r w:rsidRPr="00F24462">
        <w:rPr>
          <w:rFonts w:ascii="GHEA Grapalat" w:hAnsi="GHEA Grapalat"/>
          <w:sz w:val="16"/>
          <w:szCs w:val="20"/>
        </w:rPr>
        <w:t>Срок действия заявки, порядок внесения</w:t>
      </w:r>
      <w:r w:rsidR="005D191A" w:rsidRPr="00F24462">
        <w:rPr>
          <w:rFonts w:ascii="GHEA Grapalat" w:hAnsi="GHEA Grapalat"/>
          <w:sz w:val="16"/>
          <w:szCs w:val="20"/>
        </w:rPr>
        <w:t xml:space="preserve"> изменений в заявки и их отзыва</w:t>
      </w:r>
    </w:p>
    <w:p w:rsidR="00096865" w:rsidRPr="00F24462" w:rsidRDefault="00087A30" w:rsidP="00A1665E">
      <w:pPr>
        <w:widowControl w:val="0"/>
        <w:tabs>
          <w:tab w:val="left" w:pos="1134"/>
        </w:tabs>
        <w:ind w:left="1134" w:hanging="567"/>
        <w:jc w:val="both"/>
        <w:rPr>
          <w:rFonts w:ascii="GHEA Grapalat" w:hAnsi="GHEA Grapalat" w:cs="Sylfaen"/>
          <w:sz w:val="16"/>
          <w:szCs w:val="20"/>
        </w:rPr>
      </w:pPr>
      <w:r w:rsidRPr="00F24462">
        <w:rPr>
          <w:rFonts w:ascii="GHEA Grapalat" w:hAnsi="GHEA Grapalat"/>
          <w:sz w:val="16"/>
          <w:szCs w:val="20"/>
        </w:rPr>
        <w:t>8.</w:t>
      </w:r>
      <w:r w:rsidR="005D191A" w:rsidRPr="00F24462">
        <w:rPr>
          <w:rFonts w:ascii="GHEA Grapalat" w:hAnsi="GHEA Grapalat"/>
          <w:sz w:val="16"/>
          <w:szCs w:val="20"/>
        </w:rPr>
        <w:tab/>
      </w:r>
      <w:r w:rsidRPr="00F24462">
        <w:rPr>
          <w:rFonts w:ascii="GHEA Grapalat" w:hAnsi="GHEA Grapalat"/>
          <w:sz w:val="16"/>
          <w:szCs w:val="20"/>
        </w:rPr>
        <w:t>Вскрытие, оц</w:t>
      </w:r>
      <w:r w:rsidR="000B2CFA" w:rsidRPr="00F24462">
        <w:rPr>
          <w:rFonts w:ascii="GHEA Grapalat" w:hAnsi="GHEA Grapalat"/>
          <w:sz w:val="16"/>
          <w:szCs w:val="20"/>
        </w:rPr>
        <w:t>енка заявок и подведение итогов</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9.</w:t>
      </w:r>
      <w:r w:rsidR="005D191A" w:rsidRPr="00F24462">
        <w:rPr>
          <w:rFonts w:ascii="GHEA Grapalat" w:hAnsi="GHEA Grapalat"/>
          <w:sz w:val="16"/>
          <w:szCs w:val="20"/>
        </w:rPr>
        <w:tab/>
      </w:r>
      <w:r w:rsidRPr="00F24462">
        <w:rPr>
          <w:rFonts w:ascii="GHEA Grapalat" w:hAnsi="GHEA Grapalat"/>
          <w:sz w:val="16"/>
          <w:szCs w:val="20"/>
        </w:rPr>
        <w:t>Заключение догово</w:t>
      </w:r>
      <w:r w:rsidR="00543BAE" w:rsidRPr="00F24462">
        <w:rPr>
          <w:rFonts w:ascii="GHEA Grapalat" w:hAnsi="GHEA Grapalat"/>
          <w:sz w:val="16"/>
          <w:szCs w:val="20"/>
        </w:rPr>
        <w:t>ра</w:t>
      </w:r>
    </w:p>
    <w:p w:rsidR="00096865" w:rsidRPr="00F24462" w:rsidRDefault="00087A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10.</w:t>
      </w:r>
      <w:r w:rsidR="005D191A" w:rsidRPr="00F24462">
        <w:rPr>
          <w:rFonts w:ascii="GHEA Grapalat" w:hAnsi="GHEA Grapalat"/>
          <w:sz w:val="16"/>
          <w:szCs w:val="20"/>
        </w:rPr>
        <w:tab/>
      </w:r>
      <w:r w:rsidR="003E1D9D" w:rsidRPr="00F24462">
        <w:rPr>
          <w:rFonts w:ascii="GHEA Grapalat" w:hAnsi="GHEA Grapalat"/>
          <w:sz w:val="16"/>
          <w:szCs w:val="20"/>
        </w:rPr>
        <w:t xml:space="preserve">Обеспечения </w:t>
      </w:r>
      <w:r w:rsidR="00174DAB" w:rsidRPr="00F24462">
        <w:rPr>
          <w:rFonts w:ascii="GHEA Grapalat" w:hAnsi="GHEA Grapalat"/>
          <w:sz w:val="16"/>
          <w:szCs w:val="20"/>
        </w:rPr>
        <w:t xml:space="preserve">квалификации  и </w:t>
      </w:r>
      <w:r w:rsidR="00543BAE" w:rsidRPr="00F24462">
        <w:rPr>
          <w:rFonts w:ascii="GHEA Grapalat" w:hAnsi="GHEA Grapalat"/>
          <w:sz w:val="16"/>
          <w:szCs w:val="20"/>
        </w:rPr>
        <w:t>договора</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11.</w:t>
      </w:r>
      <w:r w:rsidR="005D191A" w:rsidRPr="00F24462">
        <w:rPr>
          <w:rFonts w:ascii="GHEA Grapalat" w:hAnsi="GHEA Grapalat"/>
          <w:sz w:val="16"/>
          <w:szCs w:val="20"/>
        </w:rPr>
        <w:tab/>
      </w:r>
      <w:r w:rsidRPr="00F24462">
        <w:rPr>
          <w:rFonts w:ascii="GHEA Grapalat" w:hAnsi="GHEA Grapalat"/>
          <w:sz w:val="16"/>
          <w:szCs w:val="20"/>
        </w:rPr>
        <w:t>Объяв</w:t>
      </w:r>
      <w:r w:rsidR="00543BAE" w:rsidRPr="00F24462">
        <w:rPr>
          <w:rFonts w:ascii="GHEA Grapalat" w:hAnsi="GHEA Grapalat"/>
          <w:sz w:val="16"/>
          <w:szCs w:val="20"/>
        </w:rPr>
        <w:t>ление процедуры несостоявшейся</w:t>
      </w: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12.</w:t>
      </w:r>
      <w:r w:rsidR="005D191A" w:rsidRPr="00F24462">
        <w:rPr>
          <w:rFonts w:ascii="GHEA Grapalat" w:hAnsi="GHEA Grapalat"/>
          <w:sz w:val="16"/>
          <w:szCs w:val="20"/>
        </w:rPr>
        <w:tab/>
      </w:r>
      <w:r w:rsidRPr="00F24462">
        <w:rPr>
          <w:rFonts w:ascii="GHEA Grapalat" w:hAnsi="GHEA Grapalat"/>
          <w:sz w:val="16"/>
          <w:szCs w:val="20"/>
        </w:rPr>
        <w:t>Право участника и порядок обжалования им действий и (или) принятых решений</w:t>
      </w:r>
      <w:r w:rsidR="00543BAE" w:rsidRPr="00F24462">
        <w:rPr>
          <w:rFonts w:ascii="GHEA Grapalat" w:hAnsi="GHEA Grapalat"/>
          <w:sz w:val="16"/>
          <w:szCs w:val="20"/>
        </w:rPr>
        <w:t>, связанных с процессом закупки</w:t>
      </w:r>
    </w:p>
    <w:p w:rsidR="00520F57" w:rsidRPr="00F24462" w:rsidRDefault="00520F57" w:rsidP="00A1665E">
      <w:pPr>
        <w:widowControl w:val="0"/>
        <w:jc w:val="center"/>
        <w:rPr>
          <w:rFonts w:ascii="GHEA Grapalat" w:hAnsi="GHEA Grapalat"/>
          <w:b/>
          <w:sz w:val="16"/>
          <w:szCs w:val="20"/>
        </w:rPr>
      </w:pPr>
    </w:p>
    <w:p w:rsidR="00520F57" w:rsidRPr="00F24462" w:rsidRDefault="00520F57" w:rsidP="00A1665E">
      <w:pPr>
        <w:widowControl w:val="0"/>
        <w:jc w:val="center"/>
        <w:rPr>
          <w:rFonts w:ascii="GHEA Grapalat" w:hAnsi="GHEA Grapalat"/>
          <w:b/>
          <w:sz w:val="16"/>
          <w:szCs w:val="20"/>
        </w:rPr>
      </w:pPr>
    </w:p>
    <w:p w:rsidR="008842CE" w:rsidRPr="00F24462" w:rsidRDefault="00CA590C" w:rsidP="00A1665E">
      <w:pPr>
        <w:widowControl w:val="0"/>
        <w:jc w:val="center"/>
        <w:rPr>
          <w:rFonts w:ascii="GHEA Grapalat" w:hAnsi="GHEA Grapalat"/>
          <w:b/>
          <w:sz w:val="16"/>
          <w:szCs w:val="20"/>
        </w:rPr>
      </w:pPr>
      <w:r w:rsidRPr="00F24462">
        <w:rPr>
          <w:rFonts w:ascii="GHEA Grapalat" w:hAnsi="GHEA Grapalat"/>
          <w:b/>
          <w:sz w:val="16"/>
          <w:szCs w:val="20"/>
        </w:rPr>
        <w:t xml:space="preserve">ЧАСТЬ II. </w:t>
      </w:r>
    </w:p>
    <w:p w:rsidR="008842CE" w:rsidRPr="00F24462" w:rsidRDefault="008842CE" w:rsidP="00A1665E">
      <w:pPr>
        <w:widowControl w:val="0"/>
        <w:jc w:val="center"/>
        <w:rPr>
          <w:rFonts w:ascii="GHEA Grapalat" w:hAnsi="GHEA Grapalat"/>
          <w:b/>
          <w:sz w:val="16"/>
          <w:szCs w:val="20"/>
        </w:rPr>
      </w:pPr>
    </w:p>
    <w:p w:rsidR="00096865" w:rsidRPr="00F24462" w:rsidRDefault="00096865" w:rsidP="00A1665E">
      <w:pPr>
        <w:widowControl w:val="0"/>
        <w:jc w:val="center"/>
        <w:rPr>
          <w:rFonts w:ascii="GHEA Grapalat" w:hAnsi="GHEA Grapalat"/>
          <w:b/>
          <w:sz w:val="16"/>
          <w:szCs w:val="20"/>
        </w:rPr>
      </w:pPr>
      <w:r w:rsidRPr="00F24462">
        <w:rPr>
          <w:rFonts w:ascii="GHEA Grapalat" w:hAnsi="GHEA Grapalat"/>
          <w:b/>
          <w:sz w:val="16"/>
          <w:szCs w:val="20"/>
        </w:rPr>
        <w:t xml:space="preserve">ИНСТРУКЦИЯ ПО ПОДГОТОВКЕ ЗАЯВКИ </w:t>
      </w:r>
      <w:r w:rsidR="00CA590C" w:rsidRPr="00F24462">
        <w:rPr>
          <w:rFonts w:ascii="GHEA Grapalat" w:hAnsi="GHEA Grapalat"/>
          <w:b/>
          <w:sz w:val="16"/>
          <w:szCs w:val="20"/>
        </w:rPr>
        <w:br/>
      </w:r>
      <w:r w:rsidRPr="00F24462">
        <w:rPr>
          <w:rFonts w:ascii="GHEA Grapalat" w:hAnsi="GHEA Grapalat"/>
          <w:b/>
          <w:sz w:val="16"/>
          <w:szCs w:val="20"/>
        </w:rPr>
        <w:t xml:space="preserve">НА </w:t>
      </w:r>
      <w:r w:rsidR="00DE428C" w:rsidRPr="00F24462">
        <w:rPr>
          <w:rFonts w:ascii="GHEA Grapalat" w:hAnsi="GHEA Grapalat"/>
          <w:b/>
          <w:sz w:val="16"/>
          <w:szCs w:val="20"/>
        </w:rPr>
        <w:t>ЗАПРОС КОТИРОВКИ</w:t>
      </w:r>
    </w:p>
    <w:p w:rsidR="00520F57" w:rsidRPr="00F24462" w:rsidRDefault="00520F57" w:rsidP="00A1665E">
      <w:pPr>
        <w:widowControl w:val="0"/>
        <w:jc w:val="center"/>
        <w:rPr>
          <w:rFonts w:ascii="GHEA Grapalat" w:hAnsi="GHEA Grapalat"/>
          <w:b/>
          <w:sz w:val="16"/>
          <w:szCs w:val="20"/>
        </w:rPr>
      </w:pPr>
    </w:p>
    <w:p w:rsidR="00096865" w:rsidRPr="00F24462" w:rsidRDefault="00096865"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Общ</w:t>
      </w:r>
      <w:r w:rsidR="00543BAE" w:rsidRPr="00F24462">
        <w:rPr>
          <w:rFonts w:ascii="GHEA Grapalat" w:hAnsi="GHEA Grapalat"/>
          <w:sz w:val="16"/>
          <w:szCs w:val="20"/>
        </w:rPr>
        <w:t>ие положения</w:t>
      </w:r>
    </w:p>
    <w:p w:rsidR="00096865" w:rsidRPr="00F24462" w:rsidRDefault="00543BAE"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Заявка на процедуру</w:t>
      </w:r>
    </w:p>
    <w:p w:rsidR="0061522D" w:rsidRPr="00F24462" w:rsidRDefault="00450C30" w:rsidP="00A1665E">
      <w:pPr>
        <w:widowControl w:val="0"/>
        <w:tabs>
          <w:tab w:val="left" w:pos="1134"/>
        </w:tabs>
        <w:ind w:left="1134" w:hanging="567"/>
        <w:jc w:val="both"/>
        <w:rPr>
          <w:rFonts w:ascii="GHEA Grapalat" w:hAnsi="GHEA Grapalat"/>
          <w:sz w:val="16"/>
          <w:szCs w:val="20"/>
        </w:rPr>
      </w:pPr>
      <w:r w:rsidRPr="00F24462">
        <w:rPr>
          <w:rFonts w:ascii="GHEA Grapalat" w:hAnsi="GHEA Grapalat"/>
          <w:sz w:val="16"/>
          <w:szCs w:val="20"/>
        </w:rPr>
        <w:t>3</w:t>
      </w:r>
      <w:r w:rsidR="00543BAE" w:rsidRPr="00F24462">
        <w:rPr>
          <w:rFonts w:ascii="GHEA Grapalat" w:hAnsi="GHEA Grapalat"/>
          <w:sz w:val="16"/>
          <w:szCs w:val="20"/>
        </w:rPr>
        <w:t>.</w:t>
      </w:r>
      <w:r w:rsidR="00543BAE" w:rsidRPr="00F24462">
        <w:rPr>
          <w:rFonts w:ascii="GHEA Grapalat" w:hAnsi="GHEA Grapalat"/>
          <w:sz w:val="16"/>
          <w:szCs w:val="20"/>
        </w:rPr>
        <w:tab/>
        <w:t>Приложения № 1-</w:t>
      </w:r>
      <w:r w:rsidR="003529EA" w:rsidRPr="00F24462">
        <w:rPr>
          <w:rFonts w:ascii="GHEA Grapalat" w:hAnsi="GHEA Grapalat"/>
          <w:sz w:val="16"/>
          <w:szCs w:val="20"/>
        </w:rPr>
        <w:t>6</w:t>
      </w:r>
    </w:p>
    <w:p w:rsidR="00E17B7F" w:rsidRPr="00F24462" w:rsidRDefault="00E17B7F" w:rsidP="00A1665E">
      <w:pPr>
        <w:rPr>
          <w:rFonts w:ascii="GHEA Grapalat" w:hAnsi="GHEA Grapalat"/>
          <w:spacing w:val="-6"/>
          <w:sz w:val="16"/>
          <w:szCs w:val="20"/>
        </w:rPr>
      </w:pPr>
      <w:r w:rsidRPr="00F24462">
        <w:rPr>
          <w:rFonts w:ascii="GHEA Grapalat" w:hAnsi="GHEA Grapalat"/>
          <w:spacing w:val="-6"/>
          <w:sz w:val="16"/>
          <w:szCs w:val="20"/>
        </w:rPr>
        <w:br w:type="page"/>
      </w:r>
    </w:p>
    <w:p w:rsidR="00096865" w:rsidRPr="005F557A" w:rsidRDefault="00096865" w:rsidP="005F557A">
      <w:pPr>
        <w:pStyle w:val="a3"/>
        <w:widowControl w:val="0"/>
        <w:spacing w:after="160" w:line="240" w:lineRule="auto"/>
        <w:rPr>
          <w:rFonts w:ascii="GHEA Grapalat" w:hAnsi="GHEA Grapalat"/>
          <w:i w:val="0"/>
          <w:sz w:val="16"/>
          <w:szCs w:val="16"/>
        </w:rPr>
      </w:pPr>
      <w:proofErr w:type="gramStart"/>
      <w:r w:rsidRPr="00F24462">
        <w:rPr>
          <w:rFonts w:ascii="GHEA Grapalat" w:hAnsi="GHEA Grapalat"/>
          <w:spacing w:val="-6"/>
          <w:sz w:val="18"/>
        </w:rPr>
        <w:lastRenderedPageBreak/>
        <w:t xml:space="preserve">Настоящее Приглашение предоставляется в дополнение к объявлению об </w:t>
      </w:r>
      <w:r w:rsidR="0059528A" w:rsidRPr="00F24462">
        <w:rPr>
          <w:rFonts w:ascii="GHEA Grapalat" w:hAnsi="GHEA Grapalat"/>
          <w:spacing w:val="-6"/>
          <w:sz w:val="18"/>
        </w:rPr>
        <w:t>запрос котировки</w:t>
      </w:r>
      <w:r w:rsidR="00DE428C" w:rsidRPr="00F24462">
        <w:rPr>
          <w:rFonts w:ascii="GHEA Grapalat" w:hAnsi="GHEA Grapalat"/>
          <w:spacing w:val="-6"/>
          <w:sz w:val="18"/>
        </w:rPr>
        <w:t xml:space="preserve">, проводимом под кодом </w:t>
      </w:r>
      <w:r w:rsidR="00EB72AB">
        <w:rPr>
          <w:rFonts w:ascii="GHEA Grapalat" w:hAnsi="GHEA Grapalat"/>
          <w:i w:val="0"/>
          <w:lang w:val="af-ZA"/>
        </w:rPr>
        <w:t>ՏՊՏՏՔՀ-ԳՀ</w:t>
      </w:r>
      <w:r w:rsidR="00EB72AB" w:rsidRPr="00AE2768">
        <w:rPr>
          <w:rFonts w:ascii="GHEA Grapalat" w:hAnsi="GHEA Grapalat"/>
          <w:i w:val="0"/>
          <w:lang w:val="af-ZA"/>
        </w:rPr>
        <w:t>ԱՊՁԲ</w:t>
      </w:r>
      <w:r w:rsidR="00D60252">
        <w:rPr>
          <w:rFonts w:ascii="GHEA Grapalat" w:hAnsi="GHEA Grapalat"/>
          <w:i w:val="0"/>
          <w:lang w:val="af-ZA"/>
        </w:rPr>
        <w:t>-2026</w:t>
      </w:r>
      <w:r w:rsidR="00EB72AB">
        <w:rPr>
          <w:rFonts w:ascii="GHEA Grapalat" w:hAnsi="GHEA Grapalat"/>
          <w:i w:val="0"/>
          <w:lang w:val="af-ZA"/>
        </w:rPr>
        <w:t>/</w:t>
      </w:r>
      <w:r w:rsidR="0047196D">
        <w:rPr>
          <w:rFonts w:ascii="GHEA Grapalat" w:hAnsi="GHEA Grapalat"/>
          <w:i w:val="0"/>
          <w:lang w:val="af-ZA"/>
        </w:rPr>
        <w:t>3</w:t>
      </w:r>
      <w:r w:rsidR="00EB72AB" w:rsidRPr="00AE2768">
        <w:rPr>
          <w:rFonts w:ascii="GHEA Grapalat" w:hAnsi="GHEA Grapalat"/>
          <w:i w:val="0"/>
          <w:u w:val="single"/>
          <w:lang w:val="af-ZA"/>
        </w:rPr>
        <w:t xml:space="preserve">     </w:t>
      </w:r>
      <w:r w:rsidR="00EB72AB" w:rsidRPr="004775ED">
        <w:rPr>
          <w:rFonts w:ascii="GHEA Grapalat" w:hAnsi="GHEA Grapalat"/>
          <w:i w:val="0"/>
          <w:sz w:val="24"/>
          <w:szCs w:val="24"/>
        </w:rPr>
        <w:t xml:space="preserve"> </w:t>
      </w:r>
      <w:r w:rsidRPr="00F24462">
        <w:rPr>
          <w:rFonts w:ascii="GHEA Grapalat" w:hAnsi="GHEA Grapalat"/>
          <w:sz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24462">
        <w:rPr>
          <w:rFonts w:ascii="Courier New" w:hAnsi="Courier New" w:cs="Courier New"/>
          <w:sz w:val="18"/>
          <w:lang w:val="en-US"/>
        </w:rPr>
        <w:t> </w:t>
      </w:r>
      <w:r w:rsidRPr="00F24462">
        <w:rPr>
          <w:rFonts w:ascii="GHEA Grapalat" w:hAnsi="GHEA Grapalat"/>
          <w:sz w:val="18"/>
        </w:rPr>
        <w:t>4</w:t>
      </w:r>
      <w:r w:rsidR="006D2DF7" w:rsidRPr="00F24462">
        <w:rPr>
          <w:rFonts w:ascii="Courier New" w:hAnsi="Courier New" w:cs="Courier New"/>
          <w:sz w:val="18"/>
          <w:lang w:val="en-US"/>
        </w:rPr>
        <w:t> </w:t>
      </w:r>
      <w:r w:rsidRPr="00F24462">
        <w:rPr>
          <w:rFonts w:ascii="GHEA Grapalat" w:hAnsi="GHEA Grapalat"/>
          <w:sz w:val="18"/>
        </w:rPr>
        <w:t>мая 2017 года (далее — Порядок) и иных правовых актов, и имеет</w:t>
      </w:r>
      <w:proofErr w:type="gramEnd"/>
      <w:r w:rsidRPr="00F24462">
        <w:rPr>
          <w:rFonts w:ascii="GHEA Grapalat" w:hAnsi="GHEA Grapalat"/>
          <w:sz w:val="18"/>
        </w:rPr>
        <w:t xml:space="preserve"> цель информировать лиц (далее — участник), намеренных участвовать в объявленной </w:t>
      </w:r>
      <w:r w:rsidR="005F557A">
        <w:rPr>
          <w:rFonts w:ascii="GHEA Grapalat" w:hAnsi="GHEA Grapalat"/>
          <w:i w:val="0"/>
          <w:spacing w:val="6"/>
          <w:sz w:val="24"/>
          <w:szCs w:val="24"/>
        </w:rPr>
        <w:t>«</w:t>
      </w:r>
      <w:r w:rsidR="005F557A" w:rsidRPr="000E4D3B">
        <w:rPr>
          <w:rFonts w:ascii="GHEA Grapalat" w:hAnsi="GHEA Grapalat"/>
          <w:i w:val="0"/>
          <w:spacing w:val="6"/>
          <w:sz w:val="24"/>
          <w:szCs w:val="24"/>
        </w:rPr>
        <w:t xml:space="preserve">Фонд </w:t>
      </w:r>
      <w:proofErr w:type="spellStart"/>
      <w:r w:rsidR="005F557A" w:rsidRPr="000E4D3B">
        <w:rPr>
          <w:rFonts w:ascii="GHEA Grapalat" w:hAnsi="GHEA Grapalat"/>
          <w:i w:val="0"/>
          <w:spacing w:val="6"/>
          <w:sz w:val="24"/>
          <w:szCs w:val="24"/>
        </w:rPr>
        <w:t>Тавушского</w:t>
      </w:r>
      <w:proofErr w:type="spellEnd"/>
      <w:r w:rsidR="005F557A" w:rsidRPr="000E4D3B">
        <w:rPr>
          <w:rFonts w:ascii="GHEA Grapalat" w:hAnsi="GHEA Grapalat"/>
          <w:i w:val="0"/>
          <w:spacing w:val="6"/>
          <w:sz w:val="24"/>
          <w:szCs w:val="24"/>
        </w:rPr>
        <w:t xml:space="preserve"> регионального колледжа Патрика </w:t>
      </w:r>
      <w:proofErr w:type="spellStart"/>
      <w:r w:rsidR="005F557A" w:rsidRPr="000E4D3B">
        <w:rPr>
          <w:rFonts w:ascii="GHEA Grapalat" w:hAnsi="GHEA Grapalat"/>
          <w:i w:val="0"/>
          <w:spacing w:val="6"/>
          <w:sz w:val="24"/>
          <w:szCs w:val="24"/>
        </w:rPr>
        <w:t>Деведжяна</w:t>
      </w:r>
      <w:proofErr w:type="spellEnd"/>
      <w:r w:rsidR="005F557A" w:rsidRPr="000E4D3B">
        <w:rPr>
          <w:rFonts w:ascii="GHEA Grapalat" w:hAnsi="GHEA Grapalat"/>
          <w:i w:val="0"/>
          <w:spacing w:val="6"/>
          <w:sz w:val="24"/>
          <w:szCs w:val="24"/>
        </w:rPr>
        <w:t>»</w:t>
      </w:r>
      <w:r w:rsidR="005F557A" w:rsidRPr="005F557A">
        <w:rPr>
          <w:rFonts w:ascii="GHEA Grapalat" w:hAnsi="GHEA Grapalat"/>
          <w:i w:val="0"/>
          <w:spacing w:val="6"/>
          <w:sz w:val="24"/>
          <w:szCs w:val="24"/>
        </w:rPr>
        <w:t xml:space="preserve"> </w:t>
      </w:r>
      <w:r w:rsidRPr="00F24462">
        <w:rPr>
          <w:rFonts w:ascii="GHEA Grapalat" w:hAnsi="GHEA Grapalat"/>
          <w:sz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24462" w:rsidRDefault="00096865" w:rsidP="005F557A">
      <w:pPr>
        <w:widowControl w:val="0"/>
        <w:ind w:firstLine="567"/>
        <w:jc w:val="both"/>
        <w:rPr>
          <w:rFonts w:ascii="GHEA Grapalat" w:hAnsi="GHEA Grapalat"/>
          <w:sz w:val="18"/>
          <w:szCs w:val="20"/>
        </w:rPr>
      </w:pPr>
      <w:r w:rsidRPr="00F24462">
        <w:rPr>
          <w:rFonts w:ascii="GHEA Grapalat" w:hAnsi="GHEA Grapalat"/>
          <w:sz w:val="18"/>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24462" w:rsidRDefault="00096865" w:rsidP="005F557A">
      <w:pPr>
        <w:widowControl w:val="0"/>
        <w:ind w:firstLine="567"/>
        <w:jc w:val="both"/>
        <w:rPr>
          <w:rFonts w:ascii="GHEA Grapalat" w:hAnsi="GHEA Grapalat" w:cs="Times Armenian"/>
          <w:sz w:val="18"/>
          <w:szCs w:val="20"/>
        </w:rPr>
      </w:pPr>
      <w:r w:rsidRPr="00F24462">
        <w:rPr>
          <w:rFonts w:ascii="GHEA Grapalat" w:hAnsi="GHEA Grapalat"/>
          <w:sz w:val="18"/>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E02DC" w:rsidRPr="009044F1" w:rsidRDefault="00A81DD5" w:rsidP="005F557A">
      <w:pPr>
        <w:pStyle w:val="23"/>
        <w:widowControl w:val="0"/>
        <w:spacing w:after="160" w:line="240" w:lineRule="auto"/>
        <w:ind w:firstLine="567"/>
        <w:rPr>
          <w:rFonts w:ascii="GHEA Grapalat" w:hAnsi="GHEA Grapalat"/>
          <w:sz w:val="24"/>
          <w:szCs w:val="24"/>
        </w:rPr>
      </w:pPr>
      <w:r w:rsidRPr="00F24462">
        <w:rPr>
          <w:rFonts w:ascii="GHEA Grapalat" w:hAnsi="GHEA Grapalat"/>
          <w:sz w:val="18"/>
        </w:rPr>
        <w:t xml:space="preserve">Адрес электронной почты секретаря оценочной комиссии </w:t>
      </w:r>
      <w:r w:rsidR="00BE02DC" w:rsidRPr="009044F1">
        <w:rPr>
          <w:rFonts w:ascii="GHEA Grapalat" w:hAnsi="GHEA Grapalat"/>
          <w:sz w:val="24"/>
          <w:szCs w:val="24"/>
        </w:rPr>
        <w:t>"</w:t>
      </w:r>
      <w:proofErr w:type="spellStart"/>
      <w:r w:rsidR="005F557A">
        <w:rPr>
          <w:rFonts w:ascii="GHEA Grapalat" w:hAnsi="GHEA Grapalat"/>
          <w:sz w:val="24"/>
          <w:szCs w:val="24"/>
          <w:lang w:val="en-US"/>
        </w:rPr>
        <w:t>aghbalyans</w:t>
      </w:r>
      <w:proofErr w:type="spellEnd"/>
      <w:r w:rsidR="005F557A" w:rsidRPr="005F557A">
        <w:rPr>
          <w:rFonts w:ascii="GHEA Grapalat" w:hAnsi="GHEA Grapalat"/>
          <w:sz w:val="24"/>
          <w:szCs w:val="24"/>
        </w:rPr>
        <w:t>@</w:t>
      </w:r>
      <w:r w:rsidR="005F557A">
        <w:rPr>
          <w:rFonts w:ascii="GHEA Grapalat" w:hAnsi="GHEA Grapalat"/>
          <w:sz w:val="24"/>
          <w:szCs w:val="24"/>
          <w:lang w:val="en-US"/>
        </w:rPr>
        <w:t>mail</w:t>
      </w:r>
      <w:r w:rsidR="005F557A" w:rsidRPr="005F557A">
        <w:rPr>
          <w:rFonts w:ascii="GHEA Grapalat" w:hAnsi="GHEA Grapalat"/>
          <w:sz w:val="24"/>
          <w:szCs w:val="24"/>
        </w:rPr>
        <w:t>.</w:t>
      </w:r>
      <w:proofErr w:type="spellStart"/>
      <w:r w:rsidR="005F557A">
        <w:rPr>
          <w:rFonts w:ascii="GHEA Grapalat" w:hAnsi="GHEA Grapalat"/>
          <w:sz w:val="24"/>
          <w:szCs w:val="24"/>
          <w:lang w:val="en-US"/>
        </w:rPr>
        <w:t>ru</w:t>
      </w:r>
      <w:proofErr w:type="spellEnd"/>
      <w:r w:rsidR="00BE02DC" w:rsidRPr="009044F1">
        <w:rPr>
          <w:rFonts w:ascii="GHEA Grapalat" w:hAnsi="GHEA Grapalat"/>
          <w:sz w:val="24"/>
          <w:szCs w:val="24"/>
        </w:rPr>
        <w:t>".</w:t>
      </w:r>
    </w:p>
    <w:p w:rsidR="001B1DF5" w:rsidRPr="001B1DF5" w:rsidRDefault="001B1DF5" w:rsidP="00A1665E">
      <w:pPr>
        <w:pStyle w:val="23"/>
        <w:widowControl w:val="0"/>
        <w:spacing w:line="240" w:lineRule="auto"/>
        <w:ind w:firstLine="567"/>
        <w:rPr>
          <w:rFonts w:ascii="GHEA Grapalat" w:hAnsi="GHEA Grapalat"/>
          <w:sz w:val="18"/>
        </w:rPr>
      </w:pPr>
    </w:p>
    <w:p w:rsidR="00096865" w:rsidRPr="00F24462" w:rsidRDefault="00F5653D" w:rsidP="00A1665E">
      <w:pPr>
        <w:widowControl w:val="0"/>
        <w:jc w:val="center"/>
        <w:rPr>
          <w:rFonts w:ascii="GHEA Grapalat" w:hAnsi="GHEA Grapalat"/>
          <w:sz w:val="16"/>
          <w:szCs w:val="20"/>
        </w:rPr>
      </w:pPr>
      <w:r w:rsidRPr="00F24462">
        <w:rPr>
          <w:rFonts w:ascii="GHEA Grapalat" w:hAnsi="GHEA Grapalat"/>
          <w:sz w:val="16"/>
          <w:szCs w:val="20"/>
        </w:rPr>
        <w:br w:type="page"/>
      </w:r>
      <w:r w:rsidRPr="00F24462">
        <w:rPr>
          <w:rFonts w:ascii="GHEA Grapalat" w:hAnsi="GHEA Grapalat"/>
          <w:sz w:val="16"/>
          <w:szCs w:val="20"/>
        </w:rPr>
        <w:lastRenderedPageBreak/>
        <w:t>ЧАСТЬ I</w:t>
      </w:r>
    </w:p>
    <w:p w:rsidR="00096865" w:rsidRPr="00F24462" w:rsidRDefault="00096865" w:rsidP="00A1665E">
      <w:pPr>
        <w:pStyle w:val="3"/>
        <w:keepNext w:val="0"/>
        <w:widowControl w:val="0"/>
        <w:spacing w:line="240" w:lineRule="auto"/>
        <w:rPr>
          <w:rFonts w:ascii="GHEA Grapalat" w:hAnsi="GHEA Grapalat"/>
          <w:sz w:val="16"/>
        </w:rPr>
      </w:pPr>
    </w:p>
    <w:p w:rsidR="00096865" w:rsidRPr="00F24462" w:rsidRDefault="00F63BBB" w:rsidP="00A1665E">
      <w:pPr>
        <w:widowControl w:val="0"/>
        <w:jc w:val="center"/>
        <w:rPr>
          <w:rFonts w:ascii="GHEA Grapalat" w:hAnsi="GHEA Grapalat" w:cs="Sylfaen"/>
          <w:b/>
          <w:sz w:val="16"/>
          <w:szCs w:val="20"/>
        </w:rPr>
      </w:pPr>
      <w:r w:rsidRPr="00F24462">
        <w:rPr>
          <w:rFonts w:ascii="GHEA Grapalat" w:hAnsi="GHEA Grapalat"/>
          <w:b/>
          <w:sz w:val="16"/>
          <w:szCs w:val="20"/>
        </w:rPr>
        <w:t xml:space="preserve">1. </w:t>
      </w:r>
      <w:r w:rsidR="002B32D6" w:rsidRPr="00F24462">
        <w:rPr>
          <w:rFonts w:ascii="GHEA Grapalat" w:hAnsi="GHEA Grapalat"/>
          <w:b/>
          <w:sz w:val="16"/>
          <w:szCs w:val="20"/>
        </w:rPr>
        <w:t>ХАРАКТЕРИСТИКА ПРЕДМЕТА ЗАКУПКИ</w:t>
      </w:r>
    </w:p>
    <w:p w:rsidR="00096865" w:rsidRPr="005F557A" w:rsidRDefault="00845AA5" w:rsidP="005F557A">
      <w:pPr>
        <w:pStyle w:val="a3"/>
        <w:widowControl w:val="0"/>
        <w:spacing w:after="160" w:line="240" w:lineRule="auto"/>
        <w:jc w:val="center"/>
        <w:rPr>
          <w:rFonts w:ascii="GHEA Grapalat" w:hAnsi="GHEA Grapalat"/>
          <w:i w:val="0"/>
          <w:sz w:val="16"/>
          <w:szCs w:val="16"/>
        </w:rPr>
      </w:pPr>
      <w:r w:rsidRPr="00F24462">
        <w:rPr>
          <w:rFonts w:ascii="GHEA Grapalat" w:hAnsi="GHEA Grapalat"/>
          <w:i w:val="0"/>
          <w:sz w:val="16"/>
        </w:rPr>
        <w:t>1.1</w:t>
      </w:r>
      <w:r w:rsidR="008E6E51" w:rsidRPr="00F24462">
        <w:rPr>
          <w:rFonts w:ascii="GHEA Grapalat" w:hAnsi="GHEA Grapalat"/>
          <w:i w:val="0"/>
          <w:sz w:val="16"/>
        </w:rPr>
        <w:t>.</w:t>
      </w:r>
      <w:r w:rsidR="00F63BBB" w:rsidRPr="00F24462">
        <w:rPr>
          <w:rFonts w:ascii="GHEA Grapalat" w:hAnsi="GHEA Grapalat"/>
          <w:i w:val="0"/>
          <w:sz w:val="16"/>
        </w:rPr>
        <w:tab/>
      </w:r>
      <w:r w:rsidRPr="00F24462">
        <w:rPr>
          <w:rFonts w:ascii="GHEA Grapalat" w:hAnsi="GHEA Grapalat"/>
          <w:i w:val="0"/>
          <w:sz w:val="16"/>
        </w:rPr>
        <w:t>Предметом закупки является приобретение "</w:t>
      </w:r>
      <w:r w:rsidR="005A5130" w:rsidRPr="005A5130">
        <w:rPr>
          <w:rFonts w:ascii="Arial" w:hAnsi="Arial" w:cs="Arial"/>
        </w:rPr>
        <w:t xml:space="preserve"> </w:t>
      </w:r>
      <w:r w:rsidR="005A5130">
        <w:rPr>
          <w:rFonts w:ascii="Arial" w:hAnsi="Arial" w:cs="Arial"/>
        </w:rPr>
        <w:t>компьютерного</w:t>
      </w:r>
      <w:r w:rsidR="005A5130">
        <w:rPr>
          <w:rFonts w:cs="Arial LatArm"/>
        </w:rPr>
        <w:t xml:space="preserve"> </w:t>
      </w:r>
      <w:r w:rsidR="005A5130">
        <w:rPr>
          <w:rFonts w:ascii="Arial" w:hAnsi="Arial" w:cs="Arial"/>
        </w:rPr>
        <w:t>оборудования</w:t>
      </w:r>
      <w:r w:rsidR="005A5130">
        <w:rPr>
          <w:rFonts w:cs="Arial LatArm"/>
        </w:rPr>
        <w:t xml:space="preserve">, </w:t>
      </w:r>
      <w:r w:rsidR="005A5130">
        <w:rPr>
          <w:rFonts w:ascii="Arial" w:hAnsi="Arial" w:cs="Arial"/>
        </w:rPr>
        <w:t>принтеров</w:t>
      </w:r>
      <w:r w:rsidR="005A5130">
        <w:rPr>
          <w:rFonts w:cs="Arial LatArm"/>
        </w:rPr>
        <w:t xml:space="preserve"> </w:t>
      </w:r>
      <w:r w:rsidR="005A5130">
        <w:rPr>
          <w:rFonts w:ascii="Arial" w:hAnsi="Arial" w:cs="Arial"/>
        </w:rPr>
        <w:t>и</w:t>
      </w:r>
      <w:r w:rsidR="005A5130">
        <w:rPr>
          <w:rFonts w:cs="Arial LatArm"/>
        </w:rPr>
        <w:t xml:space="preserve"> </w:t>
      </w:r>
      <w:r w:rsidR="005A5130">
        <w:rPr>
          <w:rFonts w:ascii="Arial" w:hAnsi="Arial" w:cs="Arial"/>
        </w:rPr>
        <w:t>телевизоров</w:t>
      </w:r>
      <w:r w:rsidR="00A57CDE" w:rsidRPr="00A57CDE">
        <w:rPr>
          <w:rFonts w:ascii="GHEA Grapalat" w:hAnsi="GHEA Grapalat"/>
          <w:sz w:val="28"/>
          <w:szCs w:val="28"/>
        </w:rPr>
        <w:t xml:space="preserve"> </w:t>
      </w:r>
      <w:r w:rsidRPr="00F24462">
        <w:rPr>
          <w:rFonts w:ascii="GHEA Grapalat" w:hAnsi="GHEA Grapalat"/>
          <w:i w:val="0"/>
          <w:sz w:val="16"/>
        </w:rPr>
        <w:t xml:space="preserve">" (далее — также товар) для нужд </w:t>
      </w:r>
      <w:r w:rsidR="005F557A" w:rsidRPr="005F557A">
        <w:rPr>
          <w:rFonts w:ascii="GHEA Grapalat" w:hAnsi="GHEA Grapalat"/>
          <w:i w:val="0"/>
          <w:spacing w:val="6"/>
          <w:sz w:val="22"/>
          <w:szCs w:val="24"/>
        </w:rPr>
        <w:t xml:space="preserve">«Фонд </w:t>
      </w:r>
      <w:proofErr w:type="spellStart"/>
      <w:r w:rsidR="005F557A" w:rsidRPr="005F557A">
        <w:rPr>
          <w:rFonts w:ascii="GHEA Grapalat" w:hAnsi="GHEA Grapalat"/>
          <w:i w:val="0"/>
          <w:spacing w:val="6"/>
          <w:sz w:val="22"/>
          <w:szCs w:val="24"/>
        </w:rPr>
        <w:t>Тавушского</w:t>
      </w:r>
      <w:proofErr w:type="spellEnd"/>
      <w:r w:rsidR="005F557A" w:rsidRPr="005F557A">
        <w:rPr>
          <w:rFonts w:ascii="GHEA Grapalat" w:hAnsi="GHEA Grapalat"/>
          <w:i w:val="0"/>
          <w:spacing w:val="6"/>
          <w:sz w:val="22"/>
          <w:szCs w:val="24"/>
        </w:rPr>
        <w:t xml:space="preserve"> регионального колледжа Патрика </w:t>
      </w:r>
      <w:proofErr w:type="spellStart"/>
      <w:r w:rsidR="005F557A" w:rsidRPr="005F557A">
        <w:rPr>
          <w:rFonts w:ascii="GHEA Grapalat" w:hAnsi="GHEA Grapalat"/>
          <w:i w:val="0"/>
          <w:spacing w:val="6"/>
          <w:sz w:val="22"/>
          <w:szCs w:val="24"/>
        </w:rPr>
        <w:t>Деведжяна</w:t>
      </w:r>
      <w:proofErr w:type="spellEnd"/>
      <w:r w:rsidR="005F557A" w:rsidRPr="005F557A">
        <w:rPr>
          <w:rFonts w:ascii="GHEA Grapalat" w:hAnsi="GHEA Grapalat"/>
          <w:i w:val="0"/>
          <w:spacing w:val="6"/>
          <w:sz w:val="22"/>
          <w:szCs w:val="24"/>
        </w:rPr>
        <w:t>»</w:t>
      </w:r>
      <w:r w:rsidR="001B1DF5" w:rsidRPr="00A022E0">
        <w:rPr>
          <w:rFonts w:ascii="GHEA Grapalat" w:hAnsi="GHEA Grapalat"/>
          <w:b/>
        </w:rPr>
        <w:t>"</w:t>
      </w:r>
      <w:r w:rsidRPr="009428FB">
        <w:rPr>
          <w:rFonts w:ascii="GHEA Grapalat" w:hAnsi="GHEA Grapalat"/>
          <w:i w:val="0"/>
          <w:sz w:val="16"/>
        </w:rPr>
        <w:t>,</w:t>
      </w:r>
      <w:r w:rsidRPr="00F24462">
        <w:rPr>
          <w:rFonts w:ascii="GHEA Grapalat" w:hAnsi="GHEA Grapalat"/>
          <w:i w:val="0"/>
          <w:sz w:val="16"/>
        </w:rPr>
        <w:t xml:space="preserve"> которые сгруппированы в лоты </w:t>
      </w:r>
      <w:r w:rsidR="00DE428C" w:rsidRPr="00F24462">
        <w:rPr>
          <w:rFonts w:ascii="GHEA Grapalat" w:hAnsi="GHEA Grapalat"/>
          <w:i w:val="0"/>
          <w:sz w:val="16"/>
        </w:rPr>
        <w:t>"</w:t>
      </w:r>
      <w:r w:rsidR="000B5497" w:rsidRPr="000B5497">
        <w:rPr>
          <w:rFonts w:ascii="GHEA Grapalat" w:hAnsi="GHEA Grapalat"/>
          <w:i w:val="0"/>
          <w:sz w:val="16"/>
        </w:rPr>
        <w:t>2</w:t>
      </w:r>
      <w:r w:rsidRPr="00F24462">
        <w:rPr>
          <w:rFonts w:ascii="GHEA Grapalat" w:hAnsi="GHEA Grapalat"/>
          <w:i w:val="0"/>
          <w:sz w:val="16"/>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1011"/>
        <w:gridCol w:w="7309"/>
      </w:tblGrid>
      <w:tr w:rsidR="00111C15" w:rsidRPr="00D62678" w:rsidTr="00664F32">
        <w:trPr>
          <w:trHeight w:val="413"/>
          <w:jc w:val="center"/>
        </w:trPr>
        <w:tc>
          <w:tcPr>
            <w:tcW w:w="1925" w:type="dxa"/>
            <w:gridSpan w:val="2"/>
            <w:vAlign w:val="center"/>
          </w:tcPr>
          <w:p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 xml:space="preserve"> лот</w:t>
            </w:r>
          </w:p>
        </w:tc>
        <w:tc>
          <w:tcPr>
            <w:tcW w:w="7309" w:type="dxa"/>
            <w:vMerge w:val="restart"/>
            <w:vAlign w:val="center"/>
          </w:tcPr>
          <w:p w:rsidR="00111C15" w:rsidRPr="00D62678" w:rsidRDefault="00111C15" w:rsidP="00A1665E">
            <w:pPr>
              <w:pStyle w:val="23"/>
              <w:widowControl w:val="0"/>
              <w:spacing w:line="240" w:lineRule="auto"/>
              <w:ind w:firstLine="0"/>
              <w:jc w:val="center"/>
              <w:rPr>
                <w:rFonts w:ascii="GHEA Grapalat" w:hAnsi="GHEA Grapalat"/>
                <w:b/>
                <w:bCs/>
                <w:i/>
                <w:iCs/>
                <w:sz w:val="16"/>
                <w:szCs w:val="16"/>
              </w:rPr>
            </w:pPr>
            <w:r w:rsidRPr="00D62678">
              <w:rPr>
                <w:rFonts w:ascii="GHEA Grapalat" w:hAnsi="GHEA Grapalat"/>
                <w:b/>
                <w:i/>
                <w:sz w:val="16"/>
                <w:szCs w:val="16"/>
              </w:rPr>
              <w:t>Наименование лота</w:t>
            </w:r>
          </w:p>
        </w:tc>
      </w:tr>
      <w:tr w:rsidR="00111C15" w:rsidRPr="00D62678" w:rsidTr="00E84DCC">
        <w:trPr>
          <w:trHeight w:val="584"/>
          <w:jc w:val="center"/>
        </w:trPr>
        <w:tc>
          <w:tcPr>
            <w:tcW w:w="914" w:type="dxa"/>
            <w:vAlign w:val="center"/>
          </w:tcPr>
          <w:p w:rsidR="00111C15" w:rsidRPr="00D62678" w:rsidRDefault="00111C15" w:rsidP="00111C15">
            <w:pPr>
              <w:pStyle w:val="23"/>
              <w:widowControl w:val="0"/>
              <w:spacing w:line="240" w:lineRule="auto"/>
              <w:ind w:hanging="26"/>
              <w:jc w:val="center"/>
              <w:rPr>
                <w:rFonts w:ascii="GHEA Grapalat" w:hAnsi="GHEA Grapalat"/>
                <w:b/>
                <w:i/>
                <w:sz w:val="16"/>
                <w:szCs w:val="16"/>
              </w:rPr>
            </w:pPr>
            <w:r w:rsidRPr="00D62678">
              <w:rPr>
                <w:rFonts w:ascii="GHEA Grapalat" w:hAnsi="GHEA Grapalat"/>
                <w:b/>
                <w:i/>
                <w:sz w:val="16"/>
                <w:szCs w:val="16"/>
              </w:rPr>
              <w:t>Номера</w:t>
            </w:r>
          </w:p>
        </w:tc>
        <w:tc>
          <w:tcPr>
            <w:tcW w:w="1011" w:type="dxa"/>
            <w:vAlign w:val="center"/>
          </w:tcPr>
          <w:p w:rsidR="00111C15" w:rsidRPr="004303A5" w:rsidRDefault="004303A5" w:rsidP="00111C15">
            <w:pPr>
              <w:pStyle w:val="23"/>
              <w:widowControl w:val="0"/>
              <w:spacing w:line="240" w:lineRule="auto"/>
              <w:ind w:firstLine="0"/>
              <w:rPr>
                <w:rFonts w:ascii="GHEA Grapalat" w:hAnsi="GHEA Grapalat"/>
                <w:b/>
                <w:i/>
                <w:sz w:val="16"/>
                <w:szCs w:val="16"/>
                <w:lang w:val="en-US"/>
              </w:rPr>
            </w:pPr>
            <w:r w:rsidRPr="00111C15">
              <w:rPr>
                <w:rFonts w:ascii="GHEA Grapalat" w:hAnsi="GHEA Grapalat"/>
                <w:b/>
                <w:i/>
                <w:sz w:val="16"/>
                <w:szCs w:val="16"/>
              </w:rPr>
              <w:t>Ц</w:t>
            </w:r>
            <w:r w:rsidR="00111C15" w:rsidRPr="00111C15">
              <w:rPr>
                <w:rFonts w:ascii="GHEA Grapalat" w:hAnsi="GHEA Grapalat"/>
                <w:b/>
                <w:i/>
                <w:sz w:val="16"/>
                <w:szCs w:val="16"/>
              </w:rPr>
              <w:t>ена</w:t>
            </w:r>
            <w:r>
              <w:rPr>
                <w:rFonts w:ascii="GHEA Grapalat" w:hAnsi="GHEA Grapalat"/>
                <w:b/>
                <w:i/>
                <w:sz w:val="16"/>
                <w:szCs w:val="16"/>
                <w:lang w:val="en-US"/>
              </w:rPr>
              <w:t xml:space="preserve"> AMD</w:t>
            </w:r>
          </w:p>
        </w:tc>
        <w:tc>
          <w:tcPr>
            <w:tcW w:w="7309" w:type="dxa"/>
            <w:vMerge/>
            <w:vAlign w:val="center"/>
          </w:tcPr>
          <w:p w:rsidR="00111C15" w:rsidRPr="00D62678" w:rsidRDefault="00111C15" w:rsidP="00A1665E">
            <w:pPr>
              <w:pStyle w:val="23"/>
              <w:widowControl w:val="0"/>
              <w:spacing w:line="240" w:lineRule="auto"/>
              <w:ind w:firstLine="0"/>
              <w:jc w:val="center"/>
              <w:rPr>
                <w:rFonts w:ascii="GHEA Grapalat" w:hAnsi="GHEA Grapalat"/>
                <w:b/>
                <w:i/>
                <w:sz w:val="16"/>
                <w:szCs w:val="16"/>
              </w:rPr>
            </w:pPr>
          </w:p>
        </w:tc>
      </w:tr>
      <w:tr w:rsidR="00A04156" w:rsidRPr="00D62678" w:rsidTr="00134A93">
        <w:trPr>
          <w:trHeight w:val="900"/>
          <w:jc w:val="center"/>
        </w:trPr>
        <w:tc>
          <w:tcPr>
            <w:tcW w:w="914" w:type="dxa"/>
            <w:vAlign w:val="center"/>
          </w:tcPr>
          <w:p w:rsidR="00A04156" w:rsidRPr="00111C15" w:rsidRDefault="00A04156"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011" w:type="dxa"/>
            <w:vAlign w:val="center"/>
          </w:tcPr>
          <w:p w:rsidR="00A04156" w:rsidRPr="00EB72AB" w:rsidRDefault="00EA12D7">
            <w:pPr>
              <w:jc w:val="center"/>
              <w:rPr>
                <w:rFonts w:ascii="Calibri" w:hAnsi="Calibri"/>
                <w:color w:val="000000"/>
                <w:lang w:val="en-US" w:eastAsia="en-US"/>
              </w:rPr>
            </w:pPr>
            <w:r>
              <w:rPr>
                <w:rFonts w:ascii="Calibri" w:hAnsi="Calibri"/>
                <w:color w:val="000000"/>
                <w:lang w:val="en-US"/>
              </w:rPr>
              <w:t>50000</w:t>
            </w:r>
          </w:p>
        </w:tc>
        <w:tc>
          <w:tcPr>
            <w:tcW w:w="7309" w:type="dxa"/>
          </w:tcPr>
          <w:p w:rsidR="00A04156" w:rsidRPr="00A022E0" w:rsidRDefault="006F413C" w:rsidP="00322F4D">
            <w:pPr>
              <w:pStyle w:val="3"/>
              <w:keepNext w:val="0"/>
              <w:widowControl w:val="0"/>
              <w:tabs>
                <w:tab w:val="left" w:pos="1134"/>
              </w:tabs>
              <w:spacing w:line="240" w:lineRule="auto"/>
              <w:jc w:val="left"/>
              <w:rPr>
                <w:rFonts w:ascii="GHEA Grapalat" w:hAnsi="GHEA Grapalat"/>
                <w:i w:val="0"/>
                <w:sz w:val="16"/>
              </w:rPr>
            </w:pPr>
            <w:r>
              <w:rPr>
                <w:rFonts w:ascii="Arial" w:hAnsi="Arial" w:cs="Arial"/>
              </w:rPr>
              <w:t>бензина</w:t>
            </w:r>
            <w:r>
              <w:rPr>
                <w:rFonts w:cs="Arial LatArm"/>
              </w:rPr>
              <w:t xml:space="preserve"> </w:t>
            </w:r>
            <w:r>
              <w:rPr>
                <w:rFonts w:ascii="Arial" w:hAnsi="Arial" w:cs="Arial"/>
              </w:rPr>
              <w:t>марки</w:t>
            </w:r>
            <w:r>
              <w:rPr>
                <w:rFonts w:cs="Arial LatArm"/>
              </w:rPr>
              <w:t>«</w:t>
            </w:r>
            <w:r>
              <w:rPr>
                <w:rFonts w:cs="Arial LatArm"/>
                <w:lang w:val="en-US"/>
              </w:rPr>
              <w:t xml:space="preserve"> </w:t>
            </w:r>
            <w:proofErr w:type="spellStart"/>
            <w:r>
              <w:rPr>
                <w:rFonts w:ascii="Arial" w:hAnsi="Arial" w:cs="Arial"/>
              </w:rPr>
              <w:t>регуляр</w:t>
            </w:r>
            <w:proofErr w:type="spellEnd"/>
          </w:p>
        </w:tc>
      </w:tr>
      <w:tr w:rsidR="006F413C" w:rsidRPr="00D62678" w:rsidTr="00134A93">
        <w:trPr>
          <w:trHeight w:val="900"/>
          <w:jc w:val="center"/>
        </w:trPr>
        <w:tc>
          <w:tcPr>
            <w:tcW w:w="914" w:type="dxa"/>
            <w:vAlign w:val="center"/>
          </w:tcPr>
          <w:p w:rsidR="006F413C" w:rsidRDefault="006F413C" w:rsidP="009E0ED4">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w:t>
            </w:r>
          </w:p>
        </w:tc>
        <w:tc>
          <w:tcPr>
            <w:tcW w:w="1011" w:type="dxa"/>
            <w:vAlign w:val="center"/>
          </w:tcPr>
          <w:p w:rsidR="006F413C" w:rsidRDefault="004475D1">
            <w:pPr>
              <w:jc w:val="center"/>
              <w:rPr>
                <w:rFonts w:ascii="Calibri" w:hAnsi="Calibri"/>
                <w:color w:val="000000"/>
                <w:lang w:val="en-US"/>
              </w:rPr>
            </w:pPr>
            <w:r>
              <w:rPr>
                <w:rFonts w:ascii="Calibri" w:hAnsi="Calibri"/>
                <w:color w:val="000000"/>
                <w:lang w:val="en-US"/>
              </w:rPr>
              <w:t>1000000</w:t>
            </w:r>
          </w:p>
        </w:tc>
        <w:tc>
          <w:tcPr>
            <w:tcW w:w="7309" w:type="dxa"/>
          </w:tcPr>
          <w:p w:rsidR="006F413C" w:rsidRPr="0061745E" w:rsidRDefault="0061745E" w:rsidP="00322F4D">
            <w:pPr>
              <w:pStyle w:val="3"/>
              <w:keepNext w:val="0"/>
              <w:widowControl w:val="0"/>
              <w:tabs>
                <w:tab w:val="left" w:pos="1134"/>
              </w:tabs>
              <w:spacing w:line="240" w:lineRule="auto"/>
              <w:jc w:val="left"/>
              <w:rPr>
                <w:rFonts w:ascii="Arial" w:hAnsi="Arial" w:cs="Arial"/>
                <w:b/>
                <w:bCs/>
                <w:lang w:val="en-US"/>
              </w:rPr>
            </w:pPr>
            <w:r>
              <w:rPr>
                <w:rStyle w:val="af5"/>
                <w:rFonts w:ascii="Arial" w:hAnsi="Arial" w:cs="Arial"/>
              </w:rPr>
              <w:t>Дизель</w:t>
            </w:r>
            <w:r>
              <w:t>.</w:t>
            </w:r>
          </w:p>
        </w:tc>
      </w:tr>
    </w:tbl>
    <w:p w:rsidR="00096865" w:rsidRPr="00F24462" w:rsidRDefault="00816505"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24462">
        <w:rPr>
          <w:rFonts w:ascii="GHEA Grapalat" w:hAnsi="GHEA Grapalat"/>
          <w:sz w:val="16"/>
        </w:rPr>
        <w:t xml:space="preserve">6 </w:t>
      </w:r>
      <w:r w:rsidRPr="00F24462">
        <w:rPr>
          <w:rFonts w:ascii="GHEA Grapalat" w:hAnsi="GHEA Grapalat"/>
          <w:sz w:val="16"/>
        </w:rPr>
        <w:t>к настоящему Приглашению.</w:t>
      </w:r>
    </w:p>
    <w:p w:rsidR="000B2CFA" w:rsidRPr="00F24462" w:rsidRDefault="000B2CFA" w:rsidP="00A1665E">
      <w:pPr>
        <w:pStyle w:val="23"/>
        <w:widowControl w:val="0"/>
        <w:spacing w:line="240" w:lineRule="auto"/>
        <w:ind w:firstLine="567"/>
        <w:rPr>
          <w:rFonts w:ascii="GHEA Grapalat" w:hAnsi="GHEA Grapalat"/>
          <w:sz w:val="16"/>
        </w:rPr>
      </w:pPr>
    </w:p>
    <w:p w:rsidR="00096865" w:rsidRPr="00F24462" w:rsidRDefault="00693101" w:rsidP="00A1665E">
      <w:pPr>
        <w:widowControl w:val="0"/>
        <w:jc w:val="center"/>
        <w:rPr>
          <w:rFonts w:ascii="GHEA Grapalat" w:hAnsi="GHEA Grapalat"/>
          <w:b/>
          <w:sz w:val="16"/>
          <w:szCs w:val="20"/>
        </w:rPr>
      </w:pPr>
      <w:r w:rsidRPr="00F24462">
        <w:rPr>
          <w:rFonts w:ascii="GHEA Grapalat" w:hAnsi="GHEA Grapalat"/>
          <w:b/>
          <w:sz w:val="16"/>
          <w:szCs w:val="20"/>
        </w:rPr>
        <w:t>2.</w:t>
      </w:r>
      <w:r w:rsidR="002B32D6" w:rsidRPr="00F24462">
        <w:rPr>
          <w:rFonts w:ascii="GHEA Grapalat" w:hAnsi="GHEA Grapalat"/>
          <w:b/>
          <w:sz w:val="16"/>
          <w:szCs w:val="20"/>
        </w:rPr>
        <w:t xml:space="preserve"> ТРЕБОВАНИЯ К ПРАВУ УЧАСТНИКА НА УЧАСТИЕ, </w:t>
      </w:r>
      <w:r w:rsidRPr="00F24462">
        <w:rPr>
          <w:rFonts w:ascii="GHEA Grapalat" w:hAnsi="GHEA Grapalat"/>
          <w:b/>
          <w:sz w:val="16"/>
          <w:szCs w:val="20"/>
        </w:rPr>
        <w:br/>
      </w:r>
      <w:r w:rsidR="002B32D6" w:rsidRPr="00F24462">
        <w:rPr>
          <w:rFonts w:ascii="GHEA Grapalat" w:hAnsi="GHEA Grapalat"/>
          <w:b/>
          <w:sz w:val="16"/>
          <w:szCs w:val="20"/>
        </w:rPr>
        <w:t xml:space="preserve">КВАЛИФИКАЦИОННЫЕ КРИТЕРИИ И ПОРЯДОК ИХ ОЦЕНКИ </w:t>
      </w:r>
    </w:p>
    <w:p w:rsidR="00753E6E"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2.1</w:t>
      </w:r>
      <w:r w:rsidR="008E6E51" w:rsidRPr="00F24462">
        <w:rPr>
          <w:rFonts w:ascii="GHEA Grapalat" w:hAnsi="GHEA Grapalat"/>
          <w:sz w:val="16"/>
          <w:szCs w:val="20"/>
        </w:rPr>
        <w:t>.</w:t>
      </w:r>
      <w:r w:rsidR="00693101" w:rsidRPr="00F24462">
        <w:rPr>
          <w:rFonts w:ascii="GHEA Grapalat" w:hAnsi="GHEA Grapalat"/>
          <w:sz w:val="16"/>
          <w:szCs w:val="20"/>
        </w:rPr>
        <w:tab/>
      </w:r>
      <w:r w:rsidRPr="00F24462">
        <w:rPr>
          <w:rFonts w:ascii="GHEA Grapalat" w:hAnsi="GHEA Grapalat"/>
          <w:sz w:val="16"/>
          <w:szCs w:val="20"/>
        </w:rPr>
        <w:t>В настоящей процедуре не имеют права участвовать лица:</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693101" w:rsidRPr="00F24462">
        <w:rPr>
          <w:rFonts w:ascii="GHEA Grapalat" w:hAnsi="GHEA Grapalat"/>
          <w:sz w:val="16"/>
          <w:szCs w:val="20"/>
        </w:rPr>
        <w:tab/>
      </w:r>
      <w:r w:rsidRPr="00F24462">
        <w:rPr>
          <w:rFonts w:ascii="GHEA Grapalat" w:hAnsi="GHEA Grapalat"/>
          <w:sz w:val="16"/>
          <w:szCs w:val="20"/>
        </w:rPr>
        <w:t xml:space="preserve">которые на день подачи заявки в судебном порядке признаны банкротом; </w:t>
      </w:r>
    </w:p>
    <w:p w:rsidR="00753E6E" w:rsidRPr="00F24462" w:rsidRDefault="00753E6E" w:rsidP="00A1665E">
      <w:pPr>
        <w:widowControl w:val="0"/>
        <w:tabs>
          <w:tab w:val="left" w:pos="1134"/>
          <w:tab w:val="left" w:pos="7200"/>
        </w:tabs>
        <w:ind w:firstLine="567"/>
        <w:jc w:val="both"/>
        <w:rPr>
          <w:rFonts w:ascii="GHEA Grapalat" w:hAnsi="GHEA Grapalat"/>
          <w:sz w:val="16"/>
          <w:szCs w:val="20"/>
        </w:rPr>
      </w:pPr>
      <w:r w:rsidRPr="00F24462">
        <w:rPr>
          <w:rFonts w:ascii="GHEA Grapalat" w:hAnsi="GHEA Grapalat"/>
          <w:sz w:val="16"/>
          <w:szCs w:val="20"/>
        </w:rPr>
        <w:t>2)</w:t>
      </w:r>
      <w:r w:rsidR="00E1385B" w:rsidRPr="00F24462">
        <w:rPr>
          <w:rFonts w:ascii="GHEA Grapalat" w:hAnsi="GHEA Grapalat"/>
          <w:sz w:val="16"/>
          <w:szCs w:val="20"/>
        </w:rPr>
        <w:tab/>
      </w:r>
      <w:r w:rsidRPr="00F24462">
        <w:rPr>
          <w:rFonts w:ascii="GHEA Grapalat" w:hAnsi="GHEA Grapalat"/>
          <w:sz w:val="16"/>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Республики Армения;</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 xml:space="preserve">которые или представитель исполнительного </w:t>
      </w:r>
      <w:proofErr w:type="gramStart"/>
      <w:r w:rsidRPr="00F24462">
        <w:rPr>
          <w:rFonts w:ascii="GHEA Grapalat" w:hAnsi="GHEA Grapalat"/>
          <w:sz w:val="16"/>
          <w:szCs w:val="20"/>
        </w:rPr>
        <w:t>органа</w:t>
      </w:r>
      <w:proofErr w:type="gramEnd"/>
      <w:r w:rsidRPr="00F24462">
        <w:rPr>
          <w:rFonts w:ascii="GHEA Grapalat" w:hAnsi="GHEA Grapalat"/>
          <w:sz w:val="16"/>
          <w:szCs w:val="20"/>
        </w:rPr>
        <w:t xml:space="preserve"> которых в течение трех лет, предшествующих дню подачи заявки, были осуждены за</w:t>
      </w:r>
      <w:r w:rsidR="003240F7" w:rsidRPr="00F24462">
        <w:rPr>
          <w:rFonts w:ascii="Courier New" w:hAnsi="Courier New" w:cs="Courier New"/>
          <w:sz w:val="16"/>
          <w:szCs w:val="20"/>
          <w:lang w:val="en-US"/>
        </w:rPr>
        <w:t> </w:t>
      </w:r>
      <w:r w:rsidRPr="00F24462">
        <w:rPr>
          <w:rFonts w:ascii="GHEA Grapalat" w:hAnsi="GHEA Grapalat"/>
          <w:sz w:val="16"/>
          <w:szCs w:val="20"/>
        </w:rPr>
        <w:t xml:space="preserve">финансирование терроризма, эксплуатацию детей или преступление, включающее </w:t>
      </w:r>
      <w:proofErr w:type="spellStart"/>
      <w:r w:rsidRPr="00F24462">
        <w:rPr>
          <w:rFonts w:ascii="GHEA Grapalat" w:hAnsi="GHEA Grapalat"/>
          <w:sz w:val="16"/>
          <w:szCs w:val="20"/>
        </w:rPr>
        <w:t>трафикинг</w:t>
      </w:r>
      <w:proofErr w:type="spellEnd"/>
      <w:r w:rsidRPr="00F24462">
        <w:rPr>
          <w:rFonts w:ascii="GHEA Grapalat" w:hAnsi="GHEA Grapalat"/>
          <w:sz w:val="16"/>
          <w:szCs w:val="20"/>
        </w:rPr>
        <w:t xml:space="preserve"> людей, создание преступного сообщества или участие в</w:t>
      </w:r>
      <w:r w:rsidR="003240F7" w:rsidRPr="00F24462">
        <w:rPr>
          <w:rFonts w:ascii="Courier New" w:hAnsi="Courier New" w:cs="Courier New"/>
          <w:sz w:val="16"/>
          <w:szCs w:val="20"/>
          <w:lang w:val="en-US"/>
        </w:rPr>
        <w:t> </w:t>
      </w:r>
      <w:r w:rsidRPr="00F24462">
        <w:rPr>
          <w:rFonts w:ascii="GHEA Grapalat" w:hAnsi="GHEA Grapalat"/>
          <w:sz w:val="16"/>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24462">
        <w:rPr>
          <w:rFonts w:ascii="GHEA Grapalat" w:hAnsi="GHEA Grapalat"/>
          <w:sz w:val="16"/>
          <w:szCs w:val="20"/>
        </w:rPr>
        <w:t>гашена;</w:t>
      </w:r>
    </w:p>
    <w:p w:rsidR="00753E6E" w:rsidRPr="00F24462" w:rsidRDefault="00753E6E" w:rsidP="00A1665E">
      <w:pPr>
        <w:widowControl w:val="0"/>
        <w:tabs>
          <w:tab w:val="left" w:pos="1134"/>
        </w:tabs>
        <w:ind w:firstLine="567"/>
        <w:jc w:val="both"/>
        <w:rPr>
          <w:rFonts w:ascii="GHEA Grapalat" w:hAnsi="GHEA Grapalat"/>
          <w:sz w:val="16"/>
          <w:szCs w:val="20"/>
        </w:rPr>
      </w:pPr>
      <w:proofErr w:type="gramStart"/>
      <w:r w:rsidRPr="00F24462">
        <w:rPr>
          <w:rFonts w:ascii="GHEA Grapalat" w:hAnsi="GHEA Grapalat"/>
          <w:sz w:val="16"/>
          <w:szCs w:val="20"/>
        </w:rPr>
        <w:t>4)</w:t>
      </w:r>
      <w:r w:rsidR="00E1385B" w:rsidRPr="00F24462">
        <w:rPr>
          <w:rFonts w:ascii="GHEA Grapalat" w:hAnsi="GHEA Grapalat"/>
          <w:sz w:val="16"/>
          <w:szCs w:val="20"/>
        </w:rPr>
        <w:tab/>
      </w:r>
      <w:r w:rsidRPr="00F24462">
        <w:rPr>
          <w:rFonts w:ascii="GHEA Grapalat" w:hAnsi="GHEA Grapalat"/>
          <w:sz w:val="16"/>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F24462">
        <w:rPr>
          <w:rFonts w:ascii="GHEA Grapalat" w:hAnsi="GHEA Grapalat"/>
          <w:sz w:val="16"/>
          <w:szCs w:val="20"/>
        </w:rPr>
        <w:t>необжалуемый</w:t>
      </w:r>
      <w:proofErr w:type="spellEnd"/>
      <w:r w:rsidRPr="00F24462">
        <w:rPr>
          <w:rFonts w:ascii="GHEA Grapalat" w:hAnsi="GHEA Grapalat"/>
          <w:sz w:val="16"/>
          <w:szCs w:val="20"/>
        </w:rPr>
        <w:t xml:space="preserve"> административный акт за </w:t>
      </w:r>
      <w:proofErr w:type="spellStart"/>
      <w:r w:rsidRPr="00F24462">
        <w:rPr>
          <w:rFonts w:ascii="GHEA Grapalat" w:hAnsi="GHEA Grapalat"/>
          <w:sz w:val="16"/>
          <w:szCs w:val="20"/>
        </w:rPr>
        <w:t>антиконкурентное</w:t>
      </w:r>
      <w:proofErr w:type="spellEnd"/>
      <w:r w:rsidRPr="00F24462">
        <w:rPr>
          <w:rFonts w:ascii="GHEA Grapalat" w:hAnsi="GHEA Grapalat"/>
          <w:sz w:val="16"/>
          <w:szCs w:val="20"/>
        </w:rPr>
        <w:t xml:space="preserve"> соглашение или злоупотребление доминирующим положением в сфере закупок;</w:t>
      </w:r>
      <w:proofErr w:type="gramEnd"/>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24462">
        <w:rPr>
          <w:rFonts w:ascii="Courier New" w:hAnsi="Courier New" w:cs="Courier New"/>
          <w:sz w:val="16"/>
          <w:szCs w:val="20"/>
          <w:lang w:val="en-US"/>
        </w:rPr>
        <w:t> </w:t>
      </w:r>
      <w:r w:rsidRPr="00F24462">
        <w:rPr>
          <w:rFonts w:ascii="GHEA Grapalat" w:hAnsi="GHEA Grapalat"/>
          <w:sz w:val="16"/>
          <w:szCs w:val="20"/>
        </w:rPr>
        <w:t xml:space="preserve">закупках; </w:t>
      </w:r>
    </w:p>
    <w:p w:rsidR="00753E6E" w:rsidRPr="00F24462" w:rsidRDefault="00753E6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E1385B" w:rsidRPr="00F24462">
        <w:rPr>
          <w:rFonts w:ascii="GHEA Grapalat" w:hAnsi="GHEA Grapalat"/>
          <w:sz w:val="16"/>
          <w:szCs w:val="20"/>
        </w:rPr>
        <w:tab/>
      </w:r>
      <w:r w:rsidRPr="00F24462">
        <w:rPr>
          <w:rFonts w:ascii="GHEA Grapalat" w:hAnsi="GHEA Grapalat"/>
          <w:sz w:val="16"/>
          <w:szCs w:val="20"/>
        </w:rPr>
        <w:t>которые по состоянию на день подачи заявки включены в список участников, не имеющих права на участие в процессе закупок.</w:t>
      </w:r>
    </w:p>
    <w:p w:rsidR="00990561" w:rsidRPr="00F24462" w:rsidRDefault="0099056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24462" w:rsidRDefault="00753E6E"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2.2.</w:t>
      </w:r>
      <w:r w:rsidR="00E1385B" w:rsidRPr="00F24462">
        <w:rPr>
          <w:rFonts w:ascii="GHEA Grapalat" w:hAnsi="GHEA Grapalat"/>
          <w:sz w:val="16"/>
          <w:szCs w:val="20"/>
        </w:rPr>
        <w:tab/>
      </w:r>
      <w:r w:rsidRPr="00F24462">
        <w:rPr>
          <w:rFonts w:ascii="GHEA Grapalat" w:hAnsi="GHEA Grapalat"/>
          <w:sz w:val="16"/>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F24462">
        <w:rPr>
          <w:rFonts w:ascii="GHEA Grapalat" w:hAnsi="GHEA Grapalat"/>
          <w:sz w:val="16"/>
          <w:szCs w:val="20"/>
        </w:rPr>
        <w:t>1</w:t>
      </w:r>
      <w:r w:rsidRPr="00F24462">
        <w:rPr>
          <w:rFonts w:ascii="GHEA Grapalat" w:hAnsi="GHEA Grapalat"/>
          <w:sz w:val="16"/>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24462" w:rsidRDefault="00BA355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2.3</w:t>
      </w:r>
      <w:r w:rsidR="003240F7" w:rsidRPr="00F24462">
        <w:rPr>
          <w:rFonts w:ascii="GHEA Grapalat" w:hAnsi="GHEA Grapalat"/>
          <w:sz w:val="16"/>
          <w:szCs w:val="20"/>
        </w:rPr>
        <w:t>.</w:t>
      </w:r>
      <w:r w:rsidR="00E1385B" w:rsidRPr="00F24462">
        <w:rPr>
          <w:rFonts w:ascii="GHEA Grapalat" w:hAnsi="GHEA Grapalat"/>
          <w:sz w:val="16"/>
          <w:szCs w:val="20"/>
        </w:rPr>
        <w:tab/>
      </w:r>
      <w:proofErr w:type="gramStart"/>
      <w:r w:rsidRPr="00F24462">
        <w:rPr>
          <w:rFonts w:ascii="GHEA Grapalat" w:hAnsi="GHEA Grapalat"/>
          <w:sz w:val="16"/>
          <w:szCs w:val="20"/>
        </w:rPr>
        <w:t>Запрещается одновременное участие в настоящей процедуре</w:t>
      </w:r>
      <w:r w:rsidR="00F4264D" w:rsidRPr="00F24462">
        <w:rPr>
          <w:rFonts w:ascii="GHEA Grapalat" w:hAnsi="GHEA Grapalat"/>
          <w:sz w:val="16"/>
          <w:szCs w:val="20"/>
        </w:rPr>
        <w:t xml:space="preserve"> (</w:t>
      </w:r>
      <w:r w:rsidR="00DA4643" w:rsidRPr="00F24462">
        <w:rPr>
          <w:rFonts w:ascii="GHEA Grapalat" w:hAnsi="GHEA Grapalat"/>
          <w:sz w:val="16"/>
          <w:szCs w:val="20"/>
        </w:rPr>
        <w:t>на о</w:t>
      </w:r>
      <w:r w:rsidR="00EE7758" w:rsidRPr="00F24462">
        <w:rPr>
          <w:rFonts w:ascii="GHEA Grapalat" w:hAnsi="GHEA Grapalat"/>
          <w:sz w:val="16"/>
          <w:szCs w:val="20"/>
        </w:rPr>
        <w:t>дин и тот же</w:t>
      </w:r>
      <w:r w:rsidR="00DA4643" w:rsidRPr="00F24462">
        <w:rPr>
          <w:rFonts w:ascii="GHEA Grapalat" w:hAnsi="GHEA Grapalat"/>
          <w:sz w:val="16"/>
          <w:szCs w:val="20"/>
        </w:rPr>
        <w:t xml:space="preserve"> лот</w:t>
      </w:r>
      <w:r w:rsidR="00F4264D" w:rsidRPr="00F24462">
        <w:rPr>
          <w:rFonts w:ascii="GHEA Grapalat" w:hAnsi="GHEA Grapalat"/>
          <w:sz w:val="16"/>
          <w:szCs w:val="20"/>
        </w:rPr>
        <w:t>)</w:t>
      </w:r>
      <w:r w:rsidRPr="00F24462">
        <w:rPr>
          <w:rFonts w:ascii="GHEA Grapalat" w:hAnsi="GHEA Grapalat"/>
          <w:sz w:val="16"/>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F24462">
        <w:rPr>
          <w:rFonts w:ascii="GHEA Grapalat" w:hAnsi="GHEA Grapalat"/>
          <w:sz w:val="16"/>
          <w:szCs w:val="20"/>
        </w:rPr>
        <w:t xml:space="preserve">, </w:t>
      </w:r>
      <w:proofErr w:type="gramStart"/>
      <w:r w:rsidRPr="00F24462">
        <w:rPr>
          <w:rFonts w:ascii="GHEA Grapalat" w:hAnsi="GHEA Grapalat"/>
          <w:sz w:val="16"/>
          <w:szCs w:val="20"/>
        </w:rPr>
        <w:t>учрежденных</w:t>
      </w:r>
      <w:proofErr w:type="gramEnd"/>
      <w:r w:rsidRPr="00F24462">
        <w:rPr>
          <w:rFonts w:ascii="GHEA Grapalat" w:hAnsi="GHEA Grapalat"/>
          <w:sz w:val="16"/>
          <w:szCs w:val="20"/>
        </w:rPr>
        <w:t xml:space="preserve"> государством или общинами, и (или) участия в порядке совместной деятельности (консорциумом).</w:t>
      </w:r>
    </w:p>
    <w:p w:rsidR="00D5674E" w:rsidRPr="00F24462" w:rsidRDefault="009F18D0"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t>По смыслу пункта 119 Порядка: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1)</w:t>
      </w:r>
      <w:r w:rsidR="00E1385B" w:rsidRPr="00F24462">
        <w:rPr>
          <w:rFonts w:ascii="GHEA Grapalat" w:hAnsi="GHEA Grapalat"/>
          <w:sz w:val="16"/>
          <w:szCs w:val="20"/>
        </w:rPr>
        <w:tab/>
      </w:r>
      <w:r w:rsidRPr="00F24462">
        <w:rPr>
          <w:rFonts w:ascii="GHEA Grapalat" w:hAnsi="GHEA Grapalat"/>
          <w:sz w:val="16"/>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2)</w:t>
      </w:r>
      <w:r w:rsidR="00E1385B" w:rsidRPr="00F24462">
        <w:rPr>
          <w:rFonts w:ascii="GHEA Grapalat" w:hAnsi="GHEA Grapalat"/>
          <w:color w:val="000000"/>
          <w:sz w:val="16"/>
          <w:szCs w:val="20"/>
        </w:rPr>
        <w:tab/>
      </w:r>
      <w:r w:rsidRPr="00F24462">
        <w:rPr>
          <w:rFonts w:ascii="GHEA Grapalat" w:hAnsi="GHEA Grapalat"/>
          <w:color w:val="000000"/>
          <w:sz w:val="16"/>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участником, распоряжающимся более чем десятью процентами акций данного юридического 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proofErr w:type="gramStart"/>
      <w:r w:rsidRPr="00F24462">
        <w:rPr>
          <w:rFonts w:ascii="GHEA Grapalat" w:hAnsi="GHEA Grapalat"/>
          <w:color w:val="000000"/>
          <w:sz w:val="16"/>
          <w:szCs w:val="20"/>
        </w:rPr>
        <w:t>б</w:t>
      </w:r>
      <w:proofErr w:type="gramEnd"/>
      <w:r w:rsidRPr="00F24462">
        <w:rPr>
          <w:rFonts w:ascii="GHEA Grapalat" w:hAnsi="GHEA Grapalat"/>
          <w:color w:val="000000"/>
          <w:sz w:val="16"/>
          <w:szCs w:val="20"/>
        </w:rPr>
        <w:t>.</w:t>
      </w:r>
      <w:r w:rsidR="00E1385B" w:rsidRPr="00F24462">
        <w:rPr>
          <w:rFonts w:ascii="GHEA Grapalat" w:hAnsi="GHEA Grapalat"/>
          <w:color w:val="000000"/>
          <w:sz w:val="16"/>
          <w:szCs w:val="20"/>
        </w:rPr>
        <w:tab/>
      </w:r>
      <w:r w:rsidRPr="00F24462">
        <w:rPr>
          <w:rFonts w:ascii="GHEA Grapalat" w:hAnsi="GHEA Grapalat"/>
          <w:color w:val="000000"/>
          <w:sz w:val="16"/>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proofErr w:type="gramStart"/>
      <w:r w:rsidRPr="00F24462">
        <w:rPr>
          <w:rFonts w:ascii="GHEA Grapalat" w:hAnsi="GHEA Grapalat"/>
          <w:color w:val="000000"/>
          <w:sz w:val="16"/>
          <w:szCs w:val="20"/>
        </w:rPr>
        <w:t>в</w:t>
      </w:r>
      <w:proofErr w:type="gramEnd"/>
      <w:r w:rsidRPr="00F24462">
        <w:rPr>
          <w:rFonts w:ascii="GHEA Grapalat" w:hAnsi="GHEA Grapalat"/>
          <w:color w:val="000000"/>
          <w:sz w:val="16"/>
          <w:szCs w:val="20"/>
        </w:rPr>
        <w:t>.</w:t>
      </w:r>
      <w:r w:rsidR="00E1385B" w:rsidRPr="00F24462">
        <w:rPr>
          <w:rFonts w:ascii="GHEA Grapalat" w:hAnsi="GHEA Grapalat"/>
          <w:color w:val="000000"/>
          <w:sz w:val="16"/>
          <w:szCs w:val="20"/>
        </w:rPr>
        <w:tab/>
      </w:r>
      <w:proofErr w:type="gramStart"/>
      <w:r w:rsidRPr="00F24462">
        <w:rPr>
          <w:rFonts w:ascii="GHEA Grapalat" w:hAnsi="GHEA Grapalat"/>
          <w:color w:val="000000"/>
          <w:sz w:val="16"/>
          <w:szCs w:val="20"/>
        </w:rPr>
        <w:t>председателем</w:t>
      </w:r>
      <w:proofErr w:type="gramEnd"/>
      <w:r w:rsidRPr="00F24462">
        <w:rPr>
          <w:rFonts w:ascii="GHEA Grapalat" w:hAnsi="GHEA Grapalat"/>
          <w:color w:val="000000"/>
          <w:sz w:val="16"/>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г.</w:t>
      </w:r>
      <w:r w:rsidR="00E1385B" w:rsidRPr="00F24462">
        <w:rPr>
          <w:rFonts w:ascii="GHEA Grapalat" w:hAnsi="GHEA Grapalat"/>
          <w:color w:val="000000"/>
          <w:sz w:val="16"/>
          <w:szCs w:val="20"/>
        </w:rPr>
        <w:tab/>
      </w:r>
      <w:r w:rsidRPr="00F24462">
        <w:rPr>
          <w:rFonts w:ascii="GHEA Grapalat" w:hAnsi="GHEA Grapalat"/>
          <w:color w:val="000000"/>
          <w:sz w:val="16"/>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sz w:val="16"/>
          <w:szCs w:val="20"/>
        </w:rPr>
        <w:t>3)</w:t>
      </w:r>
      <w:r w:rsidR="00E1385B" w:rsidRPr="00F24462">
        <w:rPr>
          <w:rFonts w:ascii="GHEA Grapalat" w:hAnsi="GHEA Grapalat"/>
          <w:sz w:val="16"/>
          <w:szCs w:val="20"/>
        </w:rPr>
        <w:tab/>
      </w:r>
      <w:r w:rsidRPr="00F24462">
        <w:rPr>
          <w:rFonts w:ascii="GHEA Grapalat" w:hAnsi="GHEA Grapalat"/>
          <w:sz w:val="16"/>
          <w:szCs w:val="20"/>
        </w:rPr>
        <w:t>участники, не имеющие статуса физического лица, считаются взаимосвязанными, если:</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r w:rsidRPr="00F24462">
        <w:rPr>
          <w:rFonts w:ascii="GHEA Grapalat" w:hAnsi="GHEA Grapalat"/>
          <w:color w:val="000000"/>
          <w:sz w:val="16"/>
          <w:szCs w:val="20"/>
        </w:rPr>
        <w:t>а.</w:t>
      </w:r>
      <w:r w:rsidR="00E1385B" w:rsidRPr="00F24462">
        <w:rPr>
          <w:rFonts w:ascii="GHEA Grapalat" w:hAnsi="GHEA Grapalat"/>
          <w:color w:val="000000"/>
          <w:sz w:val="16"/>
          <w:szCs w:val="20"/>
        </w:rPr>
        <w:tab/>
      </w:r>
      <w:r w:rsidRPr="00F24462">
        <w:rPr>
          <w:rFonts w:ascii="GHEA Grapalat" w:hAnsi="GHEA Grapalat"/>
          <w:color w:val="000000"/>
          <w:sz w:val="16"/>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24462">
        <w:rPr>
          <w:rFonts w:ascii="Courier New" w:hAnsi="Courier New" w:cs="Courier New"/>
          <w:color w:val="000000"/>
          <w:sz w:val="16"/>
          <w:szCs w:val="20"/>
          <w:lang w:val="en-US"/>
        </w:rPr>
        <w:t> </w:t>
      </w:r>
      <w:r w:rsidRPr="00F24462">
        <w:rPr>
          <w:rFonts w:ascii="GHEA Grapalat" w:hAnsi="GHEA Grapalat"/>
          <w:color w:val="000000"/>
          <w:sz w:val="16"/>
          <w:szCs w:val="20"/>
        </w:rPr>
        <w:t>лица;</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color w:val="000000"/>
          <w:sz w:val="16"/>
          <w:szCs w:val="20"/>
        </w:rPr>
      </w:pPr>
      <w:proofErr w:type="gramStart"/>
      <w:r w:rsidRPr="00F24462">
        <w:rPr>
          <w:rFonts w:ascii="GHEA Grapalat" w:hAnsi="GHEA Grapalat"/>
          <w:color w:val="000000"/>
          <w:sz w:val="16"/>
          <w:szCs w:val="20"/>
        </w:rPr>
        <w:lastRenderedPageBreak/>
        <w:t>б.</w:t>
      </w:r>
      <w:r w:rsidR="00E1385B" w:rsidRPr="00F24462">
        <w:rPr>
          <w:rFonts w:ascii="GHEA Grapalat" w:hAnsi="GHEA Grapalat"/>
          <w:color w:val="000000"/>
          <w:sz w:val="16"/>
          <w:szCs w:val="20"/>
        </w:rPr>
        <w:tab/>
      </w:r>
      <w:r w:rsidRPr="00F24462">
        <w:rPr>
          <w:rFonts w:ascii="GHEA Grapalat" w:hAnsi="GHEA Grapalat"/>
          <w:color w:val="000000"/>
          <w:sz w:val="16"/>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F24462">
        <w:rPr>
          <w:rFonts w:ascii="GHEA Grapalat" w:hAnsi="GHEA Grapalat"/>
          <w:color w:val="000000"/>
          <w:sz w:val="16"/>
          <w:szCs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proofErr w:type="gramStart"/>
      <w:r w:rsidRPr="00F24462">
        <w:rPr>
          <w:rFonts w:ascii="GHEA Grapalat" w:hAnsi="GHEA Grapalat"/>
          <w:color w:val="000000"/>
          <w:sz w:val="16"/>
          <w:szCs w:val="20"/>
        </w:rPr>
        <w:t>в</w:t>
      </w:r>
      <w:proofErr w:type="gramEnd"/>
      <w:r w:rsidRPr="00F24462">
        <w:rPr>
          <w:rFonts w:ascii="GHEA Grapalat" w:hAnsi="GHEA Grapalat"/>
          <w:color w:val="000000"/>
          <w:sz w:val="16"/>
          <w:szCs w:val="20"/>
        </w:rPr>
        <w:t>.</w:t>
      </w:r>
      <w:r w:rsidR="00E1385B" w:rsidRPr="00F24462">
        <w:rPr>
          <w:rFonts w:ascii="GHEA Grapalat" w:hAnsi="GHEA Grapalat"/>
          <w:color w:val="000000"/>
          <w:sz w:val="16"/>
          <w:szCs w:val="20"/>
        </w:rPr>
        <w:tab/>
      </w:r>
      <w:proofErr w:type="gramStart"/>
      <w:r w:rsidRPr="00F24462">
        <w:rPr>
          <w:rFonts w:ascii="GHEA Grapalat" w:hAnsi="GHEA Grapalat"/>
          <w:color w:val="000000"/>
          <w:sz w:val="16"/>
          <w:szCs w:val="20"/>
        </w:rPr>
        <w:t>кто-либо</w:t>
      </w:r>
      <w:proofErr w:type="gramEnd"/>
      <w:r w:rsidRPr="00F24462">
        <w:rPr>
          <w:rFonts w:ascii="GHEA Grapalat" w:hAnsi="GHEA Grapalat"/>
          <w:color w:val="000000"/>
          <w:sz w:val="16"/>
          <w:szCs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24462" w:rsidRDefault="00D5674E" w:rsidP="00A1665E">
      <w:pPr>
        <w:pStyle w:val="af4"/>
        <w:widowControl w:val="0"/>
        <w:tabs>
          <w:tab w:val="left" w:pos="1134"/>
        </w:tabs>
        <w:spacing w:before="0" w:beforeAutospacing="0" w:after="0" w:afterAutospacing="0"/>
        <w:ind w:firstLine="567"/>
        <w:jc w:val="both"/>
        <w:rPr>
          <w:rFonts w:ascii="GHEA Grapalat" w:hAnsi="GHEA Grapalat"/>
          <w:sz w:val="16"/>
          <w:szCs w:val="20"/>
        </w:rPr>
      </w:pPr>
      <w:r w:rsidRPr="00F24462">
        <w:rPr>
          <w:rFonts w:ascii="GHEA Grapalat" w:hAnsi="GHEA Grapalat"/>
          <w:sz w:val="16"/>
          <w:szCs w:val="20"/>
        </w:rPr>
        <w:t>г.</w:t>
      </w:r>
      <w:r w:rsidR="00E1385B" w:rsidRPr="00F24462">
        <w:rPr>
          <w:rFonts w:ascii="GHEA Grapalat" w:hAnsi="GHEA Grapalat"/>
          <w:sz w:val="16"/>
          <w:szCs w:val="20"/>
        </w:rPr>
        <w:tab/>
      </w:r>
      <w:r w:rsidRPr="00F24462">
        <w:rPr>
          <w:rFonts w:ascii="GHEA Grapalat" w:hAnsi="GHEA Grapalat"/>
          <w:sz w:val="16"/>
          <w:szCs w:val="20"/>
        </w:rPr>
        <w:t>они действовали или действуют согласованно, исходя из общих экономических интересов.</w:t>
      </w:r>
    </w:p>
    <w:p w:rsidR="00D5674E" w:rsidRPr="00F24462" w:rsidRDefault="00D5674E" w:rsidP="00A1665E">
      <w:pPr>
        <w:widowControl w:val="0"/>
        <w:tabs>
          <w:tab w:val="left" w:pos="1134"/>
        </w:tabs>
        <w:ind w:firstLine="567"/>
        <w:jc w:val="both"/>
        <w:rPr>
          <w:rFonts w:ascii="GHEA Grapalat" w:hAnsi="GHEA Grapalat"/>
          <w:sz w:val="16"/>
          <w:szCs w:val="20"/>
        </w:rPr>
      </w:pPr>
      <w:proofErr w:type="gramStart"/>
      <w:r w:rsidRPr="00F24462">
        <w:rPr>
          <w:rFonts w:ascii="GHEA Grapalat" w:hAnsi="GHEA Grapalat"/>
          <w:sz w:val="16"/>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F24462" w:rsidRDefault="00096865" w:rsidP="00A1665E">
      <w:pPr>
        <w:widowControl w:val="0"/>
        <w:tabs>
          <w:tab w:val="left" w:pos="1134"/>
        </w:tabs>
        <w:ind w:firstLine="567"/>
        <w:jc w:val="both"/>
        <w:rPr>
          <w:rFonts w:ascii="GHEA Grapalat" w:hAnsi="GHEA Grapalat" w:cs="Arial Armenian"/>
          <w:sz w:val="16"/>
          <w:szCs w:val="20"/>
        </w:rPr>
      </w:pPr>
      <w:r w:rsidRPr="00F24462">
        <w:rPr>
          <w:rFonts w:ascii="GHEA Grapalat" w:hAnsi="GHEA Grapalat"/>
          <w:sz w:val="16"/>
          <w:szCs w:val="20"/>
        </w:rPr>
        <w:t>2.4</w:t>
      </w:r>
      <w:r w:rsidR="00D13662" w:rsidRPr="00F24462">
        <w:rPr>
          <w:rFonts w:ascii="GHEA Grapalat" w:hAnsi="GHEA Grapalat"/>
          <w:sz w:val="16"/>
          <w:szCs w:val="20"/>
        </w:rPr>
        <w:t>.</w:t>
      </w:r>
      <w:r w:rsidR="00E1385B" w:rsidRPr="00F24462">
        <w:rPr>
          <w:rFonts w:ascii="GHEA Grapalat" w:hAnsi="GHEA Grapalat"/>
          <w:sz w:val="16"/>
          <w:szCs w:val="20"/>
        </w:rPr>
        <w:tab/>
      </w:r>
      <w:proofErr w:type="spellStart"/>
      <w:r w:rsidRPr="00F24462">
        <w:rPr>
          <w:rFonts w:ascii="GHEA Grapalat" w:hAnsi="GHEA Grapalat"/>
          <w:sz w:val="16"/>
          <w:szCs w:val="20"/>
        </w:rPr>
        <w:t>Участник</w:t>
      </w:r>
      <w:proofErr w:type="gramStart"/>
      <w:r w:rsidR="000C3F69" w:rsidRPr="00F24462">
        <w:rPr>
          <w:rFonts w:ascii="GHEA Grapalat" w:hAnsi="GHEA Grapalat"/>
          <w:sz w:val="16"/>
          <w:szCs w:val="20"/>
        </w:rPr>
        <w:t>,</w:t>
      </w:r>
      <w:r w:rsidR="002C1D72" w:rsidRPr="00F24462">
        <w:rPr>
          <w:rFonts w:ascii="GHEA Grapalat" w:hAnsi="GHEA Grapalat"/>
          <w:sz w:val="16"/>
          <w:szCs w:val="20"/>
        </w:rPr>
        <w:t>в</w:t>
      </w:r>
      <w:proofErr w:type="spellEnd"/>
      <w:proofErr w:type="gramEnd"/>
      <w:r w:rsidR="002C1D72" w:rsidRPr="00F24462">
        <w:rPr>
          <w:rFonts w:ascii="GHEA Grapalat" w:hAnsi="GHEA Grapalat"/>
          <w:sz w:val="16"/>
          <w:szCs w:val="20"/>
        </w:rPr>
        <w:t xml:space="preserve"> случае признания </w:t>
      </w:r>
      <w:r w:rsidR="00876D7D" w:rsidRPr="00F24462">
        <w:rPr>
          <w:rFonts w:ascii="GHEA Grapalat" w:hAnsi="GHEA Grapalat"/>
          <w:sz w:val="16"/>
          <w:szCs w:val="20"/>
        </w:rPr>
        <w:t>ото</w:t>
      </w:r>
      <w:r w:rsidR="002C1D72" w:rsidRPr="00F24462">
        <w:rPr>
          <w:rFonts w:ascii="GHEA Grapalat" w:hAnsi="GHEA Grapalat"/>
          <w:sz w:val="16"/>
          <w:szCs w:val="20"/>
        </w:rPr>
        <w:t>бранным участником</w:t>
      </w:r>
      <w:r w:rsidR="000C3F69" w:rsidRPr="00F24462">
        <w:rPr>
          <w:rFonts w:ascii="GHEA Grapalat" w:hAnsi="GHEA Grapalat"/>
          <w:sz w:val="16"/>
          <w:szCs w:val="20"/>
        </w:rPr>
        <w:t>,</w:t>
      </w:r>
      <w:r w:rsidR="002C1D72" w:rsidRPr="00F24462">
        <w:rPr>
          <w:rFonts w:ascii="GHEA Grapalat" w:hAnsi="GHEA Grapalat"/>
          <w:sz w:val="16"/>
          <w:szCs w:val="20"/>
        </w:rPr>
        <w:t xml:space="preserve"> в срок</w:t>
      </w:r>
      <w:r w:rsidR="00BB67B5" w:rsidRPr="00F24462">
        <w:rPr>
          <w:rFonts w:ascii="GHEA Grapalat" w:hAnsi="GHEA Grapalat"/>
          <w:sz w:val="16"/>
          <w:szCs w:val="20"/>
        </w:rPr>
        <w:t>и</w:t>
      </w:r>
      <w:r w:rsidR="002C1D72" w:rsidRPr="00F24462">
        <w:rPr>
          <w:rFonts w:ascii="GHEA Grapalat" w:hAnsi="GHEA Grapalat"/>
          <w:sz w:val="16"/>
          <w:szCs w:val="20"/>
        </w:rPr>
        <w:t xml:space="preserve"> и порядке, установленны</w:t>
      </w:r>
      <w:r w:rsidR="00180D64" w:rsidRPr="00F24462">
        <w:rPr>
          <w:rFonts w:ascii="GHEA Grapalat" w:hAnsi="GHEA Grapalat"/>
          <w:sz w:val="16"/>
          <w:szCs w:val="20"/>
        </w:rPr>
        <w:t>ми</w:t>
      </w:r>
      <w:r w:rsidR="002C1D72" w:rsidRPr="00F24462">
        <w:rPr>
          <w:rFonts w:ascii="GHEA Grapalat" w:hAnsi="GHEA Grapalat"/>
          <w:sz w:val="16"/>
          <w:szCs w:val="20"/>
        </w:rPr>
        <w:t xml:space="preserve"> статьей 35 </w:t>
      </w:r>
      <w:r w:rsidR="00876D7D" w:rsidRPr="00F24462">
        <w:rPr>
          <w:rFonts w:ascii="GHEA Grapalat" w:hAnsi="GHEA Grapalat"/>
          <w:sz w:val="16"/>
          <w:szCs w:val="20"/>
        </w:rPr>
        <w:t>З</w:t>
      </w:r>
      <w:r w:rsidR="002C1D72" w:rsidRPr="00F24462">
        <w:rPr>
          <w:rFonts w:ascii="GHEA Grapalat" w:hAnsi="GHEA Grapalat"/>
          <w:sz w:val="16"/>
          <w:szCs w:val="20"/>
        </w:rPr>
        <w:t xml:space="preserve">акона, </w:t>
      </w:r>
      <w:r w:rsidR="00466F7A" w:rsidRPr="00F24462">
        <w:rPr>
          <w:rFonts w:ascii="GHEA Grapalat" w:hAnsi="GHEA Grapalat"/>
          <w:sz w:val="16"/>
          <w:szCs w:val="20"/>
        </w:rPr>
        <w:t xml:space="preserve">представляет </w:t>
      </w:r>
      <w:r w:rsidR="002C1D72" w:rsidRPr="00F24462">
        <w:rPr>
          <w:rFonts w:ascii="GHEA Grapalat" w:hAnsi="GHEA Grapalat"/>
          <w:sz w:val="16"/>
          <w:szCs w:val="20"/>
        </w:rPr>
        <w:t>обеспеч</w:t>
      </w:r>
      <w:r w:rsidR="00466F7A" w:rsidRPr="00F24462">
        <w:rPr>
          <w:rFonts w:ascii="GHEA Grapalat" w:hAnsi="GHEA Grapalat"/>
          <w:sz w:val="16"/>
          <w:szCs w:val="20"/>
        </w:rPr>
        <w:t>ение</w:t>
      </w:r>
      <w:r w:rsidR="002C1D72" w:rsidRPr="00F24462">
        <w:rPr>
          <w:rFonts w:ascii="GHEA Grapalat" w:hAnsi="GHEA Grapalat"/>
          <w:sz w:val="16"/>
          <w:szCs w:val="20"/>
        </w:rPr>
        <w:t xml:space="preserve"> квалификаци</w:t>
      </w:r>
      <w:r w:rsidR="00466F7A" w:rsidRPr="00F24462">
        <w:rPr>
          <w:rFonts w:ascii="GHEA Grapalat" w:hAnsi="GHEA Grapalat"/>
          <w:sz w:val="16"/>
          <w:szCs w:val="20"/>
        </w:rPr>
        <w:t>и</w:t>
      </w:r>
      <w:r w:rsidR="002C1D72" w:rsidRPr="00F24462">
        <w:rPr>
          <w:rFonts w:ascii="GHEA Grapalat" w:hAnsi="GHEA Grapalat"/>
          <w:sz w:val="16"/>
          <w:szCs w:val="20"/>
        </w:rPr>
        <w:t xml:space="preserve"> в размере </w:t>
      </w:r>
      <w:r w:rsidR="00A425E2" w:rsidRPr="00F24462">
        <w:rPr>
          <w:rFonts w:ascii="GHEA Grapalat" w:hAnsi="GHEA Grapalat"/>
          <w:sz w:val="16"/>
          <w:szCs w:val="20"/>
        </w:rPr>
        <w:t>15 процентов</w:t>
      </w:r>
      <w:r w:rsidR="00A425E2" w:rsidRPr="00F24462">
        <w:rPr>
          <w:rFonts w:ascii="GHEA Grapalat" w:hAnsi="GHEA Grapalat"/>
          <w:sz w:val="16"/>
          <w:szCs w:val="20"/>
          <w:vertAlign w:val="superscript"/>
        </w:rPr>
        <w:t>5,1</w:t>
      </w:r>
      <w:r w:rsidR="00A425E2" w:rsidRPr="00F24462">
        <w:rPr>
          <w:rFonts w:ascii="GHEA Grapalat" w:hAnsi="GHEA Grapalat"/>
          <w:sz w:val="16"/>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F24462">
        <w:rPr>
          <w:rFonts w:ascii="GHEA Grapalat" w:hAnsi="GHEA Grapalat"/>
          <w:sz w:val="16"/>
          <w:szCs w:val="20"/>
        </w:rPr>
        <w:t xml:space="preserve">последним </w:t>
      </w:r>
      <w:r w:rsidR="00A425E2" w:rsidRPr="00F24462">
        <w:rPr>
          <w:rFonts w:ascii="GHEA Grapalat" w:hAnsi="GHEA Grapalat"/>
          <w:sz w:val="16"/>
          <w:szCs w:val="20"/>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F24462">
        <w:rPr>
          <w:rFonts w:ascii="GHEA Grapalat" w:hAnsi="GHEA Grapalat"/>
          <w:sz w:val="16"/>
          <w:szCs w:val="20"/>
        </w:rPr>
        <w:t>Fitch</w:t>
      </w:r>
      <w:proofErr w:type="spellEnd"/>
      <w:r w:rsidR="00A425E2" w:rsidRPr="00F24462">
        <w:rPr>
          <w:rFonts w:ascii="GHEA Grapalat" w:hAnsi="GHEA Grapalat"/>
          <w:sz w:val="16"/>
          <w:szCs w:val="20"/>
        </w:rPr>
        <w:t xml:space="preserve">, </w:t>
      </w:r>
      <w:proofErr w:type="spellStart"/>
      <w:r w:rsidR="00A425E2" w:rsidRPr="00F24462">
        <w:rPr>
          <w:rFonts w:ascii="GHEA Grapalat" w:hAnsi="GHEA Grapalat"/>
          <w:sz w:val="16"/>
          <w:szCs w:val="20"/>
        </w:rPr>
        <w:t>Moodys</w:t>
      </w:r>
      <w:proofErr w:type="spellEnd"/>
      <w:r w:rsidR="00A425E2" w:rsidRPr="00F24462">
        <w:rPr>
          <w:rFonts w:ascii="GHEA Grapalat" w:hAnsi="GHEA Grapalat"/>
          <w:sz w:val="16"/>
          <w:szCs w:val="20"/>
        </w:rPr>
        <w:t xml:space="preserve">, </w:t>
      </w:r>
      <w:proofErr w:type="spellStart"/>
      <w:r w:rsidR="00A425E2" w:rsidRPr="00F24462">
        <w:rPr>
          <w:rFonts w:ascii="GHEA Grapalat" w:hAnsi="GHEA Grapalat"/>
          <w:sz w:val="16"/>
          <w:szCs w:val="20"/>
        </w:rPr>
        <w:t>Standard</w:t>
      </w:r>
      <w:proofErr w:type="spellEnd"/>
      <w:r w:rsidR="00A425E2" w:rsidRPr="00F24462">
        <w:rPr>
          <w:rFonts w:ascii="GHEA Grapalat" w:hAnsi="GHEA Grapalat"/>
          <w:sz w:val="16"/>
          <w:szCs w:val="20"/>
        </w:rPr>
        <w:t xml:space="preserve"> &amp; </w:t>
      </w:r>
      <w:proofErr w:type="spellStart"/>
      <w:r w:rsidR="00A425E2" w:rsidRPr="00F24462">
        <w:rPr>
          <w:rFonts w:ascii="GHEA Grapalat" w:hAnsi="GHEA Grapalat"/>
          <w:sz w:val="16"/>
          <w:szCs w:val="20"/>
        </w:rPr>
        <w:t>Poor's</w:t>
      </w:r>
      <w:proofErr w:type="spellEnd"/>
      <w:r w:rsidR="00A425E2" w:rsidRPr="00F24462">
        <w:rPr>
          <w:rFonts w:ascii="GHEA Grapalat" w:hAnsi="GHEA Grapalat"/>
          <w:sz w:val="16"/>
          <w:szCs w:val="20"/>
        </w:rPr>
        <w:t>) как минимум в размере суверенного рейтинга Республики Армения</w:t>
      </w:r>
      <w:r w:rsidR="000964F1" w:rsidRPr="00F24462">
        <w:rPr>
          <w:rFonts w:ascii="GHEA Grapalat" w:hAnsi="GHEA Grapalat"/>
          <w:sz w:val="16"/>
          <w:szCs w:val="20"/>
        </w:rPr>
        <w:t>.</w:t>
      </w:r>
    </w:p>
    <w:p w:rsidR="000A6B75" w:rsidRPr="00F24462" w:rsidRDefault="000A6B75"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A4643" w:rsidRPr="00F24462">
        <w:rPr>
          <w:rFonts w:ascii="GHEA Grapalat" w:hAnsi="GHEA Grapalat"/>
          <w:sz w:val="16"/>
        </w:rPr>
        <w:t>5</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w:t>
      </w:r>
      <w:proofErr w:type="gramStart"/>
      <w:r w:rsidRPr="00F24462">
        <w:rPr>
          <w:rFonts w:ascii="GHEA Grapalat" w:hAnsi="GHEA Grapalat"/>
          <w:sz w:val="16"/>
        </w:rPr>
        <w:t>е</w:t>
      </w:r>
      <w:r w:rsidR="00C366B6" w:rsidRPr="00F24462">
        <w:rPr>
          <w:rFonts w:ascii="GHEA Grapalat" w:hAnsi="GHEA Grapalat"/>
          <w:sz w:val="16"/>
        </w:rPr>
        <w:t>(</w:t>
      </w:r>
      <w:proofErr w:type="gramEnd"/>
      <w:r w:rsidR="00C366B6" w:rsidRPr="00F24462">
        <w:rPr>
          <w:rFonts w:ascii="GHEA Grapalat" w:hAnsi="GHEA Grapalat"/>
          <w:sz w:val="16"/>
        </w:rPr>
        <w:t>на один и тот же лот)</w:t>
      </w:r>
      <w:r w:rsidRPr="00F24462">
        <w:rPr>
          <w:rFonts w:ascii="GHEA Grapalat" w:hAnsi="GHEA Grapalat"/>
          <w:sz w:val="16"/>
        </w:rPr>
        <w:t xml:space="preserve">. </w:t>
      </w:r>
    </w:p>
    <w:p w:rsidR="009E07EE" w:rsidRPr="00F24462" w:rsidRDefault="000A6B75"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2.</w:t>
      </w:r>
      <w:r w:rsidR="00C366B6" w:rsidRPr="00F24462">
        <w:rPr>
          <w:rFonts w:ascii="GHEA Grapalat" w:hAnsi="GHEA Grapalat"/>
          <w:sz w:val="16"/>
        </w:rPr>
        <w:t>6</w:t>
      </w:r>
      <w:r w:rsidR="000A15F9" w:rsidRPr="00F24462">
        <w:rPr>
          <w:rFonts w:ascii="GHEA Grapalat" w:hAnsi="GHEA Grapalat"/>
          <w:sz w:val="16"/>
        </w:rPr>
        <w:t>.</w:t>
      </w:r>
      <w:r w:rsidR="00F04AA1" w:rsidRPr="00F24462">
        <w:rPr>
          <w:rFonts w:ascii="GHEA Grapalat" w:hAnsi="GHEA Grapalat"/>
          <w:sz w:val="16"/>
        </w:rPr>
        <w:tab/>
      </w:r>
      <w:r w:rsidRPr="00F24462">
        <w:rPr>
          <w:rFonts w:ascii="GHEA Grapalat" w:hAnsi="GHEA Grapalat"/>
          <w:sz w:val="16"/>
        </w:rPr>
        <w:t xml:space="preserve">Участники могут участвовать в настоящей процедуре в порядке совместной деятельности (консорциумом). </w:t>
      </w:r>
    </w:p>
    <w:p w:rsidR="000A6B75" w:rsidRPr="00F24462" w:rsidRDefault="000A6B75" w:rsidP="00A1665E">
      <w:pPr>
        <w:pStyle w:val="23"/>
        <w:widowControl w:val="0"/>
        <w:spacing w:line="240" w:lineRule="auto"/>
        <w:rPr>
          <w:rFonts w:ascii="GHEA Grapalat" w:hAnsi="GHEA Grapalat" w:cs="Sylfaen"/>
          <w:sz w:val="16"/>
        </w:rPr>
      </w:pPr>
      <w:r w:rsidRPr="00F24462">
        <w:rPr>
          <w:rFonts w:ascii="GHEA Grapalat" w:hAnsi="GHEA Grapalat"/>
          <w:sz w:val="16"/>
        </w:rPr>
        <w:t>В подобном случае:</w:t>
      </w:r>
    </w:p>
    <w:p w:rsidR="005A405F" w:rsidRPr="00F24462" w:rsidRDefault="00C366B6"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1</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ни одна из сторон договора о совместной деятельности не может подать отдельную заявку на одну и ту же процедуру</w:t>
      </w:r>
      <w:r w:rsidR="00796D4A" w:rsidRPr="00F24462">
        <w:rPr>
          <w:rFonts w:ascii="GHEA Grapalat" w:hAnsi="GHEA Grapalat"/>
          <w:sz w:val="16"/>
        </w:rPr>
        <w:t xml:space="preserve"> (на один и тот же лот)</w:t>
      </w:r>
      <w:r w:rsidR="000A6B75" w:rsidRPr="00F24462">
        <w:rPr>
          <w:rFonts w:ascii="GHEA Grapalat" w:hAnsi="GHEA Grapalat"/>
          <w:sz w:val="16"/>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24462" w:rsidRDefault="00C366B6"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0A6B75" w:rsidRPr="00F24462">
        <w:rPr>
          <w:rFonts w:ascii="GHEA Grapalat" w:hAnsi="GHEA Grapalat"/>
          <w:sz w:val="16"/>
        </w:rPr>
        <w:t>)</w:t>
      </w:r>
      <w:r w:rsidR="00911F57" w:rsidRPr="00F24462">
        <w:rPr>
          <w:rFonts w:ascii="GHEA Grapalat" w:hAnsi="GHEA Grapalat"/>
          <w:sz w:val="16"/>
        </w:rPr>
        <w:tab/>
      </w:r>
      <w:r w:rsidR="000A6B75" w:rsidRPr="00F24462">
        <w:rPr>
          <w:rFonts w:ascii="GHEA Grapalat" w:hAnsi="GHEA Grapalat"/>
          <w:sz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24462" w:rsidRDefault="00ED2352" w:rsidP="00A1665E">
      <w:pPr>
        <w:widowControl w:val="0"/>
        <w:jc w:val="center"/>
        <w:rPr>
          <w:rFonts w:ascii="GHEA Grapalat" w:hAnsi="GHEA Grapalat" w:cs="Arial"/>
          <w:b/>
          <w:sz w:val="16"/>
          <w:szCs w:val="20"/>
        </w:rPr>
      </w:pPr>
      <w:r w:rsidRPr="00F24462">
        <w:rPr>
          <w:rFonts w:ascii="GHEA Grapalat" w:hAnsi="GHEA Grapalat"/>
          <w:b/>
          <w:sz w:val="16"/>
          <w:szCs w:val="20"/>
        </w:rPr>
        <w:t>3.</w:t>
      </w:r>
      <w:r w:rsidR="002B32D6" w:rsidRPr="00F24462">
        <w:rPr>
          <w:rFonts w:ascii="GHEA Grapalat" w:hAnsi="GHEA Grapalat"/>
          <w:b/>
          <w:sz w:val="16"/>
          <w:szCs w:val="20"/>
        </w:rPr>
        <w:t xml:space="preserve"> РАЗЪЯСНЕНИЕ ПРИГЛАШЕНИЯ </w:t>
      </w:r>
      <w:r w:rsidRPr="00F24462">
        <w:rPr>
          <w:rFonts w:ascii="GHEA Grapalat" w:hAnsi="GHEA Grapalat"/>
          <w:b/>
          <w:sz w:val="16"/>
          <w:szCs w:val="20"/>
        </w:rPr>
        <w:br/>
      </w:r>
      <w:r w:rsidR="002B32D6" w:rsidRPr="00F24462">
        <w:rPr>
          <w:rFonts w:ascii="GHEA Grapalat" w:hAnsi="GHEA Grapalat"/>
          <w:b/>
          <w:sz w:val="16"/>
          <w:szCs w:val="20"/>
        </w:rPr>
        <w:t xml:space="preserve">И ПОРЯДОК ВНЕСЕНИЯ ИЗМЕНЕНИЯ В ПРИГЛАШЕНИЕ </w:t>
      </w:r>
    </w:p>
    <w:p w:rsidR="0032548E"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3.1</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Согласно статье 29 Закона участник вправе требовать от заказчика разъяснения приглашения.</w:t>
      </w:r>
    </w:p>
    <w:p w:rsidR="0032548E" w:rsidRPr="00F24462" w:rsidRDefault="0032548E" w:rsidP="00A1665E">
      <w:pPr>
        <w:rPr>
          <w:rFonts w:ascii="GHEA Grapalat" w:hAnsi="GHEA Grapalat"/>
          <w:sz w:val="16"/>
          <w:szCs w:val="20"/>
        </w:rPr>
      </w:pPr>
      <w:r w:rsidRPr="00F24462">
        <w:rPr>
          <w:rFonts w:ascii="GHEA Grapalat" w:hAnsi="GHEA Grapalat"/>
          <w:sz w:val="16"/>
          <w:szCs w:val="20"/>
        </w:rPr>
        <w:t>_________________</w:t>
      </w:r>
    </w:p>
    <w:p w:rsidR="004C5A2D" w:rsidRPr="00F24462" w:rsidRDefault="004C5A2D" w:rsidP="00A1665E">
      <w:pPr>
        <w:rPr>
          <w:rFonts w:ascii="GHEA Grapalat" w:hAnsi="GHEA Grapalat"/>
          <w:sz w:val="16"/>
          <w:szCs w:val="20"/>
        </w:rPr>
      </w:pPr>
    </w:p>
    <w:p w:rsidR="000D7190" w:rsidRPr="00F24462" w:rsidRDefault="000D7190" w:rsidP="00A1665E">
      <w:pPr>
        <w:pStyle w:val="af2"/>
        <w:jc w:val="both"/>
        <w:rPr>
          <w:rFonts w:ascii="GHEA Grapalat" w:hAnsi="GHEA Grapalat"/>
          <w:i/>
          <w:sz w:val="16"/>
        </w:rPr>
      </w:pPr>
      <w:r w:rsidRPr="00F24462">
        <w:rPr>
          <w:rFonts w:ascii="GHEA Grapalat" w:hAnsi="GHEA Grapalat"/>
          <w:sz w:val="16"/>
          <w:vertAlign w:val="superscript"/>
        </w:rPr>
        <w:t>5,1</w:t>
      </w:r>
      <w:proofErr w:type="gramStart"/>
      <w:r w:rsidRPr="00F24462">
        <w:rPr>
          <w:rFonts w:ascii="GHEA Grapalat" w:hAnsi="GHEA Grapalat"/>
          <w:i/>
          <w:sz w:val="16"/>
        </w:rPr>
        <w:t>Е</w:t>
      </w:r>
      <w:proofErr w:type="gramEnd"/>
      <w:r w:rsidRPr="00F24462">
        <w:rPr>
          <w:rFonts w:ascii="GHEA Grapalat" w:hAnsi="GHEA Grapalat"/>
          <w:i/>
          <w:sz w:val="16"/>
        </w:rPr>
        <w:t>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F24462" w:rsidRDefault="00096865" w:rsidP="00A1665E">
      <w:pPr>
        <w:widowControl w:val="0"/>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 xml:space="preserve">Участник имеет право </w:t>
      </w:r>
      <w:r w:rsidR="006735A4" w:rsidRPr="00F24462">
        <w:rPr>
          <w:rFonts w:ascii="GHEA Grapalat" w:hAnsi="GHEA Grapalat"/>
          <w:sz w:val="16"/>
          <w:szCs w:val="20"/>
        </w:rPr>
        <w:t>в письменной форме</w:t>
      </w:r>
      <w:r w:rsidRPr="00F24462">
        <w:rPr>
          <w:rFonts w:ascii="GHEA Grapalat" w:hAnsi="GHEA Grapalat"/>
          <w:sz w:val="16"/>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24462">
        <w:rPr>
          <w:rFonts w:ascii="GHEA Grapalat" w:hAnsi="GHEA Grapalat"/>
          <w:sz w:val="16"/>
          <w:szCs w:val="20"/>
        </w:rPr>
        <w:t xml:space="preserve">в письменной форме </w:t>
      </w:r>
      <w:r w:rsidRPr="00F24462">
        <w:rPr>
          <w:rFonts w:ascii="GHEA Grapalat" w:hAnsi="GHEA Grapalat"/>
          <w:sz w:val="16"/>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F24462">
        <w:rPr>
          <w:rStyle w:val="af6"/>
          <w:rFonts w:ascii="GHEA Grapalat" w:hAnsi="GHEA Grapalat"/>
          <w:sz w:val="16"/>
          <w:szCs w:val="20"/>
        </w:rPr>
        <w:footnoteReference w:customMarkFollows="1" w:id="1"/>
        <w:t>5</w:t>
      </w:r>
      <w:r w:rsidRPr="00F24462">
        <w:rPr>
          <w:rFonts w:ascii="GHEA Grapalat" w:hAnsi="GHEA Grapalat"/>
          <w:sz w:val="16"/>
          <w:szCs w:val="20"/>
        </w:rPr>
        <w:t>.</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3.2.</w:t>
      </w:r>
      <w:r w:rsidR="00ED2352" w:rsidRPr="00F24462">
        <w:rPr>
          <w:rFonts w:ascii="GHEA Grapalat" w:hAnsi="GHEA Grapalat"/>
          <w:sz w:val="16"/>
          <w:szCs w:val="20"/>
        </w:rPr>
        <w:tab/>
      </w:r>
      <w:r w:rsidRPr="00F24462">
        <w:rPr>
          <w:rFonts w:ascii="GHEA Grapalat" w:hAnsi="GHEA Grapalat"/>
          <w:sz w:val="16"/>
          <w:szCs w:val="20"/>
        </w:rPr>
        <w:t>В день предоставления разъяснения объявление о запросе и о</w:t>
      </w:r>
      <w:r w:rsidR="00775FAF" w:rsidRPr="00F24462">
        <w:rPr>
          <w:rFonts w:ascii="Courier New" w:hAnsi="Courier New" w:cs="Courier New"/>
          <w:sz w:val="16"/>
          <w:szCs w:val="20"/>
          <w:lang w:val="en-US"/>
        </w:rPr>
        <w:t> </w:t>
      </w:r>
      <w:r w:rsidRPr="00F24462">
        <w:rPr>
          <w:rFonts w:ascii="GHEA Grapalat" w:hAnsi="GHEA Grapalat"/>
          <w:sz w:val="16"/>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24462">
        <w:rPr>
          <w:rFonts w:ascii="Courier New" w:hAnsi="Courier New" w:cs="Courier New"/>
          <w:sz w:val="16"/>
          <w:szCs w:val="20"/>
          <w:lang w:val="en-US"/>
        </w:rPr>
        <w:t> </w:t>
      </w:r>
      <w:r w:rsidRPr="00F24462">
        <w:rPr>
          <w:rFonts w:ascii="GHEA Grapalat" w:hAnsi="GHEA Grapalat"/>
          <w:sz w:val="16"/>
          <w:szCs w:val="20"/>
        </w:rPr>
        <w:t xml:space="preserve">закупках" бюллетеня, действующего на сайте </w:t>
      </w:r>
      <w:proofErr w:type="spellStart"/>
      <w:r w:rsidRPr="00F24462">
        <w:rPr>
          <w:rFonts w:ascii="GHEA Grapalat" w:hAnsi="GHEA Grapalat"/>
          <w:sz w:val="16"/>
          <w:szCs w:val="20"/>
        </w:rPr>
        <w:t>www.procurement.am</w:t>
      </w:r>
      <w:proofErr w:type="spellEnd"/>
      <w:r w:rsidRPr="00F24462">
        <w:rPr>
          <w:rFonts w:ascii="GHEA Grapalat" w:hAnsi="GHEA Grapalat"/>
          <w:sz w:val="16"/>
          <w:szCs w:val="20"/>
        </w:rPr>
        <w:t xml:space="preserve"> (далее - бюллетень) без указания данных участника, совершившего запрос. </w:t>
      </w:r>
    </w:p>
    <w:p w:rsidR="00462E00"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rPr>
      </w:pPr>
      <w:r w:rsidRPr="00F24462">
        <w:rPr>
          <w:rFonts w:ascii="GHEA Grapalat" w:hAnsi="GHEA Grapalat"/>
          <w:sz w:val="16"/>
          <w:szCs w:val="20"/>
        </w:rPr>
        <w:t>3.3</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Разъяснения не предоставляется, если запрос представлен с</w:t>
      </w:r>
      <w:r w:rsidRPr="00F24462">
        <w:rPr>
          <w:rFonts w:ascii="Courier New" w:hAnsi="Courier New" w:cs="Courier New"/>
          <w:sz w:val="16"/>
          <w:szCs w:val="20"/>
        </w:rPr>
        <w:t> </w:t>
      </w:r>
      <w:proofErr w:type="spellStart"/>
      <w:r w:rsidRPr="00F24462">
        <w:rPr>
          <w:rFonts w:ascii="GHEA Grapalat" w:hAnsi="GHEA Grapalat" w:cs="GHEA Grapalat"/>
          <w:sz w:val="16"/>
          <w:szCs w:val="20"/>
        </w:rPr>
        <w:t>нарушениемустановленногонастоящимразделомсрока</w:t>
      </w:r>
      <w:proofErr w:type="spellEnd"/>
      <w:r w:rsidRPr="00F24462">
        <w:rPr>
          <w:rFonts w:ascii="GHEA Grapalat" w:hAnsi="GHEA Grapalat"/>
          <w:sz w:val="16"/>
          <w:szCs w:val="20"/>
        </w:rPr>
        <w:t xml:space="preserve">, </w:t>
      </w:r>
      <w:proofErr w:type="spellStart"/>
      <w:r w:rsidRPr="00F24462">
        <w:rPr>
          <w:rFonts w:ascii="GHEA Grapalat" w:hAnsi="GHEA Grapalat" w:cs="GHEA Grapalat"/>
          <w:sz w:val="16"/>
          <w:szCs w:val="20"/>
        </w:rPr>
        <w:t>атакжевслучае</w:t>
      </w:r>
      <w:proofErr w:type="spellEnd"/>
      <w:r w:rsidRPr="00F24462">
        <w:rPr>
          <w:rFonts w:ascii="GHEA Grapalat" w:hAnsi="GHEA Grapalat"/>
          <w:sz w:val="16"/>
          <w:szCs w:val="20"/>
        </w:rPr>
        <w:t xml:space="preserve">, </w:t>
      </w:r>
      <w:proofErr w:type="spellStart"/>
      <w:r w:rsidRPr="00F24462">
        <w:rPr>
          <w:rFonts w:ascii="GHEA Grapalat" w:hAnsi="GHEA Grapalat" w:cs="GHEA Grapalat"/>
          <w:sz w:val="16"/>
          <w:szCs w:val="20"/>
        </w:rPr>
        <w:t>еслизапросвыходитзарамкисодержаниянастоящегоПриглашени</w:t>
      </w:r>
      <w:r w:rsidRPr="00F24462">
        <w:rPr>
          <w:rFonts w:ascii="GHEA Grapalat" w:hAnsi="GHEA Grapalat"/>
          <w:sz w:val="16"/>
          <w:szCs w:val="20"/>
        </w:rPr>
        <w:t>я</w:t>
      </w:r>
      <w:proofErr w:type="spellEnd"/>
      <w:r w:rsidR="00791FE4" w:rsidRPr="00F24462">
        <w:rPr>
          <w:rFonts w:ascii="GHEA Grapalat" w:hAnsi="GHEA Grapalat"/>
          <w:sz w:val="16"/>
          <w:szCs w:val="20"/>
        </w:rPr>
        <w:t xml:space="preserve">, или если запрос касается соответствия технических характеристик предлагаемых </w:t>
      </w:r>
      <w:r w:rsidR="00A14672" w:rsidRPr="00F24462">
        <w:rPr>
          <w:rFonts w:ascii="GHEA Grapalat" w:hAnsi="GHEA Grapalat"/>
          <w:sz w:val="16"/>
          <w:szCs w:val="20"/>
        </w:rPr>
        <w:t>у</w:t>
      </w:r>
      <w:r w:rsidR="00791FE4" w:rsidRPr="00F24462">
        <w:rPr>
          <w:rFonts w:ascii="GHEA Grapalat" w:hAnsi="GHEA Grapalat"/>
          <w:sz w:val="16"/>
          <w:szCs w:val="20"/>
        </w:rPr>
        <w:t xml:space="preserve">частником товаров техническим характеристикам, предусмотренным </w:t>
      </w:r>
      <w:proofErr w:type="spellStart"/>
      <w:r w:rsidR="00791FE4" w:rsidRPr="00F24462">
        <w:rPr>
          <w:rFonts w:ascii="GHEA Grapalat" w:hAnsi="GHEA Grapalat"/>
          <w:sz w:val="16"/>
          <w:szCs w:val="20"/>
        </w:rPr>
        <w:t>настоящимприглашением</w:t>
      </w:r>
      <w:proofErr w:type="spellEnd"/>
      <w:r w:rsidRPr="00F24462">
        <w:rPr>
          <w:rFonts w:ascii="GHEA Grapalat" w:hAnsi="GHEA Grapalat"/>
          <w:sz w:val="16"/>
          <w:szCs w:val="20"/>
        </w:rPr>
        <w:t xml:space="preserve">. При этом участник в письменной форме уведомляется об основаниях </w:t>
      </w:r>
      <w:proofErr w:type="spellStart"/>
      <w:r w:rsidRPr="00F24462">
        <w:rPr>
          <w:rFonts w:ascii="GHEA Grapalat" w:hAnsi="GHEA Grapalat"/>
          <w:sz w:val="16"/>
          <w:szCs w:val="20"/>
        </w:rPr>
        <w:t>непредоставления</w:t>
      </w:r>
      <w:proofErr w:type="spellEnd"/>
      <w:r w:rsidRPr="00F24462">
        <w:rPr>
          <w:rFonts w:ascii="GHEA Grapalat" w:hAnsi="GHEA Grapalat"/>
          <w:sz w:val="16"/>
          <w:szCs w:val="20"/>
        </w:rPr>
        <w:t xml:space="preserve"> разъяснения в течение двух календарных дней, следующих за днем получения запроса.</w:t>
      </w:r>
    </w:p>
    <w:p w:rsidR="00096865" w:rsidRPr="00F24462" w:rsidRDefault="00096865" w:rsidP="00A1665E">
      <w:pPr>
        <w:widowControl w:val="0"/>
        <w:tabs>
          <w:tab w:val="left" w:pos="1134"/>
        </w:tabs>
        <w:autoSpaceDE w:val="0"/>
        <w:autoSpaceDN w:val="0"/>
        <w:adjustRightInd w:val="0"/>
        <w:ind w:firstLine="567"/>
        <w:jc w:val="both"/>
        <w:rPr>
          <w:rFonts w:ascii="GHEA Grapalat" w:hAnsi="GHEA Grapalat"/>
          <w:sz w:val="16"/>
          <w:szCs w:val="20"/>
          <w:lang w:val="hy-AM"/>
        </w:rPr>
      </w:pPr>
      <w:r w:rsidRPr="00F24462">
        <w:rPr>
          <w:rFonts w:ascii="GHEA Grapalat" w:hAnsi="GHEA Grapalat"/>
          <w:sz w:val="16"/>
          <w:szCs w:val="20"/>
        </w:rPr>
        <w:t>3.4</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24462" w:rsidRDefault="002D7D70" w:rsidP="00A1665E">
      <w:pPr>
        <w:widowControl w:val="0"/>
        <w:tabs>
          <w:tab w:val="left" w:pos="1134"/>
        </w:tabs>
        <w:autoSpaceDE w:val="0"/>
        <w:autoSpaceDN w:val="0"/>
        <w:adjustRightInd w:val="0"/>
        <w:ind w:firstLine="567"/>
        <w:jc w:val="both"/>
        <w:rPr>
          <w:rFonts w:ascii="GHEA Grapalat" w:hAnsi="GHEA Grapalat" w:cs="Arial Unicode"/>
          <w:sz w:val="16"/>
          <w:szCs w:val="20"/>
          <w:lang w:val="hy-AM"/>
        </w:rPr>
      </w:pPr>
      <w:r w:rsidRPr="00F24462">
        <w:rPr>
          <w:rFonts w:ascii="GHEA Grapalat" w:hAnsi="GHEA Grapalat"/>
          <w:sz w:val="16"/>
          <w:szCs w:val="20"/>
          <w:lang w:val="hy-AM"/>
        </w:rPr>
        <w:t>3.5</w:t>
      </w:r>
      <w:r w:rsidR="00F9791A" w:rsidRPr="00F24462">
        <w:rPr>
          <w:rFonts w:ascii="GHEA Grapalat" w:hAnsi="GHEA Grapalat"/>
          <w:sz w:val="16"/>
          <w:szCs w:val="20"/>
          <w:lang w:val="hy-AM"/>
        </w:rPr>
        <w:t>Кажд</w:t>
      </w:r>
      <w:proofErr w:type="spellStart"/>
      <w:r w:rsidR="00F9791A" w:rsidRPr="00F24462">
        <w:rPr>
          <w:rFonts w:ascii="GHEA Grapalat" w:hAnsi="GHEA Grapalat"/>
          <w:sz w:val="16"/>
          <w:szCs w:val="20"/>
        </w:rPr>
        <w:t>ое</w:t>
      </w:r>
      <w:proofErr w:type="spellEnd"/>
      <w:r w:rsidR="00F9791A" w:rsidRPr="00F24462">
        <w:rPr>
          <w:rFonts w:ascii="GHEA Grapalat" w:hAnsi="GHEA Grapalat"/>
          <w:sz w:val="16"/>
          <w:szCs w:val="20"/>
        </w:rPr>
        <w:t xml:space="preserve"> лиц</w:t>
      </w:r>
      <w:r w:rsidR="00CA1F39" w:rsidRPr="00F24462">
        <w:rPr>
          <w:rFonts w:ascii="GHEA Grapalat" w:hAnsi="GHEA Grapalat"/>
          <w:sz w:val="16"/>
          <w:szCs w:val="20"/>
        </w:rPr>
        <w:t>о</w:t>
      </w:r>
      <w:r w:rsidR="00CA1F39" w:rsidRPr="00F24462">
        <w:rPr>
          <w:rFonts w:ascii="GHEA Grapalat" w:hAnsi="GHEA Grapalat"/>
          <w:sz w:val="16"/>
          <w:szCs w:val="20"/>
          <w:lang w:val="hy-AM"/>
        </w:rPr>
        <w:t xml:space="preserve"> без указания имени</w:t>
      </w:r>
      <w:r w:rsidR="00F9791A" w:rsidRPr="00F24462">
        <w:rPr>
          <w:rFonts w:ascii="GHEA Grapalat" w:hAnsi="GHEA Grapalat"/>
          <w:sz w:val="16"/>
          <w:szCs w:val="20"/>
          <w:lang w:val="hy-AM"/>
        </w:rPr>
        <w:t xml:space="preserve">, до истечения срока, установленного для внесения изменений в приглашение, </w:t>
      </w:r>
      <w:r w:rsidR="00F9791A" w:rsidRPr="00F24462">
        <w:rPr>
          <w:rFonts w:ascii="GHEA Grapalat" w:hAnsi="GHEA Grapalat"/>
          <w:sz w:val="16"/>
          <w:szCs w:val="20"/>
        </w:rPr>
        <w:t xml:space="preserve">имеет право </w:t>
      </w:r>
      <w:r w:rsidR="00F9791A" w:rsidRPr="00F24462">
        <w:rPr>
          <w:rFonts w:ascii="GHEA Grapalat" w:hAnsi="GHEA Grapalat"/>
          <w:sz w:val="16"/>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24462">
        <w:rPr>
          <w:rFonts w:ascii="GHEA Grapalat" w:hAnsi="GHEA Grapalat"/>
          <w:sz w:val="16"/>
          <w:szCs w:val="20"/>
        </w:rPr>
        <w:t>.</w:t>
      </w:r>
      <w:r w:rsidR="00750FFF" w:rsidRPr="00F24462">
        <w:rPr>
          <w:rFonts w:ascii="GHEA Grapalat" w:hAnsi="GHEA Grapalat"/>
          <w:sz w:val="16"/>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24462" w:rsidRDefault="00096865" w:rsidP="00A1665E">
      <w:pPr>
        <w:widowControl w:val="0"/>
        <w:tabs>
          <w:tab w:val="left" w:pos="1134"/>
        </w:tabs>
        <w:autoSpaceDE w:val="0"/>
        <w:autoSpaceDN w:val="0"/>
        <w:adjustRightInd w:val="0"/>
        <w:ind w:firstLine="567"/>
        <w:jc w:val="both"/>
        <w:rPr>
          <w:rFonts w:ascii="GHEA Grapalat" w:hAnsi="GHEA Grapalat" w:cs="Arial Unicode"/>
          <w:sz w:val="16"/>
          <w:szCs w:val="20"/>
        </w:rPr>
      </w:pPr>
      <w:r w:rsidRPr="00F24462">
        <w:rPr>
          <w:rFonts w:ascii="GHEA Grapalat" w:hAnsi="GHEA Grapalat"/>
          <w:sz w:val="16"/>
          <w:szCs w:val="20"/>
        </w:rPr>
        <w:t>3.</w:t>
      </w:r>
      <w:r w:rsidR="00E648D1" w:rsidRPr="00F24462">
        <w:rPr>
          <w:rFonts w:ascii="GHEA Grapalat" w:hAnsi="GHEA Grapalat"/>
          <w:sz w:val="16"/>
          <w:szCs w:val="20"/>
          <w:lang w:val="hy-AM"/>
        </w:rPr>
        <w:t>6</w:t>
      </w:r>
      <w:r w:rsidR="000A15F9" w:rsidRPr="00F24462">
        <w:rPr>
          <w:rFonts w:ascii="GHEA Grapalat" w:hAnsi="GHEA Grapalat"/>
          <w:sz w:val="16"/>
          <w:szCs w:val="20"/>
        </w:rPr>
        <w:t>.</w:t>
      </w:r>
      <w:r w:rsidR="00ED2352" w:rsidRPr="00F24462">
        <w:rPr>
          <w:rFonts w:ascii="GHEA Grapalat" w:hAnsi="GHEA Grapalat"/>
          <w:sz w:val="16"/>
          <w:szCs w:val="20"/>
        </w:rPr>
        <w:tab/>
      </w:r>
      <w:r w:rsidRPr="00F24462">
        <w:rPr>
          <w:rFonts w:ascii="GHEA Grapalat" w:hAnsi="GHEA Grapalat"/>
          <w:sz w:val="16"/>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24462">
        <w:rPr>
          <w:rFonts w:ascii="Courier New" w:hAnsi="Courier New" w:cs="Courier New"/>
          <w:sz w:val="16"/>
          <w:szCs w:val="20"/>
          <w:lang w:val="en-US"/>
        </w:rPr>
        <w:t> </w:t>
      </w:r>
      <w:r w:rsidRPr="00F24462">
        <w:rPr>
          <w:rFonts w:ascii="GHEA Grapalat" w:hAnsi="GHEA Grapalat"/>
          <w:sz w:val="16"/>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F24462" w:rsidRDefault="00B051BE" w:rsidP="00A1665E">
      <w:pPr>
        <w:widowControl w:val="0"/>
        <w:jc w:val="center"/>
        <w:rPr>
          <w:rFonts w:ascii="GHEA Grapalat" w:hAnsi="GHEA Grapalat"/>
          <w:b/>
          <w:sz w:val="16"/>
          <w:szCs w:val="20"/>
        </w:rPr>
      </w:pPr>
    </w:p>
    <w:p w:rsidR="00096865" w:rsidRPr="00F24462" w:rsidRDefault="00955A1E" w:rsidP="00A1665E">
      <w:pPr>
        <w:widowControl w:val="0"/>
        <w:jc w:val="center"/>
        <w:rPr>
          <w:rFonts w:ascii="GHEA Grapalat" w:hAnsi="GHEA Grapalat" w:cs="Arial"/>
          <w:b/>
          <w:sz w:val="16"/>
          <w:szCs w:val="20"/>
        </w:rPr>
      </w:pPr>
      <w:r w:rsidRPr="00F24462">
        <w:rPr>
          <w:rFonts w:ascii="GHEA Grapalat" w:hAnsi="GHEA Grapalat"/>
          <w:b/>
          <w:sz w:val="16"/>
          <w:szCs w:val="20"/>
        </w:rPr>
        <w:t>4. ПОРЯДОК ПОДАЧИ ЗАЯВКИ</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4.1</w:t>
      </w:r>
      <w:r w:rsidR="00A34DFE" w:rsidRPr="00F24462">
        <w:rPr>
          <w:rFonts w:ascii="GHEA Grapalat" w:hAnsi="GHEA Grapalat"/>
          <w:sz w:val="16"/>
          <w:szCs w:val="20"/>
        </w:rPr>
        <w:t>.</w:t>
      </w:r>
      <w:r w:rsidR="009C7913" w:rsidRPr="00F24462">
        <w:rPr>
          <w:rFonts w:ascii="GHEA Grapalat" w:hAnsi="GHEA Grapalat"/>
          <w:sz w:val="16"/>
          <w:szCs w:val="20"/>
        </w:rPr>
        <w:tab/>
      </w:r>
      <w:r w:rsidRPr="00F24462">
        <w:rPr>
          <w:rFonts w:ascii="GHEA Grapalat" w:hAnsi="GHEA Grapalat"/>
          <w:sz w:val="16"/>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24462" w:rsidRDefault="00096865"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 xml:space="preserve">Участник может подать </w:t>
      </w:r>
      <w:proofErr w:type="gramStart"/>
      <w:r w:rsidRPr="00F24462">
        <w:rPr>
          <w:rFonts w:ascii="GHEA Grapalat" w:hAnsi="GHEA Grapalat"/>
          <w:sz w:val="16"/>
        </w:rPr>
        <w:t>заявку</w:t>
      </w:r>
      <w:proofErr w:type="gramEnd"/>
      <w:r w:rsidRPr="00F24462">
        <w:rPr>
          <w:rFonts w:ascii="GHEA Grapalat" w:hAnsi="GHEA Grapalat"/>
          <w:sz w:val="16"/>
        </w:rPr>
        <w:t xml:space="preserve"> как для каждого лота, так и для нескольких или всех лотов.</w:t>
      </w:r>
    </w:p>
    <w:p w:rsidR="00096865" w:rsidRPr="00F24462" w:rsidRDefault="000946A3"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Заявка подается до истечения срока, установленного для этого настоящим Приглашением.</w:t>
      </w:r>
    </w:p>
    <w:p w:rsidR="00096865" w:rsidRPr="00F24462" w:rsidRDefault="000946A3"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Порядок подготовки заявки описан в части 2 настоящего приглашения - в инструкции по подготовке заявок на </w:t>
      </w:r>
      <w:r w:rsidR="00DE428C" w:rsidRPr="00F24462">
        <w:rPr>
          <w:rFonts w:ascii="GHEA Grapalat" w:hAnsi="GHEA Grapalat"/>
          <w:sz w:val="16"/>
        </w:rPr>
        <w:t>Запрос котировки</w:t>
      </w:r>
      <w:r w:rsidRPr="00F24462">
        <w:rPr>
          <w:rFonts w:ascii="GHEA Grapalat" w:hAnsi="GHEA Grapalat"/>
          <w:sz w:val="16"/>
        </w:rPr>
        <w:t>.</w:t>
      </w:r>
    </w:p>
    <w:p w:rsidR="00BA139B" w:rsidRPr="00BA139B" w:rsidRDefault="00A80ECD" w:rsidP="00BA139B">
      <w:pPr>
        <w:pStyle w:val="aa"/>
        <w:widowControl w:val="0"/>
        <w:spacing w:after="160"/>
        <w:ind w:right="-7" w:firstLine="567"/>
        <w:jc w:val="both"/>
        <w:rPr>
          <w:rFonts w:ascii="GHEA Grapalat" w:hAnsi="GHEA Grapalat"/>
          <w:sz w:val="18"/>
          <w:szCs w:val="18"/>
        </w:rPr>
      </w:pPr>
      <w:r w:rsidRPr="00F24462">
        <w:rPr>
          <w:rFonts w:ascii="GHEA Grapalat" w:hAnsi="GHEA Grapalat"/>
          <w:sz w:val="16"/>
        </w:rPr>
        <w:t>4.2.</w:t>
      </w:r>
      <w:r w:rsidRPr="00F24462">
        <w:rPr>
          <w:rFonts w:ascii="GHEA Grapalat" w:hAnsi="GHEA Grapalat"/>
          <w:sz w:val="16"/>
        </w:rPr>
        <w:tab/>
      </w:r>
      <w:r w:rsidRPr="00F24462">
        <w:rPr>
          <w:rFonts w:ascii="GHEA Grapalat" w:hAnsi="GHEA Grapalat"/>
          <w:i/>
          <w:sz w:val="16"/>
        </w:rPr>
        <w:t xml:space="preserve">Заявки на процедуру необходимо представить в комиссию по адресу </w:t>
      </w:r>
      <w:r w:rsidR="00BA139B" w:rsidRPr="008623BB">
        <w:rPr>
          <w:rStyle w:val="aff3"/>
          <w:rFonts w:ascii="GHEA Grapalat" w:hAnsi="GHEA Grapalat"/>
        </w:rPr>
        <w:t xml:space="preserve">" </w:t>
      </w:r>
      <w:r w:rsidR="00C31144" w:rsidRPr="005F557A">
        <w:rPr>
          <w:rFonts w:ascii="GHEA Grapalat" w:hAnsi="GHEA Grapalat"/>
          <w:i/>
          <w:spacing w:val="6"/>
          <w:sz w:val="22"/>
        </w:rPr>
        <w:t xml:space="preserve">«Фонд </w:t>
      </w:r>
      <w:proofErr w:type="spellStart"/>
      <w:r w:rsidR="00C31144" w:rsidRPr="005F557A">
        <w:rPr>
          <w:rFonts w:ascii="GHEA Grapalat" w:hAnsi="GHEA Grapalat"/>
          <w:i/>
          <w:spacing w:val="6"/>
          <w:sz w:val="22"/>
        </w:rPr>
        <w:t>Тавушского</w:t>
      </w:r>
      <w:proofErr w:type="spellEnd"/>
      <w:r w:rsidR="00C31144" w:rsidRPr="005F557A">
        <w:rPr>
          <w:rFonts w:ascii="GHEA Grapalat" w:hAnsi="GHEA Grapalat"/>
          <w:i/>
          <w:spacing w:val="6"/>
          <w:sz w:val="22"/>
        </w:rPr>
        <w:t xml:space="preserve"> регионального колледжа Патрика </w:t>
      </w:r>
      <w:proofErr w:type="spellStart"/>
      <w:r w:rsidR="00C31144" w:rsidRPr="005F557A">
        <w:rPr>
          <w:rFonts w:ascii="GHEA Grapalat" w:hAnsi="GHEA Grapalat"/>
          <w:i/>
          <w:spacing w:val="6"/>
          <w:sz w:val="22"/>
        </w:rPr>
        <w:t>Деведжяна</w:t>
      </w:r>
      <w:proofErr w:type="spellEnd"/>
      <w:r w:rsidR="00C31144" w:rsidRPr="005F557A">
        <w:rPr>
          <w:rFonts w:ascii="GHEA Grapalat" w:hAnsi="GHEA Grapalat"/>
          <w:i/>
          <w:spacing w:val="6"/>
          <w:sz w:val="22"/>
        </w:rPr>
        <w:t>»</w:t>
      </w:r>
    </w:p>
    <w:p w:rsidR="00A80ECD" w:rsidRPr="00F24462" w:rsidRDefault="000D633B" w:rsidP="00A1665E">
      <w:pPr>
        <w:pStyle w:val="a3"/>
        <w:widowControl w:val="0"/>
        <w:spacing w:line="240" w:lineRule="auto"/>
        <w:ind w:firstLine="567"/>
        <w:rPr>
          <w:rFonts w:ascii="GHEA Grapalat" w:hAnsi="GHEA Grapalat"/>
          <w:b/>
          <w:i w:val="0"/>
          <w:sz w:val="16"/>
        </w:rPr>
      </w:pPr>
      <w:r w:rsidRPr="000D633B">
        <w:rPr>
          <w:rFonts w:ascii="GHEA Grapalat" w:hAnsi="GHEA Grapalat"/>
          <w:b/>
        </w:rPr>
        <w:lastRenderedPageBreak/>
        <w:t xml:space="preserve"> </w:t>
      </w:r>
      <w:r w:rsidR="00A80ECD" w:rsidRPr="00F24462">
        <w:rPr>
          <w:rFonts w:ascii="GHEA Grapalat" w:hAnsi="GHEA Grapalat"/>
          <w:i w:val="0"/>
          <w:sz w:val="16"/>
        </w:rPr>
        <w:t xml:space="preserve">не позднее, чем </w:t>
      </w:r>
      <w:r>
        <w:rPr>
          <w:rFonts w:ascii="GHEA Grapalat" w:hAnsi="GHEA Grapalat"/>
          <w:b/>
          <w:i w:val="0"/>
          <w:sz w:val="16"/>
        </w:rPr>
        <w:t>1</w:t>
      </w:r>
      <w:r w:rsidR="00C31144" w:rsidRPr="00C31144">
        <w:rPr>
          <w:rFonts w:ascii="GHEA Grapalat" w:hAnsi="GHEA Grapalat"/>
          <w:b/>
          <w:i w:val="0"/>
          <w:sz w:val="16"/>
        </w:rPr>
        <w:t>1</w:t>
      </w:r>
      <w:r w:rsidR="009428FB">
        <w:rPr>
          <w:rFonts w:ascii="GHEA Grapalat" w:hAnsi="GHEA Grapalat"/>
          <w:b/>
          <w:i w:val="0"/>
          <w:sz w:val="16"/>
        </w:rPr>
        <w:t xml:space="preserve">։00 </w:t>
      </w:r>
      <w:r w:rsidR="004C5A2D" w:rsidRPr="00F24462">
        <w:rPr>
          <w:rFonts w:ascii="GHEA Grapalat" w:hAnsi="GHEA Grapalat"/>
          <w:b/>
          <w:i w:val="0"/>
          <w:sz w:val="16"/>
        </w:rPr>
        <w:t xml:space="preserve"> часов </w:t>
      </w:r>
      <w:r w:rsidR="004C5A2D" w:rsidRPr="00F24462">
        <w:rPr>
          <w:rFonts w:ascii="GHEA Grapalat" w:hAnsi="GHEA Grapalat"/>
          <w:i w:val="0"/>
          <w:sz w:val="16"/>
          <w:lang w:val="hy-AM"/>
        </w:rPr>
        <w:t>7</w:t>
      </w:r>
      <w:r w:rsidR="00A80ECD" w:rsidRPr="00F24462">
        <w:rPr>
          <w:rFonts w:ascii="GHEA Grapalat" w:hAnsi="GHEA Grapalat"/>
          <w:i w:val="0"/>
          <w:sz w:val="16"/>
        </w:rPr>
        <w:t xml:space="preserve">-го дня </w:t>
      </w:r>
      <w:proofErr w:type="gramStart"/>
      <w:r w:rsidR="00A80ECD" w:rsidRPr="00F24462">
        <w:rPr>
          <w:rFonts w:ascii="GHEA Grapalat" w:hAnsi="GHEA Grapalat"/>
          <w:i w:val="0"/>
          <w:sz w:val="16"/>
        </w:rPr>
        <w:t>с даты опубликования</w:t>
      </w:r>
      <w:proofErr w:type="gramEnd"/>
      <w:r w:rsidR="00A80ECD" w:rsidRPr="00F24462">
        <w:rPr>
          <w:rFonts w:ascii="GHEA Grapalat" w:hAnsi="GHEA Grapalat"/>
          <w:i w:val="0"/>
          <w:sz w:val="16"/>
        </w:rPr>
        <w:t xml:space="preserve"> в бюллетене объявления и приглашения на настоящую процедуру. </w:t>
      </w:r>
    </w:p>
    <w:p w:rsidR="00A80ECD" w:rsidRPr="00F24462" w:rsidRDefault="00A80ECD"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 xml:space="preserve">Заявки на процедуру получает и в журнале регистрации заявок регистрирует секретарь комиссии </w:t>
      </w:r>
      <w:proofErr w:type="spellStart"/>
      <w:r w:rsidR="00BA139B" w:rsidRPr="00BA139B">
        <w:rPr>
          <w:rFonts w:ascii="GHEA Grapalat" w:hAnsi="GHEA Grapalat"/>
          <w:sz w:val="18"/>
          <w:szCs w:val="18"/>
        </w:rPr>
        <w:t>Гоар</w:t>
      </w:r>
      <w:proofErr w:type="spellEnd"/>
      <w:r w:rsidR="00BA139B" w:rsidRPr="00BA139B">
        <w:rPr>
          <w:rFonts w:ascii="GHEA Grapalat" w:hAnsi="GHEA Grapalat"/>
          <w:sz w:val="18"/>
          <w:szCs w:val="18"/>
        </w:rPr>
        <w:t xml:space="preserve"> </w:t>
      </w:r>
      <w:proofErr w:type="spellStart"/>
      <w:r w:rsidR="00BA139B" w:rsidRPr="00BA139B">
        <w:rPr>
          <w:rFonts w:ascii="GHEA Grapalat" w:hAnsi="GHEA Grapalat"/>
          <w:sz w:val="18"/>
          <w:szCs w:val="18"/>
        </w:rPr>
        <w:t>Аветисян</w:t>
      </w:r>
      <w:proofErr w:type="spellEnd"/>
      <w:r w:rsidR="00BA139B">
        <w:rPr>
          <w:rFonts w:ascii="GHEA Grapalat" w:hAnsi="GHEA Grapalat"/>
          <w:sz w:val="24"/>
          <w:szCs w:val="24"/>
        </w:rPr>
        <w:t xml:space="preserve"> </w:t>
      </w:r>
      <w:r w:rsidR="00BA139B" w:rsidRPr="00B44159">
        <w:rPr>
          <w:rFonts w:ascii="GHEA Grapalat" w:hAnsi="GHEA Grapalat"/>
          <w:sz w:val="22"/>
          <w:szCs w:val="22"/>
        </w:rPr>
        <w:t xml:space="preserve"> </w:t>
      </w:r>
      <w:r w:rsidRPr="00F24462">
        <w:rPr>
          <w:rFonts w:ascii="GHEA Grapalat" w:hAnsi="GHEA Grapalat"/>
          <w:sz w:val="16"/>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24462" w:rsidRDefault="00B67CCD" w:rsidP="00A1665E">
      <w:pPr>
        <w:pStyle w:val="23"/>
        <w:widowControl w:val="0"/>
        <w:tabs>
          <w:tab w:val="left" w:pos="1134"/>
        </w:tabs>
        <w:spacing w:line="240" w:lineRule="auto"/>
        <w:ind w:firstLine="567"/>
        <w:rPr>
          <w:rFonts w:ascii="GHEA Grapalat" w:hAnsi="GHEA Grapalat"/>
          <w:sz w:val="16"/>
        </w:rPr>
      </w:pPr>
      <w:r w:rsidRPr="00F24462">
        <w:rPr>
          <w:rFonts w:ascii="GHEA Grapalat" w:hAnsi="GHEA Grapalat"/>
          <w:sz w:val="16"/>
        </w:rPr>
        <w:t>4.3.</w:t>
      </w:r>
      <w:r w:rsidR="003065C4" w:rsidRPr="00F24462">
        <w:rPr>
          <w:rFonts w:ascii="GHEA Grapalat" w:hAnsi="GHEA Grapalat"/>
          <w:sz w:val="16"/>
        </w:rPr>
        <w:tab/>
      </w:r>
      <w:r w:rsidRPr="00F24462">
        <w:rPr>
          <w:rFonts w:ascii="GHEA Grapalat" w:hAnsi="GHEA Grapalat"/>
          <w:sz w:val="16"/>
        </w:rPr>
        <w:t>В заявке участник представляет:</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1) утвержденное им заявление-объявление, предусмотренное пунктом 2.1 части 2 настоящего </w:t>
      </w:r>
      <w:proofErr w:type="spellStart"/>
      <w:r w:rsidRPr="00F24462">
        <w:rPr>
          <w:rFonts w:ascii="GHEA Grapalat" w:hAnsi="GHEA Grapalat"/>
          <w:sz w:val="16"/>
          <w:szCs w:val="20"/>
        </w:rPr>
        <w:t>приглашения</w:t>
      </w:r>
      <w:r w:rsidR="003C5795" w:rsidRPr="00F24462">
        <w:rPr>
          <w:rFonts w:ascii="GHEA Grapalat" w:hAnsi="GHEA Grapalat"/>
          <w:sz w:val="16"/>
          <w:szCs w:val="20"/>
        </w:rPr>
        <w:t>указав</w:t>
      </w:r>
      <w:proofErr w:type="spellEnd"/>
      <w:r w:rsidR="003C5795" w:rsidRPr="00F24462">
        <w:rPr>
          <w:rFonts w:ascii="GHEA Grapalat" w:hAnsi="GHEA Grapalat"/>
          <w:sz w:val="16"/>
          <w:szCs w:val="20"/>
        </w:rPr>
        <w:t xml:space="preserve"> адрес электронной почты, учетный номер налогоплательщика, адрес деятельности и номер телефона</w:t>
      </w:r>
      <w:proofErr w:type="gramStart"/>
      <w:r w:rsidR="003C5795" w:rsidRPr="00F24462">
        <w:rPr>
          <w:rFonts w:ascii="GHEA Grapalat" w:hAnsi="GHEA Grapalat"/>
          <w:sz w:val="16"/>
          <w:szCs w:val="20"/>
        </w:rPr>
        <w:t xml:space="preserve"> </w:t>
      </w:r>
      <w:r w:rsidRPr="00F24462">
        <w:rPr>
          <w:rFonts w:ascii="GHEA Grapalat" w:hAnsi="GHEA Grapalat"/>
          <w:sz w:val="16"/>
          <w:szCs w:val="20"/>
        </w:rPr>
        <w:t>,</w:t>
      </w:r>
      <w:proofErr w:type="gramEnd"/>
      <w:r w:rsidRPr="00F24462">
        <w:rPr>
          <w:rFonts w:ascii="GHEA Grapalat" w:hAnsi="GHEA Grapalat"/>
          <w:sz w:val="16"/>
          <w:szCs w:val="20"/>
        </w:rPr>
        <w:t xml:space="preserve"> которое включает:</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а) </w:t>
      </w:r>
      <w:r w:rsidR="003C5795" w:rsidRPr="00F24462">
        <w:rPr>
          <w:rFonts w:ascii="GHEA Grapalat" w:hAnsi="GHEA Grapalat"/>
          <w:sz w:val="16"/>
          <w:szCs w:val="20"/>
        </w:rPr>
        <w:t xml:space="preserve">подтверждение </w:t>
      </w:r>
      <w:r w:rsidRPr="00F24462">
        <w:rPr>
          <w:rFonts w:ascii="GHEA Grapalat" w:hAnsi="GHEA Grapalat"/>
          <w:sz w:val="16"/>
          <w:szCs w:val="20"/>
        </w:rPr>
        <w:t>о соответствии своих данных требованиям права на участие, установленным настоящим приглашением;</w:t>
      </w:r>
    </w:p>
    <w:p w:rsidR="00C648D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б) </w:t>
      </w:r>
      <w:r w:rsidR="003C5795" w:rsidRPr="00F24462">
        <w:rPr>
          <w:rFonts w:ascii="GHEA Grapalat" w:hAnsi="GHEA Grapalat"/>
          <w:sz w:val="16"/>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24462">
        <w:rPr>
          <w:rFonts w:ascii="GHEA Grapalat" w:hAnsi="GHEA Grapalat"/>
          <w:sz w:val="16"/>
          <w:szCs w:val="20"/>
        </w:rPr>
        <w:t xml:space="preserve"> в случае признания отобранным участником</w:t>
      </w:r>
    </w:p>
    <w:p w:rsidR="005F25EF" w:rsidRPr="00F24462" w:rsidRDefault="005F25EF" w:rsidP="00A1665E">
      <w:pPr>
        <w:ind w:firstLine="284"/>
        <w:jc w:val="both"/>
        <w:rPr>
          <w:rFonts w:ascii="GHEA Grapalat" w:hAnsi="GHEA Grapalat"/>
          <w:sz w:val="16"/>
          <w:szCs w:val="20"/>
        </w:rPr>
      </w:pPr>
      <w:r w:rsidRPr="00F24462">
        <w:rPr>
          <w:rFonts w:ascii="GHEA Grapalat" w:hAnsi="GHEA Grapalat"/>
          <w:sz w:val="16"/>
          <w:szCs w:val="20"/>
        </w:rPr>
        <w:t xml:space="preserve">в) объявление об отсутствии злоупотребления доминирующим положением и </w:t>
      </w:r>
      <w:proofErr w:type="spellStart"/>
      <w:r w:rsidRPr="00F24462">
        <w:rPr>
          <w:rFonts w:ascii="GHEA Grapalat" w:hAnsi="GHEA Grapalat"/>
          <w:sz w:val="16"/>
          <w:szCs w:val="20"/>
        </w:rPr>
        <w:t>антиконкурентного</w:t>
      </w:r>
      <w:proofErr w:type="spellEnd"/>
      <w:r w:rsidRPr="00F24462">
        <w:rPr>
          <w:rFonts w:ascii="GHEA Grapalat" w:hAnsi="GHEA Grapalat"/>
          <w:sz w:val="16"/>
          <w:szCs w:val="20"/>
        </w:rPr>
        <w:t xml:space="preserve"> соглашения в рамках настоящей процедуры</w:t>
      </w:r>
    </w:p>
    <w:p w:rsidR="005F25EF" w:rsidRPr="00F24462" w:rsidRDefault="005F25EF" w:rsidP="00A1665E">
      <w:pPr>
        <w:jc w:val="both"/>
        <w:rPr>
          <w:rFonts w:ascii="GHEA Grapalat" w:hAnsi="GHEA Grapalat"/>
          <w:sz w:val="16"/>
          <w:szCs w:val="20"/>
        </w:rPr>
      </w:pPr>
      <w:r w:rsidRPr="00F24462">
        <w:rPr>
          <w:rFonts w:ascii="GHEA Grapalat" w:hAnsi="GHEA Grapalat"/>
          <w:sz w:val="16"/>
          <w:szCs w:val="20"/>
        </w:rPr>
        <w:t xml:space="preserve">    г) объявление об отсутствии в рамках настоящей процедуры одновременного участия </w:t>
      </w:r>
      <w:proofErr w:type="spellStart"/>
      <w:r w:rsidRPr="00F24462">
        <w:rPr>
          <w:rFonts w:ascii="GHEA Grapalat" w:hAnsi="GHEA Grapalat"/>
          <w:sz w:val="16"/>
          <w:szCs w:val="20"/>
        </w:rPr>
        <w:t>взаимосвязянных</w:t>
      </w:r>
      <w:proofErr w:type="spellEnd"/>
      <w:r w:rsidRPr="00F24462">
        <w:rPr>
          <w:rFonts w:ascii="GHEA Grapalat" w:hAnsi="GHEA Grapalat"/>
          <w:sz w:val="16"/>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24462" w:rsidRDefault="001361B2" w:rsidP="00A1665E">
      <w:pPr>
        <w:pStyle w:val="norm"/>
        <w:widowControl w:val="0"/>
        <w:tabs>
          <w:tab w:val="left" w:pos="1134"/>
        </w:tabs>
        <w:spacing w:line="240" w:lineRule="auto"/>
        <w:ind w:firstLine="284"/>
        <w:rPr>
          <w:rFonts w:ascii="GHEA Grapalat" w:hAnsi="GHEA Grapalat"/>
          <w:sz w:val="16"/>
        </w:rPr>
      </w:pPr>
      <w:proofErr w:type="spellStart"/>
      <w:proofErr w:type="gramStart"/>
      <w:r w:rsidRPr="00F24462">
        <w:rPr>
          <w:rFonts w:ascii="GHEA Grapalat" w:hAnsi="GHEA Grapalat"/>
          <w:sz w:val="16"/>
        </w:rPr>
        <w:t>д</w:t>
      </w:r>
      <w:proofErr w:type="spellEnd"/>
      <w:r w:rsidRPr="00F24462">
        <w:rPr>
          <w:rFonts w:ascii="GHEA Grapalat" w:hAnsi="GHEA Grapalat"/>
          <w:sz w:val="16"/>
        </w:rPr>
        <w:t xml:space="preserve">)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24462">
        <w:rPr>
          <w:rFonts w:ascii="GHEA Grapalat" w:hAnsi="GHEA Grapalat"/>
          <w:spacing w:val="-6"/>
          <w:sz w:val="16"/>
        </w:rPr>
        <w:t>прибыли, полученной в результате осуществления участником предпринимательской</w:t>
      </w:r>
      <w:proofErr w:type="gramEnd"/>
      <w:r w:rsidRPr="00F24462">
        <w:rPr>
          <w:rFonts w:ascii="GHEA Grapalat" w:hAnsi="GHEA Grapalat"/>
          <w:spacing w:val="-6"/>
          <w:sz w:val="16"/>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F24462">
        <w:rPr>
          <w:rFonts w:ascii="GHEA Grapalat" w:hAnsi="GHEA Grapalat"/>
          <w:sz w:val="16"/>
        </w:rPr>
        <w:t xml:space="preserve"> решении заключить договор;</w:t>
      </w:r>
    </w:p>
    <w:p w:rsidR="00071119" w:rsidRPr="00F24462" w:rsidRDefault="00932115" w:rsidP="00A1665E">
      <w:pPr>
        <w:pStyle w:val="norm"/>
        <w:widowControl w:val="0"/>
        <w:tabs>
          <w:tab w:val="left" w:pos="1134"/>
        </w:tabs>
        <w:spacing w:line="240" w:lineRule="auto"/>
        <w:ind w:firstLine="284"/>
        <w:rPr>
          <w:rFonts w:ascii="GHEA Grapalat" w:hAnsi="GHEA Grapalat"/>
          <w:sz w:val="16"/>
          <w:lang w:val="hy-AM"/>
        </w:rPr>
      </w:pPr>
      <w:r w:rsidRPr="00F24462">
        <w:rPr>
          <w:rFonts w:ascii="GHEA Grapalat" w:hAnsi="GHEA Grapalat"/>
          <w:sz w:val="16"/>
        </w:rPr>
        <w:t>2</w:t>
      </w:r>
      <w:r w:rsidR="005F25EF" w:rsidRPr="00F24462">
        <w:rPr>
          <w:rFonts w:ascii="GHEA Grapalat" w:hAnsi="GHEA Grapalat"/>
          <w:sz w:val="16"/>
        </w:rPr>
        <w:t>) технические характеристики</w:t>
      </w:r>
      <w:r w:rsidRPr="00F24462">
        <w:rPr>
          <w:rFonts w:ascii="GHEA Grapalat" w:hAnsi="GHEA Grapalat" w:cs="Sylfaen"/>
          <w:sz w:val="16"/>
        </w:rPr>
        <w:t xml:space="preserve"> предлагаемого им товара</w:t>
      </w:r>
      <w:r w:rsidR="005F25EF" w:rsidRPr="00F24462">
        <w:rPr>
          <w:rFonts w:ascii="GHEA Grapalat" w:hAnsi="GHEA Grapalat"/>
          <w:sz w:val="16"/>
        </w:rPr>
        <w:t xml:space="preserve">, а также товарный знак, </w:t>
      </w:r>
      <w:r w:rsidRPr="00F24462">
        <w:rPr>
          <w:rFonts w:ascii="GHEA Grapalat" w:hAnsi="GHEA Grapalat" w:cs="Sylfaen"/>
          <w:sz w:val="16"/>
        </w:rPr>
        <w:t xml:space="preserve">фирменное наименование, марка </w:t>
      </w:r>
      <w:proofErr w:type="spellStart"/>
      <w:r w:rsidRPr="00F24462">
        <w:rPr>
          <w:rFonts w:ascii="GHEA Grapalat" w:hAnsi="GHEA Grapalat" w:cs="Sylfaen"/>
          <w:sz w:val="16"/>
        </w:rPr>
        <w:t>и</w:t>
      </w:r>
      <w:r w:rsidR="005F25EF" w:rsidRPr="00F24462">
        <w:rPr>
          <w:rFonts w:ascii="GHEA Grapalat" w:hAnsi="GHEA Grapalat"/>
          <w:sz w:val="16"/>
        </w:rPr>
        <w:t>наименование</w:t>
      </w:r>
      <w:proofErr w:type="spellEnd"/>
      <w:r w:rsidR="005F25EF" w:rsidRPr="00F24462">
        <w:rPr>
          <w:rFonts w:ascii="GHEA Grapalat" w:hAnsi="GHEA Grapalat"/>
          <w:sz w:val="16"/>
        </w:rPr>
        <w:t xml:space="preserve"> производителя, (далее</w:t>
      </w:r>
      <w:r w:rsidR="005F25EF" w:rsidRPr="00F24462">
        <w:rPr>
          <w:rFonts w:ascii="Courier New" w:hAnsi="Courier New" w:cs="Courier New"/>
          <w:sz w:val="16"/>
        </w:rPr>
        <w:t> </w:t>
      </w:r>
      <w:proofErr w:type="gramStart"/>
      <w:r w:rsidR="005F25EF" w:rsidRPr="00F24462">
        <w:rPr>
          <w:rFonts w:ascii="GHEA Grapalat" w:hAnsi="GHEA Grapalat" w:cs="GHEA Grapalat"/>
          <w:sz w:val="16"/>
        </w:rPr>
        <w:t>—</w:t>
      </w:r>
      <w:proofErr w:type="spellStart"/>
      <w:r w:rsidR="005F25EF" w:rsidRPr="00F24462">
        <w:rPr>
          <w:rFonts w:ascii="GHEA Grapalat" w:hAnsi="GHEA Grapalat" w:cs="GHEA Grapalat"/>
          <w:sz w:val="16"/>
        </w:rPr>
        <w:t>п</w:t>
      </w:r>
      <w:proofErr w:type="gramEnd"/>
      <w:r w:rsidR="005F25EF" w:rsidRPr="00F24462">
        <w:rPr>
          <w:rFonts w:ascii="GHEA Grapalat" w:hAnsi="GHEA Grapalat" w:cs="GHEA Grapalat"/>
          <w:sz w:val="16"/>
        </w:rPr>
        <w:t>олноеописаниетовара</w:t>
      </w:r>
      <w:proofErr w:type="spellEnd"/>
      <w:r w:rsidR="005F25EF" w:rsidRPr="00F24462">
        <w:rPr>
          <w:rFonts w:ascii="GHEA Grapalat" w:hAnsi="GHEA Grapalat"/>
          <w:sz w:val="16"/>
        </w:rPr>
        <w:t>)</w:t>
      </w:r>
      <w:r w:rsidR="00B82520" w:rsidRPr="00F24462">
        <w:rPr>
          <w:rFonts w:ascii="GHEA Grapalat" w:hAnsi="GHEA Grapalat"/>
          <w:sz w:val="16"/>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F24462">
        <w:rPr>
          <w:rStyle w:val="af6"/>
          <w:rFonts w:ascii="GHEA Grapalat" w:hAnsi="GHEA Grapalat" w:cs="Sylfaen"/>
          <w:sz w:val="16"/>
        </w:rPr>
        <w:footnoteReference w:customMarkFollows="1" w:id="2"/>
        <w:t>7</w:t>
      </w:r>
      <w:r w:rsidR="005F25EF" w:rsidRPr="00F24462">
        <w:rPr>
          <w:rFonts w:ascii="GHEA Grapalat" w:hAnsi="GHEA Grapalat" w:cs="Sylfaen"/>
          <w:sz w:val="16"/>
        </w:rPr>
        <w:t>:</w:t>
      </w:r>
    </w:p>
    <w:p w:rsidR="00B67CCD" w:rsidRPr="00F24462" w:rsidRDefault="001C668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lang w:val="hy-AM"/>
        </w:rPr>
        <w:t>3</w:t>
      </w:r>
      <w:r w:rsidR="0047117B" w:rsidRPr="00F24462">
        <w:rPr>
          <w:rFonts w:ascii="GHEA Grapalat" w:hAnsi="GHEA Grapalat"/>
          <w:sz w:val="16"/>
        </w:rPr>
        <w:t>)</w:t>
      </w:r>
      <w:r w:rsidR="00444026" w:rsidRPr="00F24462">
        <w:rPr>
          <w:rFonts w:ascii="GHEA Grapalat" w:hAnsi="GHEA Grapalat"/>
          <w:sz w:val="16"/>
        </w:rPr>
        <w:tab/>
      </w:r>
      <w:r w:rsidR="0047117B" w:rsidRPr="00F24462">
        <w:rPr>
          <w:rFonts w:ascii="GHEA Grapalat" w:hAnsi="GHEA Grapalat"/>
          <w:sz w:val="16"/>
        </w:rPr>
        <w:t>утвержденное им ценовое предложение;</w:t>
      </w:r>
    </w:p>
    <w:p w:rsidR="000845F6" w:rsidRPr="00F24462" w:rsidRDefault="005F25E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24462" w:rsidRDefault="005F25EF"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6</w:t>
      </w:r>
      <w:r w:rsidR="003E3FD0" w:rsidRPr="00F24462">
        <w:rPr>
          <w:rFonts w:ascii="GHEA Grapalat" w:hAnsi="GHEA Grapalat"/>
          <w:sz w:val="16"/>
        </w:rPr>
        <w:t>)</w:t>
      </w:r>
      <w:r w:rsidR="00333B85" w:rsidRPr="00F24462">
        <w:rPr>
          <w:rFonts w:ascii="GHEA Grapalat" w:hAnsi="GHEA Grapalat"/>
          <w:sz w:val="16"/>
        </w:rPr>
        <w:tab/>
      </w:r>
      <w:r w:rsidR="003E3FD0" w:rsidRPr="00F24462">
        <w:rPr>
          <w:rFonts w:ascii="GHEA Grapalat" w:hAnsi="GHEA Grapalat"/>
          <w:sz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При этом в случае участия в настоящей процедуре в порядке совместной деятельности (консорциумом) </w:t>
      </w:r>
    </w:p>
    <w:p w:rsidR="00721677" w:rsidRPr="00F24462" w:rsidRDefault="00721677" w:rsidP="00A1665E">
      <w:pPr>
        <w:jc w:val="both"/>
        <w:rPr>
          <w:rFonts w:ascii="GHEA Grapalat" w:hAnsi="GHEA Grapalat" w:cs="Sylfaen"/>
          <w:sz w:val="16"/>
          <w:szCs w:val="20"/>
        </w:rPr>
      </w:pPr>
      <w:r w:rsidRPr="00F24462">
        <w:rPr>
          <w:rFonts w:ascii="GHEA Grapalat" w:hAnsi="GHEA Grapalat" w:cs="Sylfaen"/>
          <w:sz w:val="16"/>
          <w:szCs w:val="20"/>
        </w:rPr>
        <w:t xml:space="preserve">  • ни одна из сторон договора о совместной деятельности не может подавать отдельную заявку на данную процедуру</w:t>
      </w:r>
      <w:r w:rsidR="006519EF" w:rsidRPr="00F24462">
        <w:rPr>
          <w:rFonts w:ascii="GHEA Grapalat" w:hAnsi="GHEA Grapalat" w:cs="Sylfaen"/>
          <w:sz w:val="16"/>
          <w:szCs w:val="20"/>
        </w:rPr>
        <w:t xml:space="preserve"> (на один и тот же лот)</w:t>
      </w:r>
      <w:r w:rsidRPr="00F24462">
        <w:rPr>
          <w:rFonts w:ascii="GHEA Grapalat" w:hAnsi="GHEA Grapalat" w:cs="Sylfaen"/>
          <w:sz w:val="16"/>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24462" w:rsidRDefault="00721677" w:rsidP="00A1665E">
      <w:pPr>
        <w:pStyle w:val="norm"/>
        <w:widowControl w:val="0"/>
        <w:spacing w:line="240" w:lineRule="auto"/>
        <w:ind w:firstLine="0"/>
        <w:rPr>
          <w:rFonts w:ascii="GHEA Grapalat" w:hAnsi="GHEA Grapalat" w:cs="Sylfaen"/>
          <w:sz w:val="16"/>
        </w:rPr>
      </w:pPr>
      <w:r w:rsidRPr="00F24462">
        <w:rPr>
          <w:rFonts w:ascii="GHEA Grapalat" w:hAnsi="GHEA Grapalat" w:cs="Sylfaen"/>
          <w:sz w:val="16"/>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24462" w:rsidRDefault="0049655D" w:rsidP="00A1665E">
      <w:pPr>
        <w:rPr>
          <w:rFonts w:ascii="GHEA Grapalat" w:hAnsi="GHEA Grapalat"/>
          <w:b/>
          <w:sz w:val="16"/>
          <w:szCs w:val="20"/>
        </w:rPr>
      </w:pPr>
    </w:p>
    <w:p w:rsidR="00A45946" w:rsidRPr="00F24462" w:rsidRDefault="00333B85" w:rsidP="00A1665E">
      <w:pPr>
        <w:widowControl w:val="0"/>
        <w:jc w:val="center"/>
        <w:rPr>
          <w:rFonts w:ascii="GHEA Grapalat" w:hAnsi="GHEA Grapalat" w:cs="Arial"/>
          <w:b/>
          <w:sz w:val="16"/>
          <w:szCs w:val="20"/>
        </w:rPr>
      </w:pPr>
      <w:r w:rsidRPr="00F24462">
        <w:rPr>
          <w:rFonts w:ascii="GHEA Grapalat" w:hAnsi="GHEA Grapalat"/>
          <w:b/>
          <w:sz w:val="16"/>
          <w:szCs w:val="20"/>
        </w:rPr>
        <w:t>5.</w:t>
      </w:r>
      <w:r w:rsidR="00C8055A" w:rsidRPr="00F24462">
        <w:rPr>
          <w:rFonts w:ascii="GHEA Grapalat" w:hAnsi="GHEA Grapalat"/>
          <w:b/>
          <w:sz w:val="16"/>
          <w:szCs w:val="20"/>
        </w:rPr>
        <w:t xml:space="preserve">ЦЕНОВОЕ ПРЕДЛОЖЕНИЕ ЗАЯВКИ </w:t>
      </w:r>
    </w:p>
    <w:p w:rsidR="00A45946" w:rsidRPr="00F24462" w:rsidRDefault="00C8055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5.1</w:t>
      </w:r>
      <w:r w:rsidR="00A34DFE" w:rsidRPr="00F24462">
        <w:rPr>
          <w:rFonts w:ascii="GHEA Grapalat" w:hAnsi="GHEA Grapalat"/>
          <w:sz w:val="16"/>
          <w:szCs w:val="20"/>
        </w:rPr>
        <w:t>.</w:t>
      </w:r>
      <w:r w:rsidR="00333B85" w:rsidRPr="00F24462">
        <w:rPr>
          <w:rFonts w:ascii="GHEA Grapalat" w:hAnsi="GHEA Grapalat"/>
          <w:sz w:val="16"/>
          <w:szCs w:val="20"/>
        </w:rPr>
        <w:tab/>
      </w:r>
      <w:r w:rsidRPr="00F24462">
        <w:rPr>
          <w:rFonts w:ascii="GHEA Grapalat" w:hAnsi="GHEA Grapalat"/>
          <w:sz w:val="16"/>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24462" w:rsidRDefault="00C8055A"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5.2.</w:t>
      </w:r>
      <w:r w:rsidR="00333B85" w:rsidRPr="00F24462">
        <w:rPr>
          <w:rFonts w:ascii="GHEA Grapalat" w:hAnsi="GHEA Grapalat"/>
          <w:sz w:val="16"/>
        </w:rPr>
        <w:tab/>
      </w:r>
      <w:r w:rsidRPr="00F24462">
        <w:rPr>
          <w:rFonts w:ascii="GHEA Grapalat" w:hAnsi="GHEA Grapalat"/>
          <w:sz w:val="16"/>
        </w:rPr>
        <w:t xml:space="preserve">Участник представляет ценовое предложение в форме расчета, состоящего из </w:t>
      </w:r>
      <w:proofErr w:type="gramStart"/>
      <w:r w:rsidRPr="00F24462">
        <w:rPr>
          <w:rFonts w:ascii="GHEA Grapalat" w:hAnsi="GHEA Grapalat"/>
          <w:sz w:val="16"/>
        </w:rPr>
        <w:t>обобщенных</w:t>
      </w:r>
      <w:proofErr w:type="gramEnd"/>
      <w:r w:rsidRPr="00F24462">
        <w:rPr>
          <w:rFonts w:ascii="GHEA Grapalat" w:hAnsi="GHEA Grapalat"/>
          <w:sz w:val="16"/>
        </w:rPr>
        <w:t xml:space="preserve"> </w:t>
      </w:r>
      <w:proofErr w:type="spellStart"/>
      <w:r w:rsidRPr="00F24462">
        <w:rPr>
          <w:rFonts w:ascii="GHEA Grapalat" w:hAnsi="GHEA Grapalat"/>
          <w:sz w:val="16"/>
        </w:rPr>
        <w:t>компонентов</w:t>
      </w:r>
      <w:r w:rsidR="00443317" w:rsidRPr="00F24462">
        <w:rPr>
          <w:rFonts w:ascii="GHEA Grapalat" w:hAnsi="GHEA Grapalat"/>
          <w:sz w:val="16"/>
        </w:rPr>
        <w:t>-стоимость</w:t>
      </w:r>
      <w:proofErr w:type="spellEnd"/>
      <w:r w:rsidR="00F677F1" w:rsidRPr="00F24462">
        <w:rPr>
          <w:rFonts w:ascii="GHEA Grapalat" w:hAnsi="GHEA Grapalat"/>
          <w:sz w:val="16"/>
        </w:rPr>
        <w:t xml:space="preserve"> (совокупность себестоимости и прогнозируемой прибыли) </w:t>
      </w:r>
      <w:r w:rsidRPr="00F24462">
        <w:rPr>
          <w:rFonts w:ascii="GHEA Grapalat" w:hAnsi="GHEA Grapalat"/>
          <w:sz w:val="16"/>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24462" w:rsidRDefault="00B95FE0" w:rsidP="00A1665E">
      <w:pPr>
        <w:pStyle w:val="norm"/>
        <w:widowControl w:val="0"/>
        <w:spacing w:line="240" w:lineRule="auto"/>
        <w:ind w:firstLine="567"/>
        <w:rPr>
          <w:rFonts w:ascii="GHEA Grapalat" w:hAnsi="GHEA Grapalat" w:cs="Sylfaen"/>
          <w:sz w:val="16"/>
        </w:rPr>
      </w:pPr>
      <w:r w:rsidRPr="00F24462">
        <w:rPr>
          <w:rFonts w:ascii="GHEA Grapalat" w:hAnsi="GHEA Grapalat"/>
          <w:sz w:val="16"/>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333B85" w:rsidRPr="00F24462">
        <w:rPr>
          <w:rFonts w:ascii="GHEA Grapalat" w:hAnsi="GHEA Grapalat"/>
          <w:sz w:val="16"/>
        </w:rPr>
        <w:tab/>
      </w:r>
      <w:r w:rsidRPr="00F24462">
        <w:rPr>
          <w:rFonts w:ascii="GHEA Grapalat" w:hAnsi="GHEA Grapalat"/>
          <w:sz w:val="16"/>
        </w:rPr>
        <w:t>графы "стоимость</w:t>
      </w:r>
      <w:proofErr w:type="gramStart"/>
      <w:r w:rsidR="00DF3688" w:rsidRPr="00F24462">
        <w:rPr>
          <w:rFonts w:ascii="GHEA Grapalat" w:hAnsi="GHEA Grapalat"/>
          <w:sz w:val="16"/>
        </w:rPr>
        <w:t>"</w:t>
      </w:r>
      <w:r w:rsidRPr="00F24462">
        <w:rPr>
          <w:rFonts w:ascii="GHEA Grapalat" w:hAnsi="GHEA Grapalat"/>
          <w:sz w:val="16"/>
        </w:rPr>
        <w:t>и</w:t>
      </w:r>
      <w:proofErr w:type="gramEnd"/>
      <w:r w:rsidRPr="00F24462">
        <w:rPr>
          <w:rFonts w:ascii="GHEA Grapalat" w:hAnsi="GHEA Grapalat"/>
          <w:sz w:val="16"/>
        </w:rPr>
        <w:t xml:space="preserve"> "налог на добавленную стоимость" </w:t>
      </w:r>
      <w:r w:rsidR="00F677F1" w:rsidRPr="00F24462">
        <w:rPr>
          <w:rFonts w:ascii="GHEA Grapalat" w:hAnsi="GHEA Grapalat"/>
          <w:sz w:val="16"/>
        </w:rPr>
        <w:t xml:space="preserve">ценового предложения </w:t>
      </w:r>
      <w:r w:rsidRPr="00F24462">
        <w:rPr>
          <w:rFonts w:ascii="GHEA Grapalat" w:hAnsi="GHEA Grapalat"/>
          <w:sz w:val="16"/>
        </w:rPr>
        <w:t>заполнены только цифрами, а графа "общая цена" — и прописью, и цифрами или только прописью.</w:t>
      </w:r>
    </w:p>
    <w:p w:rsidR="00B95FE0" w:rsidRPr="00F24462" w:rsidRDefault="00B95FE0"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б.</w:t>
      </w:r>
      <w:r w:rsidR="00333B85" w:rsidRPr="00F24462">
        <w:rPr>
          <w:rFonts w:ascii="GHEA Grapalat" w:hAnsi="GHEA Grapalat"/>
          <w:sz w:val="16"/>
        </w:rPr>
        <w:tab/>
      </w:r>
      <w:r w:rsidRPr="00F24462">
        <w:rPr>
          <w:rFonts w:ascii="GHEA Grapalat" w:hAnsi="GHEA Grapalat"/>
          <w:sz w:val="16"/>
        </w:rPr>
        <w:t xml:space="preserve">между суммами, указанными прописью или цифрами в графах </w:t>
      </w:r>
      <w:r w:rsidR="00A60D60" w:rsidRPr="00F24462">
        <w:rPr>
          <w:rFonts w:ascii="GHEA Grapalat" w:hAnsi="GHEA Grapalat"/>
          <w:sz w:val="16"/>
        </w:rPr>
        <w:t>"стоимость</w:t>
      </w:r>
      <w:proofErr w:type="gramStart"/>
      <w:r w:rsidR="00A60D60" w:rsidRPr="00F24462">
        <w:rPr>
          <w:rFonts w:ascii="GHEA Grapalat" w:hAnsi="GHEA Grapalat"/>
          <w:sz w:val="16"/>
        </w:rPr>
        <w:t>"</w:t>
      </w:r>
      <w:r w:rsidRPr="00F24462">
        <w:rPr>
          <w:rFonts w:ascii="GHEA Grapalat" w:hAnsi="GHEA Grapalat"/>
          <w:sz w:val="16"/>
        </w:rPr>
        <w:t>и</w:t>
      </w:r>
      <w:proofErr w:type="gramEnd"/>
      <w:r w:rsidRPr="00F24462">
        <w:rPr>
          <w:rFonts w:ascii="GHEA Grapalat" w:hAnsi="GHEA Grapalat"/>
          <w:sz w:val="16"/>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24462" w:rsidRDefault="00B95FE0"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в.</w:t>
      </w:r>
      <w:r w:rsidR="00333B85" w:rsidRPr="00F24462">
        <w:rPr>
          <w:rFonts w:ascii="GHEA Grapalat" w:hAnsi="GHEA Grapalat"/>
          <w:sz w:val="16"/>
        </w:rPr>
        <w:tab/>
      </w:r>
      <w:r w:rsidRPr="00F24462">
        <w:rPr>
          <w:rFonts w:ascii="GHEA Grapalat" w:hAnsi="GHEA Grapalat"/>
          <w:sz w:val="16"/>
        </w:rPr>
        <w:t>номер лота в ценовом предложении указан неверно, однако наименование предмета закупки заполнено правильно.</w:t>
      </w:r>
    </w:p>
    <w:p w:rsidR="00B9778A" w:rsidRPr="00F24462" w:rsidRDefault="00B9778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г. стоимость, налог на добавленную стоимость и общая сумма</w:t>
      </w:r>
      <w:r w:rsidR="00910938" w:rsidRPr="00F24462">
        <w:rPr>
          <w:rFonts w:ascii="GHEA Grapalat" w:hAnsi="GHEA Grapalat"/>
          <w:sz w:val="16"/>
        </w:rPr>
        <w:t xml:space="preserve"> ценового предложения</w:t>
      </w:r>
      <w:r w:rsidRPr="00F24462">
        <w:rPr>
          <w:rFonts w:ascii="GHEA Grapalat" w:hAnsi="GHEA Grapalat"/>
          <w:sz w:val="16"/>
        </w:rPr>
        <w:t xml:space="preserve">, указанные в графах </w:t>
      </w:r>
      <w:r w:rsidR="00207490" w:rsidRPr="00F24462">
        <w:rPr>
          <w:rFonts w:ascii="GHEA Grapalat" w:hAnsi="GHEA Grapalat"/>
          <w:sz w:val="16"/>
        </w:rPr>
        <w:t>прописью</w:t>
      </w:r>
      <w:r w:rsidRPr="00F24462">
        <w:rPr>
          <w:rFonts w:ascii="GHEA Grapalat" w:hAnsi="GHEA Grapalat"/>
          <w:sz w:val="16"/>
        </w:rPr>
        <w:t xml:space="preserve"> или цифрами, округлены до пяти десятых-до целого числа ниже, а пять десятых и </w:t>
      </w:r>
      <w:proofErr w:type="spellStart"/>
      <w:r w:rsidRPr="00F24462">
        <w:rPr>
          <w:rFonts w:ascii="GHEA Grapalat" w:hAnsi="GHEA Grapalat"/>
          <w:sz w:val="16"/>
        </w:rPr>
        <w:t>более-до</w:t>
      </w:r>
      <w:proofErr w:type="spellEnd"/>
      <w:r w:rsidRPr="00F24462">
        <w:rPr>
          <w:rFonts w:ascii="GHEA Grapalat" w:hAnsi="GHEA Grapalat"/>
          <w:sz w:val="16"/>
        </w:rPr>
        <w:t xml:space="preserve"> целого числа выше</w:t>
      </w:r>
      <w:r w:rsidR="00A14685" w:rsidRPr="00F24462">
        <w:rPr>
          <w:rFonts w:ascii="GHEA Grapalat" w:hAnsi="GHEA Grapalat"/>
          <w:sz w:val="16"/>
        </w:rPr>
        <w:t xml:space="preserve">, </w:t>
      </w:r>
    </w:p>
    <w:p w:rsidR="00AE1E38" w:rsidRPr="00F24462" w:rsidRDefault="00A14685"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 xml:space="preserve">д. в графах стоимость и налог на добавленную стоимость </w:t>
      </w:r>
      <w:r w:rsidR="008730A8" w:rsidRPr="00F24462">
        <w:rPr>
          <w:rFonts w:ascii="GHEA Grapalat" w:hAnsi="GHEA Grapalat"/>
          <w:sz w:val="16"/>
        </w:rPr>
        <w:t xml:space="preserve">ценового предложения </w:t>
      </w:r>
      <w:r w:rsidRPr="00F24462">
        <w:rPr>
          <w:rFonts w:ascii="GHEA Grapalat" w:hAnsi="GHEA Grapalat"/>
          <w:sz w:val="16"/>
        </w:rPr>
        <w:t xml:space="preserve">суммы заполнены как цифрами, так и </w:t>
      </w:r>
      <w:r w:rsidR="008730A8" w:rsidRPr="00F24462">
        <w:rPr>
          <w:rFonts w:ascii="GHEA Grapalat" w:hAnsi="GHEA Grapalat"/>
          <w:sz w:val="16"/>
        </w:rPr>
        <w:t>прописью</w:t>
      </w:r>
      <w:r w:rsidRPr="00F24462">
        <w:rPr>
          <w:rFonts w:ascii="GHEA Grapalat" w:hAnsi="GHEA Grapalat"/>
          <w:sz w:val="16"/>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24462">
        <w:rPr>
          <w:rFonts w:ascii="GHEA Grapalat" w:hAnsi="GHEA Grapalat"/>
          <w:sz w:val="16"/>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proofErr w:type="gramStart"/>
      <w:r w:rsidR="00AE1E38" w:rsidRPr="00F24462">
        <w:rPr>
          <w:rFonts w:ascii="GHEA Grapalat" w:hAnsi="GHEA Grapalat"/>
          <w:sz w:val="16"/>
        </w:rPr>
        <w:t>"и</w:t>
      </w:r>
      <w:proofErr w:type="gramEnd"/>
      <w:r w:rsidR="00AE1E38" w:rsidRPr="00F24462">
        <w:rPr>
          <w:rFonts w:ascii="GHEA Grapalat" w:hAnsi="GHEA Grapalat"/>
          <w:sz w:val="16"/>
        </w:rPr>
        <w:t xml:space="preserve"> "налог на добавленную стоимость".</w:t>
      </w:r>
    </w:p>
    <w:p w:rsidR="0048059F" w:rsidRPr="00F24462" w:rsidRDefault="0048059F" w:rsidP="00A1665E">
      <w:pPr>
        <w:pStyle w:val="norm"/>
        <w:widowControl w:val="0"/>
        <w:tabs>
          <w:tab w:val="left" w:pos="1134"/>
        </w:tabs>
        <w:spacing w:line="240" w:lineRule="auto"/>
        <w:ind w:firstLine="567"/>
        <w:rPr>
          <w:rFonts w:ascii="GHEA Grapalat" w:hAnsi="GHEA Grapalat" w:cs="Sylfaen"/>
          <w:sz w:val="16"/>
        </w:rPr>
      </w:pPr>
      <w:proofErr w:type="gramStart"/>
      <w:r w:rsidRPr="00F24462">
        <w:rPr>
          <w:rFonts w:ascii="GHEA Grapalat" w:hAnsi="GHEA Grapalat"/>
          <w:sz w:val="16"/>
        </w:rPr>
        <w:lastRenderedPageBreak/>
        <w:t>е. в суммах, заполненных буквами в графах ценового пред</w:t>
      </w:r>
      <w:r w:rsidR="00413595" w:rsidRPr="00F24462">
        <w:rPr>
          <w:rFonts w:ascii="GHEA Grapalat" w:hAnsi="GHEA Grapalat"/>
          <w:sz w:val="16"/>
        </w:rPr>
        <w:t xml:space="preserve">ложения, </w:t>
      </w:r>
      <w:proofErr w:type="spellStart"/>
      <w:r w:rsidR="00413595" w:rsidRPr="00F24462">
        <w:rPr>
          <w:rFonts w:ascii="GHEA Grapalat" w:hAnsi="GHEA Grapalat"/>
          <w:sz w:val="16"/>
        </w:rPr>
        <w:t>лумы</w:t>
      </w:r>
      <w:proofErr w:type="spellEnd"/>
      <w:r w:rsidR="00413595" w:rsidRPr="00F24462">
        <w:rPr>
          <w:rFonts w:ascii="GHEA Grapalat" w:hAnsi="GHEA Grapalat"/>
          <w:sz w:val="16"/>
        </w:rPr>
        <w:t xml:space="preserve"> указаны в цифрах.</w:t>
      </w:r>
      <w:proofErr w:type="gramEnd"/>
    </w:p>
    <w:p w:rsidR="00A45946" w:rsidRPr="00F24462" w:rsidRDefault="00C8055A"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5.3</w:t>
      </w:r>
      <w:r w:rsidR="00A34DFE" w:rsidRPr="00F24462">
        <w:rPr>
          <w:rFonts w:ascii="GHEA Grapalat" w:hAnsi="GHEA Grapalat"/>
          <w:sz w:val="16"/>
        </w:rPr>
        <w:t>.</w:t>
      </w:r>
      <w:r w:rsidR="00333B85" w:rsidRPr="00F24462">
        <w:rPr>
          <w:rFonts w:ascii="GHEA Grapalat" w:hAnsi="GHEA Grapalat"/>
          <w:sz w:val="16"/>
        </w:rPr>
        <w:tab/>
      </w:r>
      <w:r w:rsidRPr="00F24462">
        <w:rPr>
          <w:rFonts w:ascii="GHEA Grapalat" w:hAnsi="GHEA Grapalat"/>
          <w:sz w:val="16"/>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24462" w:rsidRDefault="00096865" w:rsidP="00A1665E">
      <w:pPr>
        <w:pStyle w:val="23"/>
        <w:widowControl w:val="0"/>
        <w:spacing w:line="240" w:lineRule="auto"/>
        <w:ind w:firstLine="567"/>
        <w:rPr>
          <w:rFonts w:ascii="GHEA Grapalat" w:hAnsi="GHEA Grapalat"/>
          <w:sz w:val="16"/>
        </w:rPr>
      </w:pPr>
    </w:p>
    <w:p w:rsidR="00096865" w:rsidRPr="00F24462" w:rsidRDefault="00220C7C"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6. СРОК ДЕЙСТВИЯ ЗАЯВКИ, </w:t>
      </w:r>
      <w:r w:rsidR="00294F67" w:rsidRPr="00F24462">
        <w:rPr>
          <w:rFonts w:ascii="GHEA Grapalat" w:hAnsi="GHEA Grapalat"/>
          <w:b/>
          <w:sz w:val="16"/>
          <w:szCs w:val="20"/>
        </w:rPr>
        <w:br/>
      </w:r>
      <w:r w:rsidRPr="00F24462">
        <w:rPr>
          <w:rFonts w:ascii="GHEA Grapalat" w:hAnsi="GHEA Grapalat"/>
          <w:b/>
          <w:sz w:val="16"/>
          <w:szCs w:val="20"/>
        </w:rPr>
        <w:t>ПОРЯДОК ВНЕСЕНИЯ ИЗМЕНЕНИЙ В ЗАЯВКИ</w:t>
      </w:r>
      <w:r w:rsidR="00955A1E" w:rsidRPr="00F24462">
        <w:rPr>
          <w:rFonts w:ascii="GHEA Grapalat" w:hAnsi="GHEA Grapalat"/>
          <w:b/>
          <w:sz w:val="16"/>
          <w:szCs w:val="20"/>
        </w:rPr>
        <w:t>И ИХ ОТЗЫВА</w:t>
      </w:r>
    </w:p>
    <w:p w:rsidR="00096865" w:rsidRPr="00F24462" w:rsidRDefault="00220C7C" w:rsidP="00A1665E">
      <w:pPr>
        <w:pStyle w:val="a3"/>
        <w:widowControl w:val="0"/>
        <w:tabs>
          <w:tab w:val="left" w:pos="1134"/>
        </w:tabs>
        <w:spacing w:line="240" w:lineRule="auto"/>
        <w:ind w:firstLine="567"/>
        <w:rPr>
          <w:rFonts w:ascii="GHEA Grapalat" w:hAnsi="GHEA Grapalat"/>
          <w:i w:val="0"/>
          <w:sz w:val="16"/>
        </w:rPr>
      </w:pPr>
      <w:r w:rsidRPr="00F24462">
        <w:rPr>
          <w:rFonts w:ascii="GHEA Grapalat" w:hAnsi="GHEA Grapalat"/>
          <w:i w:val="0"/>
          <w:sz w:val="16"/>
        </w:rPr>
        <w:t>6.1</w:t>
      </w:r>
      <w:r w:rsidR="00A34DFE" w:rsidRPr="00F24462">
        <w:rPr>
          <w:rFonts w:ascii="GHEA Grapalat" w:hAnsi="GHEA Grapalat"/>
          <w:i w:val="0"/>
          <w:sz w:val="16"/>
        </w:rPr>
        <w:t>.</w:t>
      </w:r>
      <w:r w:rsidR="00294F67" w:rsidRPr="00F24462">
        <w:rPr>
          <w:rFonts w:ascii="GHEA Grapalat" w:hAnsi="GHEA Grapalat"/>
          <w:i w:val="0"/>
          <w:sz w:val="16"/>
        </w:rPr>
        <w:tab/>
      </w:r>
      <w:r w:rsidRPr="00F24462">
        <w:rPr>
          <w:rFonts w:ascii="GHEA Grapalat" w:hAnsi="GHEA Grapalat"/>
          <w:i w:val="0"/>
          <w:sz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24462" w:rsidRDefault="00220C7C"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6.2</w:t>
      </w:r>
      <w:r w:rsidR="00A34DFE" w:rsidRPr="00F24462">
        <w:rPr>
          <w:rFonts w:ascii="GHEA Grapalat" w:hAnsi="GHEA Grapalat"/>
          <w:i w:val="0"/>
          <w:sz w:val="16"/>
        </w:rPr>
        <w:t>.</w:t>
      </w:r>
      <w:r w:rsidR="008E6E51" w:rsidRPr="00F24462">
        <w:rPr>
          <w:rFonts w:ascii="GHEA Grapalat" w:hAnsi="GHEA Grapalat"/>
          <w:i w:val="0"/>
          <w:sz w:val="16"/>
        </w:rPr>
        <w:tab/>
      </w:r>
      <w:r w:rsidRPr="00F24462">
        <w:rPr>
          <w:rFonts w:ascii="GHEA Grapalat" w:hAnsi="GHEA Grapalat"/>
          <w:i w:val="0"/>
          <w:sz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24462" w:rsidRDefault="00FA0E41" w:rsidP="00A1665E">
      <w:pPr>
        <w:widowControl w:val="0"/>
        <w:ind w:firstLine="567"/>
        <w:jc w:val="center"/>
        <w:rPr>
          <w:rFonts w:ascii="GHEA Grapalat" w:hAnsi="GHEA Grapalat"/>
          <w:b/>
          <w:sz w:val="16"/>
          <w:szCs w:val="20"/>
        </w:rPr>
      </w:pPr>
    </w:p>
    <w:p w:rsidR="00096865" w:rsidRPr="00F24462" w:rsidRDefault="000D701E" w:rsidP="00A1665E">
      <w:pPr>
        <w:widowControl w:val="0"/>
        <w:jc w:val="center"/>
        <w:rPr>
          <w:rFonts w:ascii="GHEA Grapalat" w:hAnsi="GHEA Grapalat"/>
          <w:b/>
          <w:sz w:val="16"/>
          <w:szCs w:val="20"/>
        </w:rPr>
      </w:pPr>
      <w:r w:rsidRPr="00F24462">
        <w:rPr>
          <w:rFonts w:ascii="GHEA Grapalat" w:hAnsi="GHEA Grapalat"/>
          <w:b/>
          <w:sz w:val="16"/>
          <w:szCs w:val="20"/>
        </w:rPr>
        <w:t xml:space="preserve">7. ОБЕСПЕЧЕНИЕ ЗАЯВКИ </w:t>
      </w:r>
    </w:p>
    <w:p w:rsidR="007A3EE6"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7.1.</w:t>
      </w:r>
      <w:r w:rsidR="00A34DFE" w:rsidRPr="00F24462">
        <w:rPr>
          <w:rFonts w:ascii="GHEA Grapalat" w:hAnsi="GHEA Grapalat"/>
          <w:sz w:val="16"/>
          <w:szCs w:val="20"/>
        </w:rPr>
        <w:tab/>
      </w:r>
      <w:r w:rsidRPr="00F24462">
        <w:rPr>
          <w:rFonts w:ascii="GHEA Grapalat" w:hAnsi="GHEA Grapalat"/>
          <w:sz w:val="16"/>
          <w:szCs w:val="20"/>
        </w:rPr>
        <w:t>Участник заявкой в порядке, установленном настоящим Приглашением, представляет обеспечение заявки</w:t>
      </w:r>
      <w:r w:rsidR="00681F45" w:rsidRPr="00F24462">
        <w:rPr>
          <w:rFonts w:ascii="GHEA Grapalat" w:hAnsi="GHEA Grapalat"/>
          <w:sz w:val="16"/>
          <w:szCs w:val="20"/>
        </w:rPr>
        <w:t>.</w:t>
      </w:r>
    </w:p>
    <w:p w:rsidR="00903898" w:rsidRPr="00F24462" w:rsidRDefault="00771C0F" w:rsidP="00A1665E">
      <w:pPr>
        <w:widowControl w:val="0"/>
        <w:ind w:firstLine="567"/>
        <w:jc w:val="both"/>
        <w:rPr>
          <w:rFonts w:ascii="GHEA Grapalat" w:hAnsi="GHEA Grapalat" w:cs="Sylfaen"/>
          <w:sz w:val="16"/>
          <w:szCs w:val="20"/>
        </w:rPr>
      </w:pPr>
      <w:r w:rsidRPr="00F24462">
        <w:rPr>
          <w:rFonts w:ascii="GHEA Grapalat" w:hAnsi="GHEA Grapalat"/>
          <w:sz w:val="16"/>
          <w:szCs w:val="20"/>
        </w:rPr>
        <w:t>Обеспечение заявки представляется в виде банковской гарантии</w:t>
      </w:r>
      <w:r w:rsidR="008463FB" w:rsidRPr="00F24462">
        <w:rPr>
          <w:rFonts w:ascii="GHEA Grapalat" w:hAnsi="GHEA Grapalat"/>
          <w:sz w:val="16"/>
          <w:szCs w:val="20"/>
        </w:rPr>
        <w:t xml:space="preserve"> (Приложение 3)</w:t>
      </w:r>
      <w:r w:rsidRPr="00F24462">
        <w:rPr>
          <w:rFonts w:ascii="GHEA Grapalat" w:hAnsi="GHEA Grapalat"/>
          <w:sz w:val="16"/>
          <w:szCs w:val="20"/>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F24462" w:rsidRDefault="001578D4"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F24462">
        <w:rPr>
          <w:rFonts w:ascii="GHEA Grapalat" w:hAnsi="GHEA Grapalat"/>
          <w:sz w:val="16"/>
          <w:szCs w:val="20"/>
        </w:rPr>
        <w:t>возврату</w:t>
      </w:r>
      <w:proofErr w:type="gramEnd"/>
      <w:r w:rsidRPr="00F24462">
        <w:rPr>
          <w:rFonts w:ascii="GHEA Grapalat" w:hAnsi="GHEA Grapalat"/>
          <w:sz w:val="16"/>
          <w:szCs w:val="20"/>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F24462" w:rsidRDefault="0028319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7.2.</w:t>
      </w:r>
      <w:r w:rsidR="003A6791" w:rsidRPr="00F24462">
        <w:rPr>
          <w:rFonts w:ascii="GHEA Grapalat" w:hAnsi="GHEA Grapalat"/>
          <w:sz w:val="16"/>
          <w:szCs w:val="20"/>
        </w:rPr>
        <w:tab/>
      </w:r>
      <w:r w:rsidRPr="00F24462">
        <w:rPr>
          <w:rFonts w:ascii="GHEA Grapalat" w:hAnsi="GHEA Grapalat"/>
          <w:sz w:val="16"/>
          <w:szCs w:val="20"/>
        </w:rPr>
        <w:t>При организации проце</w:t>
      </w:r>
      <w:r w:rsidR="00681F45" w:rsidRPr="00F24462">
        <w:rPr>
          <w:rFonts w:ascii="GHEA Grapalat" w:hAnsi="GHEA Grapalat"/>
          <w:sz w:val="16"/>
          <w:szCs w:val="20"/>
        </w:rPr>
        <w:t>дуры закупки по лотам:</w:t>
      </w:r>
    </w:p>
    <w:p w:rsidR="00DC5C67" w:rsidRPr="00F24462" w:rsidRDefault="000A7528" w:rsidP="00A1665E">
      <w:pPr>
        <w:widowControl w:val="0"/>
        <w:tabs>
          <w:tab w:val="left" w:pos="1134"/>
        </w:tabs>
        <w:ind w:firstLine="567"/>
        <w:jc w:val="both"/>
        <w:rPr>
          <w:rFonts w:ascii="GHEA Grapalat" w:hAnsi="GHEA Grapalat"/>
          <w:sz w:val="16"/>
          <w:szCs w:val="20"/>
          <w:lang w:val="hy-AM"/>
        </w:rPr>
      </w:pPr>
      <w:r w:rsidRPr="00F24462">
        <w:rPr>
          <w:rFonts w:ascii="GHEA Grapalat" w:hAnsi="GHEA Grapalat"/>
          <w:sz w:val="16"/>
          <w:szCs w:val="20"/>
        </w:rPr>
        <w:t>а.</w:t>
      </w:r>
      <w:r w:rsidR="003A6791"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F24462">
        <w:rPr>
          <w:rFonts w:ascii="Courier New" w:hAnsi="Courier New" w:cs="Courier New"/>
          <w:sz w:val="16"/>
          <w:szCs w:val="20"/>
          <w:lang w:val="en-US"/>
        </w:rPr>
        <w:t> </w:t>
      </w:r>
      <w:r w:rsidRPr="00F24462">
        <w:rPr>
          <w:rFonts w:ascii="GHEA Grapalat" w:hAnsi="GHEA Grapalat"/>
          <w:sz w:val="16"/>
          <w:szCs w:val="20"/>
        </w:rPr>
        <w:t xml:space="preserve">случае представления </w:t>
      </w:r>
      <w:r w:rsidR="00293C7D" w:rsidRPr="00F24462">
        <w:rPr>
          <w:rFonts w:ascii="GHEA Grapalat" w:hAnsi="GHEA Grapalat"/>
          <w:sz w:val="16"/>
          <w:szCs w:val="20"/>
        </w:rPr>
        <w:t xml:space="preserve">одного </w:t>
      </w:r>
      <w:r w:rsidRPr="00F24462">
        <w:rPr>
          <w:rFonts w:ascii="GHEA Grapalat" w:hAnsi="GHEA Grapalat"/>
          <w:sz w:val="16"/>
          <w:szCs w:val="20"/>
        </w:rPr>
        <w:t>обеспечения заявки, его сумма исчисляется в отношении общей суммы ценовых предложений по</w:t>
      </w:r>
      <w:r w:rsidR="003A6791" w:rsidRPr="00F24462">
        <w:rPr>
          <w:rFonts w:ascii="Courier New" w:hAnsi="Courier New" w:cs="Courier New"/>
          <w:sz w:val="16"/>
          <w:szCs w:val="20"/>
          <w:lang w:val="en-US"/>
        </w:rPr>
        <w:t> </w:t>
      </w:r>
      <w:r w:rsidRPr="00F24462">
        <w:rPr>
          <w:rFonts w:ascii="GHEA Grapalat" w:hAnsi="GHEA Grapalat"/>
          <w:sz w:val="16"/>
          <w:szCs w:val="20"/>
        </w:rPr>
        <w:t xml:space="preserve">представленным лотам. </w:t>
      </w:r>
    </w:p>
    <w:p w:rsidR="00C35487" w:rsidRPr="00F24462" w:rsidRDefault="000A7528" w:rsidP="00A1665E">
      <w:pPr>
        <w:widowControl w:val="0"/>
        <w:tabs>
          <w:tab w:val="left" w:pos="1134"/>
        </w:tabs>
        <w:ind w:firstLine="567"/>
        <w:jc w:val="both"/>
        <w:rPr>
          <w:rFonts w:ascii="GHEA Grapalat" w:hAnsi="GHEA Grapalat"/>
          <w:sz w:val="16"/>
          <w:szCs w:val="20"/>
        </w:rPr>
      </w:pPr>
      <w:proofErr w:type="gramStart"/>
      <w:r w:rsidRPr="00F24462">
        <w:rPr>
          <w:rFonts w:ascii="GHEA Grapalat" w:hAnsi="GHEA Grapalat"/>
          <w:sz w:val="16"/>
          <w:szCs w:val="20"/>
        </w:rPr>
        <w:t>б</w:t>
      </w:r>
      <w:proofErr w:type="gramEnd"/>
      <w:r w:rsidRPr="00F24462">
        <w:rPr>
          <w:rFonts w:ascii="GHEA Grapalat" w:hAnsi="GHEA Grapalat"/>
          <w:sz w:val="16"/>
          <w:szCs w:val="20"/>
        </w:rPr>
        <w:t>.</w:t>
      </w:r>
      <w:r w:rsidR="00E70FC4" w:rsidRPr="00F24462">
        <w:rPr>
          <w:rFonts w:ascii="GHEA Grapalat" w:hAnsi="GHEA Grapalat"/>
          <w:sz w:val="16"/>
          <w:szCs w:val="20"/>
        </w:rPr>
        <w:tab/>
      </w:r>
      <w:r w:rsidR="004834BA" w:rsidRPr="00F24462">
        <w:rPr>
          <w:rFonts w:ascii="GHEA Grapalat" w:hAnsi="GHEA Grapalat"/>
          <w:sz w:val="16"/>
          <w:szCs w:val="20"/>
        </w:rPr>
        <w:t xml:space="preserve">если </w:t>
      </w:r>
      <w:r w:rsidRPr="00F24462">
        <w:rPr>
          <w:rFonts w:ascii="GHEA Grapalat" w:hAnsi="GHEA Grapalat"/>
          <w:sz w:val="16"/>
          <w:szCs w:val="20"/>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7.3.</w:t>
      </w:r>
      <w:r w:rsidR="00E70FC4" w:rsidRPr="00F24462">
        <w:rPr>
          <w:rFonts w:ascii="GHEA Grapalat" w:hAnsi="GHEA Grapalat"/>
          <w:sz w:val="16"/>
          <w:szCs w:val="20"/>
        </w:rPr>
        <w:tab/>
      </w:r>
      <w:r w:rsidRPr="00F24462">
        <w:rPr>
          <w:rFonts w:ascii="GHEA Grapalat" w:hAnsi="GHEA Grapalat"/>
          <w:sz w:val="16"/>
          <w:szCs w:val="20"/>
        </w:rPr>
        <w:t>Участник выплачивает обеспечение заявки, если он:</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E70FC4" w:rsidRPr="00F24462">
        <w:rPr>
          <w:rFonts w:ascii="GHEA Grapalat" w:hAnsi="GHEA Grapalat"/>
          <w:sz w:val="16"/>
          <w:szCs w:val="20"/>
        </w:rPr>
        <w:tab/>
      </w:r>
      <w:proofErr w:type="gramStart"/>
      <w:r w:rsidRPr="00F24462">
        <w:rPr>
          <w:rFonts w:ascii="GHEA Grapalat" w:hAnsi="GHEA Grapalat"/>
          <w:sz w:val="16"/>
          <w:szCs w:val="20"/>
        </w:rPr>
        <w:t>объявлен</w:t>
      </w:r>
      <w:proofErr w:type="gramEnd"/>
      <w:r w:rsidRPr="00F24462">
        <w:rPr>
          <w:rFonts w:ascii="GHEA Grapalat" w:hAnsi="GHEA Grapalat"/>
          <w:sz w:val="16"/>
          <w:szCs w:val="20"/>
        </w:rPr>
        <w:t xml:space="preserve"> отобранным участником, но отказывается от заключения договора либо лишается права на его заключение;</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E70FC4" w:rsidRPr="00F24462">
        <w:rPr>
          <w:rFonts w:ascii="GHEA Grapalat" w:hAnsi="GHEA Grapalat"/>
          <w:sz w:val="16"/>
          <w:szCs w:val="20"/>
        </w:rPr>
        <w:tab/>
      </w:r>
      <w:r w:rsidRPr="00F24462">
        <w:rPr>
          <w:rFonts w:ascii="GHEA Grapalat" w:hAnsi="GHEA Grapalat"/>
          <w:sz w:val="16"/>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E70FC4" w:rsidRPr="00F24462">
        <w:rPr>
          <w:rFonts w:ascii="GHEA Grapalat" w:hAnsi="GHEA Grapalat"/>
          <w:sz w:val="16"/>
          <w:szCs w:val="20"/>
        </w:rPr>
        <w:tab/>
      </w:r>
      <w:r w:rsidRPr="00F24462">
        <w:rPr>
          <w:rFonts w:ascii="GHEA Grapalat" w:hAnsi="GHEA Grapalat"/>
          <w:sz w:val="16"/>
          <w:szCs w:val="20"/>
        </w:rPr>
        <w:t>после вскрытия заявок отказался от дальнейшего</w:t>
      </w:r>
      <w:r w:rsidR="00681F45" w:rsidRPr="00F24462">
        <w:rPr>
          <w:rFonts w:ascii="GHEA Grapalat" w:hAnsi="GHEA Grapalat"/>
          <w:sz w:val="16"/>
          <w:szCs w:val="20"/>
        </w:rPr>
        <w:t xml:space="preserve"> участия в настоящей процедуре.</w:t>
      </w:r>
    </w:p>
    <w:p w:rsidR="00A42E71" w:rsidRPr="00F24462" w:rsidRDefault="0028319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7.4.</w:t>
      </w:r>
      <w:r w:rsidR="00E70FC4" w:rsidRPr="00F24462">
        <w:rPr>
          <w:rFonts w:ascii="GHEA Grapalat" w:hAnsi="GHEA Grapalat"/>
          <w:sz w:val="16"/>
          <w:szCs w:val="20"/>
        </w:rPr>
        <w:tab/>
      </w:r>
      <w:r w:rsidRPr="00F24462">
        <w:rPr>
          <w:rFonts w:ascii="GHEA Grapalat" w:hAnsi="GHEA Grapalat"/>
          <w:sz w:val="16"/>
          <w:szCs w:val="20"/>
        </w:rPr>
        <w:t>Обеспечение заявки должно быть действительно в течение 90</w:t>
      </w:r>
      <w:r w:rsidR="008E3C53" w:rsidRPr="00F24462">
        <w:rPr>
          <w:rFonts w:ascii="Courier New" w:hAnsi="Courier New" w:cs="Courier New"/>
          <w:sz w:val="16"/>
          <w:szCs w:val="20"/>
        </w:rPr>
        <w:t> </w:t>
      </w:r>
      <w:r w:rsidRPr="00F24462">
        <w:rPr>
          <w:rFonts w:ascii="GHEA Grapalat" w:hAnsi="GHEA Grapalat"/>
          <w:sz w:val="16"/>
          <w:szCs w:val="20"/>
        </w:rPr>
        <w:t xml:space="preserve">(девяноста) </w:t>
      </w:r>
      <w:r w:rsidR="00F80761" w:rsidRPr="00F24462">
        <w:rPr>
          <w:rFonts w:ascii="GHEA Grapalat" w:hAnsi="GHEA Grapalat"/>
          <w:sz w:val="16"/>
          <w:szCs w:val="20"/>
        </w:rPr>
        <w:t xml:space="preserve">рабочих </w:t>
      </w:r>
      <w:r w:rsidRPr="00F24462">
        <w:rPr>
          <w:rFonts w:ascii="GHEA Grapalat" w:hAnsi="GHEA Grapalat"/>
          <w:sz w:val="16"/>
          <w:szCs w:val="20"/>
        </w:rPr>
        <w:t xml:space="preserve">дней со дня подачи заявки. Обеспечение заявки подлежит </w:t>
      </w:r>
      <w:proofErr w:type="gramStart"/>
      <w:r w:rsidRPr="00F24462">
        <w:rPr>
          <w:rFonts w:ascii="GHEA Grapalat" w:hAnsi="GHEA Grapalat"/>
          <w:sz w:val="16"/>
          <w:szCs w:val="20"/>
        </w:rPr>
        <w:t>возврату</w:t>
      </w:r>
      <w:proofErr w:type="gramEnd"/>
      <w:r w:rsidRPr="00F24462">
        <w:rPr>
          <w:rFonts w:ascii="GHEA Grapalat" w:hAnsi="GHEA Grapalat"/>
          <w:sz w:val="16"/>
          <w:szCs w:val="20"/>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F24462">
        <w:rPr>
          <w:rFonts w:ascii="GHEA Grapalat" w:hAnsi="GHEA Grapalat"/>
          <w:sz w:val="16"/>
          <w:szCs w:val="20"/>
        </w:rPr>
        <w:t>части 1 настоящего Приглашения.</w:t>
      </w:r>
    </w:p>
    <w:p w:rsidR="002626F7" w:rsidRPr="00F24462" w:rsidRDefault="002626F7" w:rsidP="00A1665E">
      <w:pPr>
        <w:rPr>
          <w:rFonts w:ascii="GHEA Grapalat" w:hAnsi="GHEA Grapalat" w:cs="Sylfaen"/>
          <w:sz w:val="16"/>
          <w:szCs w:val="20"/>
        </w:rPr>
      </w:pPr>
    </w:p>
    <w:p w:rsidR="00096865" w:rsidRDefault="00E70FC4" w:rsidP="00A1665E">
      <w:pPr>
        <w:widowControl w:val="0"/>
        <w:jc w:val="center"/>
        <w:rPr>
          <w:rFonts w:ascii="GHEA Grapalat" w:hAnsi="GHEA Grapalat"/>
          <w:b/>
          <w:sz w:val="16"/>
          <w:szCs w:val="20"/>
        </w:rPr>
      </w:pPr>
      <w:r w:rsidRPr="00F24462">
        <w:rPr>
          <w:rFonts w:ascii="GHEA Grapalat" w:hAnsi="GHEA Grapalat"/>
          <w:b/>
          <w:sz w:val="16"/>
          <w:szCs w:val="20"/>
        </w:rPr>
        <w:t xml:space="preserve">8.ВСКРЫТИЕ, ОЦЕНКА ЗАЯВОК И </w:t>
      </w:r>
      <w:r w:rsidR="008E3C53" w:rsidRPr="00F24462">
        <w:rPr>
          <w:rFonts w:ascii="GHEA Grapalat" w:hAnsi="GHEA Grapalat"/>
          <w:b/>
          <w:sz w:val="16"/>
          <w:szCs w:val="20"/>
        </w:rPr>
        <w:br/>
      </w:r>
      <w:r w:rsidR="00807178" w:rsidRPr="00F24462">
        <w:rPr>
          <w:rFonts w:ascii="GHEA Grapalat" w:hAnsi="GHEA Grapalat"/>
          <w:b/>
          <w:sz w:val="16"/>
          <w:szCs w:val="20"/>
        </w:rPr>
        <w:t xml:space="preserve">ПОДВЕДЕНИЕ ИТОГОВ </w:t>
      </w:r>
    </w:p>
    <w:p w:rsidR="007906F4" w:rsidRPr="00F24462" w:rsidRDefault="007906F4" w:rsidP="00A1665E">
      <w:pPr>
        <w:widowControl w:val="0"/>
        <w:jc w:val="center"/>
        <w:rPr>
          <w:rFonts w:ascii="GHEA Grapalat" w:hAnsi="GHEA Grapalat"/>
          <w:b/>
          <w:sz w:val="16"/>
          <w:szCs w:val="20"/>
        </w:rPr>
      </w:pPr>
    </w:p>
    <w:p w:rsidR="00096865" w:rsidRPr="00F24462" w:rsidRDefault="00FD2748" w:rsidP="00A1665E">
      <w:pPr>
        <w:pStyle w:val="23"/>
        <w:widowControl w:val="0"/>
        <w:tabs>
          <w:tab w:val="left" w:pos="1134"/>
        </w:tabs>
        <w:spacing w:line="240" w:lineRule="auto"/>
        <w:ind w:firstLine="567"/>
        <w:rPr>
          <w:rFonts w:ascii="GHEA Grapalat" w:hAnsi="GHEA Grapalat" w:cs="Tahoma"/>
          <w:sz w:val="16"/>
        </w:rPr>
      </w:pPr>
      <w:r w:rsidRPr="00F24462">
        <w:rPr>
          <w:rFonts w:ascii="GHEA Grapalat" w:hAnsi="GHEA Grapalat"/>
          <w:sz w:val="16"/>
        </w:rPr>
        <w:t>8.1</w:t>
      </w:r>
      <w:r w:rsidR="00D07367" w:rsidRPr="00F24462">
        <w:rPr>
          <w:rFonts w:ascii="GHEA Grapalat" w:hAnsi="GHEA Grapalat"/>
          <w:sz w:val="16"/>
        </w:rPr>
        <w:t>.</w:t>
      </w:r>
      <w:r w:rsidR="00D07367" w:rsidRPr="00F24462">
        <w:rPr>
          <w:rFonts w:ascii="GHEA Grapalat" w:hAnsi="GHEA Grapalat"/>
          <w:sz w:val="16"/>
        </w:rPr>
        <w:tab/>
      </w:r>
      <w:r w:rsidRPr="00F24462">
        <w:rPr>
          <w:rFonts w:ascii="GHEA Grapalat" w:hAnsi="GHEA Grapalat"/>
          <w:sz w:val="16"/>
        </w:rPr>
        <w:t xml:space="preserve">Вскрытие заявок произойдет на </w:t>
      </w:r>
      <w:r w:rsidR="004C5A2D" w:rsidRPr="00F24462">
        <w:rPr>
          <w:rFonts w:ascii="GHEA Grapalat" w:hAnsi="GHEA Grapalat"/>
          <w:sz w:val="16"/>
          <w:lang w:val="hy-AM"/>
        </w:rPr>
        <w:t>7</w:t>
      </w:r>
      <w:r w:rsidRPr="00F24462">
        <w:rPr>
          <w:rFonts w:ascii="GHEA Grapalat" w:hAnsi="GHEA Grapalat"/>
          <w:sz w:val="16"/>
        </w:rPr>
        <w:t>-</w:t>
      </w:r>
      <w:proofErr w:type="spellStart"/>
      <w:r w:rsidRPr="00F24462">
        <w:rPr>
          <w:rFonts w:ascii="GHEA Grapalat" w:hAnsi="GHEA Grapalat"/>
          <w:sz w:val="16"/>
        </w:rPr>
        <w:t>ый</w:t>
      </w:r>
      <w:proofErr w:type="spellEnd"/>
      <w:r w:rsidRPr="00F24462">
        <w:rPr>
          <w:rFonts w:ascii="GHEA Grapalat" w:hAnsi="GHEA Grapalat"/>
          <w:sz w:val="16"/>
        </w:rPr>
        <w:t xml:space="preserve"> день в </w:t>
      </w:r>
      <w:r w:rsidR="00C31144">
        <w:rPr>
          <w:rFonts w:ascii="GHEA Grapalat" w:hAnsi="GHEA Grapalat"/>
          <w:sz w:val="16"/>
          <w:lang w:val="hy-AM"/>
        </w:rPr>
        <w:t>1</w:t>
      </w:r>
      <w:r w:rsidR="00C31144" w:rsidRPr="00C31144">
        <w:rPr>
          <w:rFonts w:ascii="GHEA Grapalat" w:hAnsi="GHEA Grapalat"/>
          <w:sz w:val="16"/>
        </w:rPr>
        <w:t>1</w:t>
      </w:r>
      <w:r w:rsidR="009428FB">
        <w:rPr>
          <w:rFonts w:ascii="GHEA Grapalat" w:hAnsi="GHEA Grapalat"/>
          <w:sz w:val="16"/>
          <w:lang w:val="hy-AM"/>
        </w:rPr>
        <w:t xml:space="preserve">։00 </w:t>
      </w:r>
      <w:r w:rsidRPr="00F24462">
        <w:rPr>
          <w:rFonts w:ascii="GHEA Grapalat" w:hAnsi="GHEA Grapalat"/>
          <w:sz w:val="16"/>
        </w:rPr>
        <w:t xml:space="preserve"> со дня опубликования в </w:t>
      </w:r>
      <w:r w:rsidR="00CE35E7" w:rsidRPr="00F24462">
        <w:rPr>
          <w:rFonts w:ascii="GHEA Grapalat" w:hAnsi="GHEA Grapalat"/>
          <w:sz w:val="16"/>
        </w:rPr>
        <w:t>бюллетене</w:t>
      </w:r>
      <w:r w:rsidRPr="00F24462">
        <w:rPr>
          <w:rFonts w:ascii="GHEA Grapalat" w:hAnsi="GHEA Grapalat"/>
          <w:sz w:val="16"/>
        </w:rPr>
        <w:t xml:space="preserve"> объявления и приглашения на настоящую процедуру. </w:t>
      </w:r>
    </w:p>
    <w:p w:rsidR="00C64E56" w:rsidRPr="00F24462" w:rsidRDefault="009B6D58" w:rsidP="00A1665E">
      <w:pPr>
        <w:widowControl w:val="0"/>
        <w:ind w:firstLine="567"/>
        <w:jc w:val="both"/>
        <w:rPr>
          <w:rFonts w:ascii="GHEA Grapalat" w:hAnsi="GHEA Grapalat"/>
          <w:sz w:val="16"/>
          <w:szCs w:val="20"/>
        </w:rPr>
      </w:pPr>
      <w:r w:rsidRPr="00F24462">
        <w:rPr>
          <w:rFonts w:ascii="GHEA Grapalat" w:hAnsi="GHEA Grapalat"/>
          <w:sz w:val="16"/>
          <w:szCs w:val="20"/>
        </w:rPr>
        <w:t>На заседании по вскрытию</w:t>
      </w:r>
      <w:r w:rsidR="001F2926" w:rsidRPr="00F24462">
        <w:rPr>
          <w:rFonts w:ascii="GHEA Grapalat" w:hAnsi="GHEA Grapalat"/>
          <w:sz w:val="16"/>
          <w:szCs w:val="20"/>
        </w:rPr>
        <w:t xml:space="preserve"> и оценке</w:t>
      </w:r>
      <w:r w:rsidRPr="00F24462">
        <w:rPr>
          <w:rFonts w:ascii="GHEA Grapalat" w:hAnsi="GHEA Grapalat"/>
          <w:sz w:val="16"/>
          <w:szCs w:val="20"/>
        </w:rPr>
        <w:t xml:space="preserve"> заявок</w:t>
      </w:r>
      <w:r w:rsidR="00C64E56" w:rsidRPr="00F24462">
        <w:rPr>
          <w:rFonts w:ascii="GHEA Grapalat" w:hAnsi="GHEA Grapalat"/>
          <w:sz w:val="16"/>
          <w:szCs w:val="20"/>
        </w:rPr>
        <w:t>:</w:t>
      </w:r>
    </w:p>
    <w:p w:rsidR="00576D5D" w:rsidRPr="00F24462" w:rsidRDefault="00576D5D" w:rsidP="00A1665E">
      <w:pPr>
        <w:widowControl w:val="0"/>
        <w:ind w:firstLine="567"/>
        <w:jc w:val="both"/>
        <w:rPr>
          <w:rFonts w:ascii="GHEA Grapalat" w:hAnsi="GHEA Grapalat"/>
          <w:sz w:val="16"/>
          <w:szCs w:val="20"/>
        </w:rPr>
      </w:pPr>
      <w:proofErr w:type="gramStart"/>
      <w:r w:rsidRPr="00F24462">
        <w:rPr>
          <w:rFonts w:ascii="GHEA Grapalat" w:hAnsi="GHEA Grapalat"/>
          <w:sz w:val="16"/>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24462">
        <w:rPr>
          <w:rFonts w:ascii="GHEA Grapalat" w:hAnsi="GHEA Grapalat"/>
          <w:sz w:val="16"/>
          <w:szCs w:val="20"/>
        </w:rPr>
        <w:t>;</w:t>
      </w:r>
      <w:proofErr w:type="gramEnd"/>
    </w:p>
    <w:p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24462" w:rsidRDefault="00576D5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Pr="00F24462">
        <w:rPr>
          <w:rFonts w:ascii="GHEA Grapalat" w:hAnsi="GHEA Grapalat"/>
          <w:sz w:val="16"/>
          <w:szCs w:val="20"/>
        </w:rPr>
        <w:tab/>
        <w:t xml:space="preserve">соответствие составления и </w:t>
      </w:r>
      <w:proofErr w:type="gramStart"/>
      <w:r w:rsidRPr="00F24462">
        <w:rPr>
          <w:rFonts w:ascii="GHEA Grapalat" w:hAnsi="GHEA Grapalat"/>
          <w:sz w:val="16"/>
          <w:szCs w:val="20"/>
        </w:rPr>
        <w:t>подачи</w:t>
      </w:r>
      <w:proofErr w:type="gramEnd"/>
      <w:r w:rsidRPr="00F24462">
        <w:rPr>
          <w:rFonts w:ascii="GHEA Grapalat" w:hAnsi="GHEA Grapalat"/>
          <w:sz w:val="16"/>
          <w:szCs w:val="20"/>
        </w:rPr>
        <w:t xml:space="preserve"> содержащих заявки конвертов установленному порядку и вскрывает заявки, оцененные как соответствующие;</w:t>
      </w:r>
    </w:p>
    <w:p w:rsidR="00576D5D" w:rsidRPr="00F24462" w:rsidRDefault="00576D5D" w:rsidP="00A1665E">
      <w:pPr>
        <w:widowControl w:val="0"/>
        <w:tabs>
          <w:tab w:val="left" w:pos="1134"/>
        </w:tabs>
        <w:ind w:firstLine="567"/>
        <w:jc w:val="both"/>
        <w:rPr>
          <w:rFonts w:ascii="GHEA Grapalat" w:hAnsi="GHEA Grapalat"/>
          <w:sz w:val="16"/>
          <w:szCs w:val="20"/>
        </w:rPr>
      </w:pPr>
      <w:proofErr w:type="gramStart"/>
      <w:r w:rsidRPr="00F24462">
        <w:rPr>
          <w:rFonts w:ascii="GHEA Grapalat" w:hAnsi="GHEA Grapalat"/>
          <w:sz w:val="16"/>
          <w:szCs w:val="20"/>
        </w:rPr>
        <w:t>б</w:t>
      </w:r>
      <w:proofErr w:type="gramEnd"/>
      <w:r w:rsidRPr="00F24462">
        <w:rPr>
          <w:rFonts w:ascii="GHEA Grapalat" w:hAnsi="GHEA Grapalat"/>
          <w:sz w:val="16"/>
          <w:szCs w:val="20"/>
        </w:rPr>
        <w:t>.</w:t>
      </w:r>
      <w:r w:rsidRPr="00F24462">
        <w:rPr>
          <w:rFonts w:ascii="GHEA Grapalat" w:hAnsi="GHEA Grapalat"/>
          <w:sz w:val="16"/>
          <w:szCs w:val="20"/>
        </w:rPr>
        <w:tab/>
      </w:r>
      <w:r w:rsidRPr="00F24462">
        <w:rPr>
          <w:rFonts w:ascii="GHEA Grapalat" w:hAnsi="GHEA Grapalat"/>
          <w:spacing w:val="-6"/>
          <w:sz w:val="16"/>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F24462">
        <w:rPr>
          <w:rFonts w:ascii="GHEA Grapalat" w:hAnsi="GHEA Grapalat"/>
          <w:sz w:val="16"/>
          <w:szCs w:val="20"/>
        </w:rPr>
        <w:t xml:space="preserve"> реквизитам;</w:t>
      </w:r>
    </w:p>
    <w:p w:rsidR="00576D5D" w:rsidRPr="00F24462" w:rsidRDefault="00576D5D"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24462" w:rsidRDefault="00FD274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8.2.</w:t>
      </w:r>
      <w:r w:rsidR="00D07367" w:rsidRPr="00F24462">
        <w:rPr>
          <w:rFonts w:ascii="GHEA Grapalat" w:hAnsi="GHEA Grapalat"/>
          <w:sz w:val="16"/>
          <w:szCs w:val="20"/>
        </w:rPr>
        <w:tab/>
      </w:r>
      <w:r w:rsidRPr="00F24462">
        <w:rPr>
          <w:rFonts w:ascii="GHEA Grapalat" w:hAnsi="GHEA Grapalat"/>
          <w:sz w:val="16"/>
          <w:szCs w:val="20"/>
        </w:rPr>
        <w:t xml:space="preserve">Заявки оцениваются в порядке, установленном настоящим приглашением. </w:t>
      </w:r>
    </w:p>
    <w:p w:rsidR="002A665D" w:rsidRPr="00F24462" w:rsidRDefault="00CF34DE" w:rsidP="00A1665E">
      <w:pPr>
        <w:widowControl w:val="0"/>
        <w:ind w:firstLine="567"/>
        <w:jc w:val="both"/>
        <w:rPr>
          <w:rFonts w:ascii="GHEA Grapalat" w:hAnsi="GHEA Grapalat"/>
          <w:sz w:val="16"/>
          <w:szCs w:val="20"/>
        </w:rPr>
      </w:pPr>
      <w:r w:rsidRPr="00F24462">
        <w:rPr>
          <w:rFonts w:ascii="GHEA Grapalat" w:hAnsi="GHEA Grapalat"/>
          <w:sz w:val="16"/>
          <w:szCs w:val="20"/>
        </w:rPr>
        <w:t>Е</w:t>
      </w:r>
      <w:r w:rsidR="00CA7C54" w:rsidRPr="00F24462">
        <w:rPr>
          <w:rFonts w:ascii="GHEA Grapalat" w:hAnsi="GHEA Grapalat"/>
          <w:sz w:val="16"/>
          <w:szCs w:val="20"/>
        </w:rPr>
        <w:t xml:space="preserve">сли количество лотов </w:t>
      </w:r>
      <w:r w:rsidR="00D42D33" w:rsidRPr="00F24462">
        <w:rPr>
          <w:rFonts w:ascii="GHEA Grapalat" w:hAnsi="GHEA Grapalat"/>
          <w:sz w:val="16"/>
          <w:szCs w:val="20"/>
        </w:rPr>
        <w:t xml:space="preserve">в </w:t>
      </w:r>
      <w:r w:rsidR="00CA7C54" w:rsidRPr="00F24462">
        <w:rPr>
          <w:rFonts w:ascii="GHEA Grapalat" w:hAnsi="GHEA Grapalat"/>
          <w:sz w:val="16"/>
          <w:szCs w:val="20"/>
        </w:rPr>
        <w:t>процедур</w:t>
      </w:r>
      <w:r w:rsidR="00D42D33" w:rsidRPr="00F24462">
        <w:rPr>
          <w:rFonts w:ascii="GHEA Grapalat" w:hAnsi="GHEA Grapalat"/>
          <w:sz w:val="16"/>
          <w:szCs w:val="20"/>
        </w:rPr>
        <w:t>е</w:t>
      </w:r>
      <w:r w:rsidR="00CA7C54" w:rsidRPr="00F24462">
        <w:rPr>
          <w:rFonts w:ascii="GHEA Grapalat" w:hAnsi="GHEA Grapalat"/>
          <w:sz w:val="16"/>
          <w:szCs w:val="20"/>
        </w:rPr>
        <w:t xml:space="preserve"> закупок не превышает </w:t>
      </w:r>
      <w:proofErr w:type="spellStart"/>
      <w:r w:rsidR="00CA7C54" w:rsidRPr="00F24462">
        <w:rPr>
          <w:rFonts w:ascii="GHEA Grapalat" w:hAnsi="GHEA Grapalat"/>
          <w:sz w:val="16"/>
          <w:szCs w:val="20"/>
        </w:rPr>
        <w:t>семдесять</w:t>
      </w:r>
      <w:proofErr w:type="spellEnd"/>
      <w:r w:rsidR="00CA7C54" w:rsidRPr="00F24462">
        <w:rPr>
          <w:rFonts w:ascii="GHEA Grapalat" w:hAnsi="GHEA Grapalat"/>
          <w:sz w:val="16"/>
          <w:szCs w:val="20"/>
        </w:rPr>
        <w:t xml:space="preserve"> пять</w:t>
      </w:r>
      <w:r w:rsidRPr="00F24462">
        <w:rPr>
          <w:rFonts w:ascii="GHEA Grapalat" w:hAnsi="GHEA Grapalat"/>
          <w:sz w:val="16"/>
          <w:szCs w:val="20"/>
        </w:rPr>
        <w:t xml:space="preserve"> лото</w:t>
      </w:r>
      <w:proofErr w:type="gramStart"/>
      <w:r w:rsidRPr="00F24462">
        <w:rPr>
          <w:rFonts w:ascii="GHEA Grapalat" w:hAnsi="GHEA Grapalat"/>
          <w:sz w:val="16"/>
          <w:szCs w:val="20"/>
        </w:rPr>
        <w:t>в</w:t>
      </w:r>
      <w:r w:rsidR="00CA7C54" w:rsidRPr="00F24462">
        <w:rPr>
          <w:rFonts w:ascii="GHEA Grapalat" w:hAnsi="GHEA Grapalat"/>
          <w:sz w:val="16"/>
          <w:szCs w:val="20"/>
        </w:rPr>
        <w:t>-</w:t>
      </w:r>
      <w:proofErr w:type="gramEnd"/>
      <w:r w:rsidR="00CA7C54" w:rsidRPr="00F24462">
        <w:rPr>
          <w:rFonts w:ascii="GHEA Grapalat" w:hAnsi="GHEA Grapalat"/>
          <w:sz w:val="16"/>
          <w:szCs w:val="20"/>
        </w:rPr>
        <w:t xml:space="preserve"> оценка </w:t>
      </w:r>
      <w:r w:rsidR="009A796C" w:rsidRPr="00F24462">
        <w:rPr>
          <w:rFonts w:ascii="GHEA Grapalat" w:hAnsi="GHEA Grapalat"/>
          <w:sz w:val="16"/>
          <w:szCs w:val="20"/>
        </w:rPr>
        <w:t xml:space="preserve">заявок осуществляется в течение </w:t>
      </w:r>
      <w:r w:rsidR="00CA7C54" w:rsidRPr="00F24462">
        <w:rPr>
          <w:rFonts w:ascii="GHEA Grapalat" w:hAnsi="GHEA Grapalat"/>
          <w:sz w:val="16"/>
          <w:szCs w:val="20"/>
        </w:rPr>
        <w:t xml:space="preserve">десяти </w:t>
      </w:r>
      <w:r w:rsidR="009A796C" w:rsidRPr="00F24462">
        <w:rPr>
          <w:rFonts w:ascii="GHEA Grapalat" w:hAnsi="GHEA Grapalat"/>
          <w:sz w:val="16"/>
          <w:szCs w:val="20"/>
        </w:rPr>
        <w:t>рабочих дней со дня истечения окончательного срока их подачи, а</w:t>
      </w:r>
      <w:r w:rsidR="00CA7C54" w:rsidRPr="00F24462">
        <w:rPr>
          <w:rFonts w:ascii="GHEA Grapalat" w:hAnsi="GHEA Grapalat"/>
          <w:sz w:val="16"/>
          <w:szCs w:val="20"/>
        </w:rPr>
        <w:t xml:space="preserve"> при превышении-</w:t>
      </w:r>
      <w:r w:rsidR="009A796C" w:rsidRPr="00F24462">
        <w:rPr>
          <w:rFonts w:ascii="GHEA Grapalat" w:hAnsi="GHEA Grapalat"/>
          <w:sz w:val="16"/>
          <w:szCs w:val="20"/>
        </w:rPr>
        <w:t xml:space="preserve"> в течение </w:t>
      </w:r>
      <w:r w:rsidR="00CA7C54" w:rsidRPr="00F24462">
        <w:rPr>
          <w:rFonts w:ascii="GHEA Grapalat" w:hAnsi="GHEA Grapalat"/>
          <w:sz w:val="16"/>
          <w:szCs w:val="20"/>
        </w:rPr>
        <w:t xml:space="preserve">пятнадцати </w:t>
      </w:r>
      <w:r w:rsidR="009A796C" w:rsidRPr="00F24462">
        <w:rPr>
          <w:rFonts w:ascii="GHEA Grapalat" w:hAnsi="GHEA Grapalat"/>
          <w:sz w:val="16"/>
          <w:szCs w:val="20"/>
        </w:rPr>
        <w:t>рабочих дней.</w:t>
      </w:r>
    </w:p>
    <w:p w:rsidR="00ED6836" w:rsidRPr="00F24462" w:rsidRDefault="00745561" w:rsidP="00A1665E">
      <w:pPr>
        <w:widowControl w:val="0"/>
        <w:ind w:firstLine="567"/>
        <w:jc w:val="both"/>
        <w:rPr>
          <w:rFonts w:ascii="GHEA Grapalat" w:hAnsi="GHEA Grapalat" w:cs="Sylfaen"/>
          <w:sz w:val="16"/>
          <w:szCs w:val="20"/>
        </w:rPr>
      </w:pPr>
      <w:r w:rsidRPr="00F24462">
        <w:rPr>
          <w:rFonts w:ascii="GHEA Grapalat" w:hAnsi="GHEA Grapalat"/>
          <w:sz w:val="16"/>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F24462">
        <w:rPr>
          <w:rFonts w:ascii="GHEA Grapalat" w:hAnsi="GHEA Grapalat"/>
          <w:sz w:val="16"/>
          <w:szCs w:val="20"/>
        </w:rPr>
        <w:t>,</w:t>
      </w:r>
      <w:proofErr w:type="gramEnd"/>
      <w:r w:rsidRPr="00F24462">
        <w:rPr>
          <w:rFonts w:ascii="GHEA Grapalat" w:hAnsi="GHEA Grapalat"/>
          <w:sz w:val="16"/>
          <w:szCs w:val="20"/>
        </w:rPr>
        <w:t xml:space="preserve"> на заседании по вскрытию</w:t>
      </w:r>
      <w:r w:rsidR="00550A62" w:rsidRPr="00F24462">
        <w:rPr>
          <w:rFonts w:ascii="GHEA Grapalat" w:hAnsi="GHEA Grapalat"/>
          <w:sz w:val="16"/>
          <w:szCs w:val="20"/>
        </w:rPr>
        <w:t xml:space="preserve"> и оценке </w:t>
      </w:r>
      <w:r w:rsidRPr="00F24462">
        <w:rPr>
          <w:rFonts w:ascii="GHEA Grapalat" w:hAnsi="GHEA Grapalat"/>
          <w:sz w:val="16"/>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F24462">
        <w:rPr>
          <w:rFonts w:ascii="GHEA Grapalat" w:hAnsi="GHEA Grapalat"/>
          <w:sz w:val="16"/>
          <w:szCs w:val="20"/>
        </w:rPr>
        <w:t>, за исключением случая, установленного пунктом 8.9 части 1 настоящего приглашения</w:t>
      </w:r>
      <w:r w:rsidRPr="00F24462">
        <w:rPr>
          <w:rFonts w:ascii="GHEA Grapalat" w:hAnsi="GHEA Grapalat"/>
          <w:sz w:val="16"/>
          <w:szCs w:val="20"/>
        </w:rPr>
        <w:t>.</w:t>
      </w:r>
    </w:p>
    <w:p w:rsidR="00B514E8" w:rsidRPr="00F24462" w:rsidRDefault="00FD2748"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4C3E56" w:rsidRPr="00F24462">
        <w:rPr>
          <w:rFonts w:ascii="GHEA Grapalat" w:hAnsi="GHEA Grapalat"/>
          <w:sz w:val="16"/>
        </w:rPr>
        <w:t>3</w:t>
      </w:r>
      <w:r w:rsidR="00D07367" w:rsidRPr="00F24462">
        <w:rPr>
          <w:rFonts w:ascii="GHEA Grapalat" w:hAnsi="GHEA Grapalat"/>
          <w:sz w:val="16"/>
        </w:rPr>
        <w:t>.</w:t>
      </w:r>
      <w:r w:rsidR="00D07367" w:rsidRPr="00F24462">
        <w:rPr>
          <w:rFonts w:ascii="GHEA Grapalat" w:hAnsi="GHEA Grapalat"/>
          <w:sz w:val="16"/>
        </w:rPr>
        <w:tab/>
      </w:r>
      <w:proofErr w:type="gramStart"/>
      <w:r w:rsidR="00D22CBB" w:rsidRPr="00F24462">
        <w:rPr>
          <w:rFonts w:ascii="GHEA Grapalat" w:hAnsi="GHEA Grapalat"/>
          <w:sz w:val="16"/>
        </w:rPr>
        <w:t>Отобранный</w:t>
      </w:r>
      <w:proofErr w:type="gramEnd"/>
      <w:r w:rsidR="00D22CBB" w:rsidRPr="00F24462">
        <w:rPr>
          <w:rFonts w:ascii="GHEA Grapalat" w:hAnsi="GHEA Grapalat"/>
          <w:sz w:val="16"/>
        </w:rPr>
        <w:t xml:space="preserve"> </w:t>
      </w:r>
      <w:proofErr w:type="spellStart"/>
      <w:r w:rsidR="00D22CBB" w:rsidRPr="00F24462">
        <w:rPr>
          <w:rFonts w:ascii="GHEA Grapalat" w:hAnsi="GHEA Grapalat"/>
          <w:sz w:val="16"/>
        </w:rPr>
        <w:t>у</w:t>
      </w:r>
      <w:r w:rsidRPr="00F24462">
        <w:rPr>
          <w:rFonts w:ascii="GHEA Grapalat" w:hAnsi="GHEA Grapalat"/>
          <w:sz w:val="16"/>
        </w:rPr>
        <w:t>частникопределяется</w:t>
      </w:r>
      <w:proofErr w:type="spellEnd"/>
      <w:r w:rsidRPr="00F24462">
        <w:rPr>
          <w:rFonts w:ascii="GHEA Grapalat" w:hAnsi="GHEA Grapalat"/>
          <w:sz w:val="16"/>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24462">
        <w:rPr>
          <w:rFonts w:ascii="GHEA Grapalat" w:hAnsi="GHEA Grapalat"/>
          <w:sz w:val="16"/>
        </w:rPr>
        <w:t>отобранного</w:t>
      </w:r>
      <w:r w:rsidR="0066621D" w:rsidRPr="00F24462">
        <w:rPr>
          <w:rFonts w:ascii="GHEA Grapalat" w:hAnsi="GHEA Grapalat"/>
          <w:sz w:val="16"/>
        </w:rPr>
        <w:t xml:space="preserve"> участника</w:t>
      </w:r>
      <w:r w:rsidR="009A0BDF" w:rsidRPr="00F24462">
        <w:rPr>
          <w:rFonts w:ascii="GHEA Grapalat" w:hAnsi="GHEA Grapalat"/>
          <w:sz w:val="16"/>
        </w:rPr>
        <w:t xml:space="preserve"> и </w:t>
      </w:r>
      <w:r w:rsidRPr="00F24462">
        <w:rPr>
          <w:rFonts w:ascii="GHEA Grapalat" w:hAnsi="GHEA Grapalat"/>
          <w:sz w:val="16"/>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24462">
        <w:rPr>
          <w:rFonts w:ascii="GHEA Grapalat" w:hAnsi="GHEA Grapalat"/>
          <w:sz w:val="16"/>
        </w:rPr>
        <w:t>.</w:t>
      </w:r>
    </w:p>
    <w:p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4C3E56" w:rsidRPr="00F24462">
        <w:rPr>
          <w:rFonts w:ascii="GHEA Grapalat" w:hAnsi="GHEA Grapalat"/>
          <w:i w:val="0"/>
          <w:sz w:val="16"/>
        </w:rPr>
        <w:t>4</w:t>
      </w:r>
      <w:r w:rsidR="00644850"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24462">
        <w:rPr>
          <w:rFonts w:ascii="GHEA Grapalat" w:hAnsi="GHEA Grapalat"/>
          <w:i w:val="0"/>
          <w:sz w:val="16"/>
        </w:rPr>
        <w:t>драмом</w:t>
      </w:r>
      <w:proofErr w:type="spellEnd"/>
      <w:r w:rsidRPr="00F24462">
        <w:rPr>
          <w:rFonts w:ascii="GHEA Grapalat" w:hAnsi="GHEA Grapalat"/>
          <w:i w:val="0"/>
          <w:sz w:val="16"/>
        </w:rPr>
        <w:t xml:space="preserve"> Республики Армения по </w:t>
      </w:r>
      <w:r w:rsidRPr="00F24462">
        <w:rPr>
          <w:rFonts w:ascii="GHEA Grapalat" w:hAnsi="GHEA Grapalat"/>
          <w:i w:val="0"/>
          <w:sz w:val="16"/>
        </w:rPr>
        <w:lastRenderedPageBreak/>
        <w:t xml:space="preserve">курсу </w:t>
      </w:r>
      <w:r w:rsidR="004C5A2D" w:rsidRPr="00F24462">
        <w:rPr>
          <w:rFonts w:ascii="GHEA Grapalat" w:hAnsi="GHEA Grapalat"/>
          <w:i w:val="0"/>
          <w:sz w:val="16"/>
        </w:rPr>
        <w:t xml:space="preserve"> утвержденному Центральным банком Армении на день открытия.</w:t>
      </w:r>
      <w:r w:rsidR="00A01157" w:rsidRPr="00F24462">
        <w:rPr>
          <w:rFonts w:ascii="GHEA Grapalat" w:hAnsi="GHEA Grapalat"/>
          <w:i w:val="0"/>
          <w:sz w:val="16"/>
        </w:rPr>
        <w:t>.</w:t>
      </w:r>
    </w:p>
    <w:p w:rsidR="00096865" w:rsidRPr="00F24462" w:rsidRDefault="00FD274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8.</w:t>
      </w:r>
      <w:r w:rsidR="00D31874" w:rsidRPr="00F24462">
        <w:rPr>
          <w:rFonts w:ascii="GHEA Grapalat" w:hAnsi="GHEA Grapalat"/>
          <w:i w:val="0"/>
          <w:sz w:val="16"/>
        </w:rPr>
        <w:t>5</w:t>
      </w:r>
      <w:r w:rsidRPr="00F24462">
        <w:rPr>
          <w:rFonts w:ascii="GHEA Grapalat" w:hAnsi="GHEA Grapalat"/>
          <w:i w:val="0"/>
          <w:sz w:val="16"/>
        </w:rPr>
        <w:t>.</w:t>
      </w:r>
      <w:r w:rsidR="00644850" w:rsidRPr="00F24462">
        <w:rPr>
          <w:rFonts w:ascii="GHEA Grapalat" w:hAnsi="GHEA Grapalat"/>
          <w:i w:val="0"/>
          <w:sz w:val="16"/>
        </w:rPr>
        <w:tab/>
      </w:r>
      <w:r w:rsidRPr="00F24462">
        <w:rPr>
          <w:rFonts w:ascii="GHEA Grapalat" w:hAnsi="GHEA Grapalat"/>
          <w:i w:val="0"/>
          <w:sz w:val="16"/>
        </w:rPr>
        <w:t>Переговоры между комиссией, заказчиком и участниками запрещаются, за исключением случаев,</w:t>
      </w:r>
    </w:p>
    <w:p w:rsidR="00096865" w:rsidRPr="00F24462" w:rsidRDefault="00096865" w:rsidP="00A1665E">
      <w:pPr>
        <w:pStyle w:val="a3"/>
        <w:widowControl w:val="0"/>
        <w:tabs>
          <w:tab w:val="left" w:pos="1134"/>
        </w:tabs>
        <w:spacing w:line="240" w:lineRule="auto"/>
        <w:ind w:firstLine="567"/>
        <w:rPr>
          <w:rFonts w:ascii="GHEA Grapalat" w:hAnsi="GHEA Grapalat" w:cs="Sylfaen"/>
          <w:i w:val="0"/>
          <w:sz w:val="16"/>
        </w:rPr>
      </w:pPr>
      <w:proofErr w:type="gramStart"/>
      <w:r w:rsidRPr="00F24462">
        <w:rPr>
          <w:rFonts w:ascii="GHEA Grapalat" w:hAnsi="GHEA Grapalat"/>
          <w:i w:val="0"/>
          <w:sz w:val="16"/>
        </w:rPr>
        <w:t>1)</w:t>
      </w:r>
      <w:r w:rsidR="00644850" w:rsidRPr="00F24462">
        <w:rPr>
          <w:rFonts w:ascii="GHEA Grapalat" w:hAnsi="GHEA Grapalat"/>
          <w:i w:val="0"/>
          <w:sz w:val="16"/>
        </w:rPr>
        <w:tab/>
      </w:r>
      <w:r w:rsidRPr="00F24462">
        <w:rPr>
          <w:rFonts w:ascii="GHEA Grapalat" w:hAnsi="GHEA Grapalat"/>
          <w:i w:val="0"/>
          <w:sz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F24462">
        <w:rPr>
          <w:rFonts w:ascii="Courier New" w:hAnsi="Courier New" w:cs="Courier New"/>
          <w:i w:val="0"/>
          <w:sz w:val="16"/>
          <w:lang w:val="en-US"/>
        </w:rPr>
        <w:t> </w:t>
      </w:r>
      <w:r w:rsidRPr="00F24462">
        <w:rPr>
          <w:rFonts w:ascii="GHEA Grapalat" w:hAnsi="GHEA Grapalat"/>
          <w:i w:val="0"/>
          <w:sz w:val="16"/>
        </w:rPr>
        <w:t xml:space="preserve">1 настоящего приглашения для осуществления этой закупки или закупка осуществляется на основании части 6 статьи 15 </w:t>
      </w:r>
      <w:proofErr w:type="spellStart"/>
      <w:r w:rsidRPr="00F24462">
        <w:rPr>
          <w:rFonts w:ascii="GHEA Grapalat" w:hAnsi="GHEA Grapalat"/>
          <w:i w:val="0"/>
          <w:sz w:val="16"/>
        </w:rPr>
        <w:t>Закона</w:t>
      </w:r>
      <w:proofErr w:type="gramStart"/>
      <w:r w:rsidRPr="00F24462">
        <w:rPr>
          <w:rFonts w:ascii="GHEA Grapalat" w:hAnsi="GHEA Grapalat"/>
          <w:i w:val="0"/>
          <w:sz w:val="16"/>
        </w:rPr>
        <w:t>.П</w:t>
      </w:r>
      <w:proofErr w:type="gramEnd"/>
      <w:r w:rsidRPr="00F24462">
        <w:rPr>
          <w:rFonts w:ascii="GHEA Grapalat" w:hAnsi="GHEA Grapalat"/>
          <w:i w:val="0"/>
          <w:sz w:val="16"/>
        </w:rPr>
        <w:t>ереговоры</w:t>
      </w:r>
      <w:proofErr w:type="spellEnd"/>
      <w:r w:rsidRPr="00F24462">
        <w:rPr>
          <w:rFonts w:ascii="GHEA Grapalat" w:hAnsi="GHEA Grapalat"/>
          <w:i w:val="0"/>
          <w:sz w:val="16"/>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24462" w:rsidDel="00992C40" w:rsidRDefault="00096865"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644850" w:rsidRPr="00F24462">
        <w:rPr>
          <w:rFonts w:ascii="GHEA Grapalat" w:hAnsi="GHEA Grapalat"/>
          <w:sz w:val="16"/>
        </w:rPr>
        <w:tab/>
      </w:r>
      <w:r w:rsidRPr="00F24462">
        <w:rPr>
          <w:rFonts w:ascii="GHEA Grapalat" w:hAnsi="GHEA Grapalat"/>
          <w:sz w:val="16"/>
        </w:rPr>
        <w:t>иных случаев, предусмотренных Законом.</w:t>
      </w:r>
    </w:p>
    <w:p w:rsidR="009B6D58" w:rsidRPr="00F24462" w:rsidRDefault="00FD274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8.</w:t>
      </w:r>
      <w:r w:rsidR="00D31874" w:rsidRPr="00F24462">
        <w:rPr>
          <w:rFonts w:ascii="GHEA Grapalat" w:hAnsi="GHEA Grapalat"/>
          <w:sz w:val="16"/>
        </w:rPr>
        <w:t>6</w:t>
      </w:r>
      <w:r w:rsidRPr="00F24462">
        <w:rPr>
          <w:rFonts w:ascii="GHEA Grapalat" w:hAnsi="GHEA Grapalat"/>
          <w:sz w:val="16"/>
        </w:rPr>
        <w:t>.</w:t>
      </w:r>
      <w:r w:rsidR="00644850" w:rsidRPr="00F24462">
        <w:rPr>
          <w:rFonts w:ascii="GHEA Grapalat" w:hAnsi="GHEA Grapalat"/>
          <w:sz w:val="16"/>
        </w:rPr>
        <w:tab/>
      </w:r>
      <w:r w:rsidRPr="00F24462">
        <w:rPr>
          <w:rFonts w:ascii="GHEA Grapalat" w:hAnsi="GHEA Grapalat"/>
          <w:sz w:val="16"/>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24462">
        <w:rPr>
          <w:rFonts w:ascii="GHEA Grapalat" w:hAnsi="GHEA Grapalat"/>
          <w:sz w:val="16"/>
        </w:rPr>
        <w:t>отобранного</w:t>
      </w:r>
      <w:r w:rsidR="00970000" w:rsidRPr="00F24462">
        <w:rPr>
          <w:rFonts w:ascii="GHEA Grapalat" w:hAnsi="GHEA Grapalat"/>
          <w:sz w:val="16"/>
        </w:rPr>
        <w:t xml:space="preserve"> участника</w:t>
      </w:r>
      <w:r w:rsidR="00A00A1F" w:rsidRPr="00F24462">
        <w:rPr>
          <w:rFonts w:ascii="GHEA Grapalat" w:hAnsi="GHEA Grapalat"/>
          <w:sz w:val="16"/>
        </w:rPr>
        <w:t xml:space="preserve"> и </w:t>
      </w:r>
      <w:r w:rsidRPr="00F24462">
        <w:rPr>
          <w:rFonts w:ascii="GHEA Grapalat" w:hAnsi="GHEA Grapalat"/>
          <w:sz w:val="16"/>
        </w:rPr>
        <w:t xml:space="preserve">участников, </w:t>
      </w:r>
      <w:r w:rsidR="00A00A1F" w:rsidRPr="00F24462">
        <w:rPr>
          <w:rFonts w:ascii="GHEA Grapalat" w:hAnsi="GHEA Grapalat"/>
          <w:sz w:val="16"/>
        </w:rPr>
        <w:t xml:space="preserve"> занявших </w:t>
      </w:r>
      <w:r w:rsidRPr="00F24462">
        <w:rPr>
          <w:rFonts w:ascii="GHEA Grapalat" w:hAnsi="GHEA Grapalat"/>
          <w:sz w:val="16"/>
        </w:rPr>
        <w:t xml:space="preserve">последующие места. </w:t>
      </w:r>
      <w:r w:rsidR="002F2045" w:rsidRPr="00F24462">
        <w:rPr>
          <w:rFonts w:ascii="GHEA Grapalat" w:hAnsi="GHEA Grapalat"/>
          <w:sz w:val="16"/>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F24462">
        <w:rPr>
          <w:rFonts w:ascii="GHEA Grapalat" w:hAnsi="GHEA Grapalat"/>
          <w:sz w:val="16"/>
        </w:rPr>
        <w:t>приглашения</w:t>
      </w:r>
      <w:proofErr w:type="gramStart"/>
      <w:r w:rsidR="005A3D17" w:rsidRPr="00F24462">
        <w:rPr>
          <w:rFonts w:ascii="GHEA Grapalat" w:hAnsi="GHEA Grapalat"/>
          <w:sz w:val="16"/>
        </w:rPr>
        <w:t>.</w:t>
      </w:r>
      <w:r w:rsidRPr="00F24462">
        <w:rPr>
          <w:rFonts w:ascii="GHEA Grapalat" w:hAnsi="GHEA Grapalat"/>
          <w:sz w:val="16"/>
        </w:rPr>
        <w:t>П</w:t>
      </w:r>
      <w:proofErr w:type="gramEnd"/>
      <w:r w:rsidRPr="00F24462">
        <w:rPr>
          <w:rFonts w:ascii="GHEA Grapalat" w:hAnsi="GHEA Grapalat"/>
          <w:sz w:val="16"/>
        </w:rPr>
        <w:t>ри</w:t>
      </w:r>
      <w:proofErr w:type="spellEnd"/>
      <w:r w:rsidRPr="00F24462">
        <w:rPr>
          <w:rFonts w:ascii="GHEA Grapalat" w:hAnsi="GHEA Grapalat"/>
          <w:sz w:val="16"/>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24462">
        <w:rPr>
          <w:rFonts w:ascii="GHEA Grapalat" w:hAnsi="GHEA Grapalat"/>
          <w:sz w:val="16"/>
        </w:rPr>
        <w:t>ании части 6 статьи 15 Закона:</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а.</w:t>
      </w:r>
      <w:r w:rsidR="00186559" w:rsidRPr="00F24462">
        <w:rPr>
          <w:rFonts w:ascii="GHEA Grapalat" w:hAnsi="GHEA Grapalat"/>
          <w:sz w:val="16"/>
        </w:rPr>
        <w:tab/>
      </w:r>
      <w:r w:rsidRPr="00F24462">
        <w:rPr>
          <w:rFonts w:ascii="GHEA Grapalat" w:hAnsi="GHEA Grapalat"/>
          <w:sz w:val="16"/>
        </w:rPr>
        <w:t>для определения</w:t>
      </w:r>
      <w:r w:rsidR="005F09CE" w:rsidRPr="00F24462">
        <w:rPr>
          <w:rFonts w:ascii="GHEA Grapalat" w:hAnsi="GHEA Grapalat"/>
          <w:sz w:val="16"/>
        </w:rPr>
        <w:t xml:space="preserve"> отобранного</w:t>
      </w:r>
      <w:r w:rsidR="000C6E1C" w:rsidRPr="00F24462">
        <w:rPr>
          <w:rFonts w:ascii="GHEA Grapalat" w:hAnsi="GHEA Grapalat"/>
          <w:sz w:val="16"/>
        </w:rPr>
        <w:t xml:space="preserve"> участника</w:t>
      </w:r>
      <w:r w:rsidR="005F09CE" w:rsidRPr="00F24462">
        <w:rPr>
          <w:rFonts w:ascii="GHEA Grapalat" w:hAnsi="GHEA Grapalat"/>
          <w:sz w:val="16"/>
        </w:rPr>
        <w:t xml:space="preserve"> и</w:t>
      </w:r>
      <w:r w:rsidRPr="00F24462">
        <w:rPr>
          <w:rFonts w:ascii="GHEA Grapalat" w:hAnsi="GHEA Grapalat"/>
          <w:sz w:val="16"/>
        </w:rPr>
        <w:t xml:space="preserve"> участников, занявших последующие места, с</w:t>
      </w:r>
      <w:r w:rsidR="00A50C53" w:rsidRPr="00F24462">
        <w:rPr>
          <w:rFonts w:ascii="Courier New" w:hAnsi="Courier New" w:cs="Courier New"/>
          <w:sz w:val="16"/>
          <w:lang w:val="en-US"/>
        </w:rPr>
        <w:t> </w:t>
      </w:r>
      <w:r w:rsidRPr="00F24462">
        <w:rPr>
          <w:rFonts w:ascii="GHEA Grapalat" w:hAnsi="GHEA Grapalat"/>
          <w:sz w:val="16"/>
        </w:rPr>
        <w:t xml:space="preserve">целью сокращения предложенных на заседании комиссии цен, со всеми </w:t>
      </w:r>
      <w:proofErr w:type="spellStart"/>
      <w:r w:rsidRPr="00F24462">
        <w:rPr>
          <w:rFonts w:ascii="GHEA Grapalat" w:hAnsi="GHEA Grapalat"/>
          <w:sz w:val="16"/>
        </w:rPr>
        <w:t>участниками</w:t>
      </w:r>
      <w:proofErr w:type="gramStart"/>
      <w:r w:rsidRPr="00F24462">
        <w:rPr>
          <w:rFonts w:ascii="GHEA Grapalat" w:hAnsi="GHEA Grapalat"/>
          <w:sz w:val="16"/>
        </w:rPr>
        <w:t>,к</w:t>
      </w:r>
      <w:proofErr w:type="gramEnd"/>
      <w:r w:rsidRPr="00F24462">
        <w:rPr>
          <w:rFonts w:ascii="GHEA Grapalat" w:hAnsi="GHEA Grapalat"/>
          <w:sz w:val="16"/>
        </w:rPr>
        <w:t>оторые</w:t>
      </w:r>
      <w:proofErr w:type="spellEnd"/>
      <w:r w:rsidRPr="00F24462">
        <w:rPr>
          <w:rFonts w:ascii="GHEA Grapalat" w:hAnsi="GHEA Grapalat"/>
          <w:sz w:val="16"/>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proofErr w:type="gramStart"/>
      <w:r w:rsidRPr="00F24462">
        <w:rPr>
          <w:rFonts w:ascii="GHEA Grapalat" w:hAnsi="GHEA Grapalat"/>
          <w:sz w:val="16"/>
        </w:rPr>
        <w:t>б</w:t>
      </w:r>
      <w:proofErr w:type="gramEnd"/>
      <w:r w:rsidRPr="00F24462">
        <w:rPr>
          <w:rFonts w:ascii="GHEA Grapalat" w:hAnsi="GHEA Grapalat"/>
          <w:sz w:val="16"/>
        </w:rPr>
        <w:t>.</w:t>
      </w:r>
      <w:r w:rsidR="00186559" w:rsidRPr="00F24462">
        <w:rPr>
          <w:rFonts w:ascii="GHEA Grapalat" w:hAnsi="GHEA Grapalat"/>
          <w:sz w:val="16"/>
        </w:rPr>
        <w:tab/>
      </w:r>
      <w:r w:rsidRPr="00F24462">
        <w:rPr>
          <w:rFonts w:ascii="GHEA Grapalat" w:hAnsi="GHEA Grapalat"/>
          <w:sz w:val="16"/>
        </w:rPr>
        <w:t xml:space="preserve">в противном случае заседание комиссии приостанавливается, и в течение одного рабочего дня секретарь комиссии </w:t>
      </w:r>
      <w:r w:rsidR="00172B98" w:rsidRPr="00F24462">
        <w:rPr>
          <w:rFonts w:ascii="GHEA Grapalat" w:hAnsi="GHEA Grapalat"/>
          <w:sz w:val="16"/>
        </w:rPr>
        <w:t>в электронной форме</w:t>
      </w:r>
      <w:r w:rsidRPr="00F24462">
        <w:rPr>
          <w:rFonts w:ascii="GHEA Grapalat" w:hAnsi="GHEA Grapalat"/>
          <w:sz w:val="16"/>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186559" w:rsidRPr="00F24462">
        <w:rPr>
          <w:rFonts w:ascii="GHEA Grapalat" w:hAnsi="GHEA Grapalat"/>
          <w:sz w:val="16"/>
        </w:rPr>
        <w:tab/>
      </w:r>
      <w:r w:rsidRPr="00F24462">
        <w:rPr>
          <w:rFonts w:ascii="GHEA Grapalat" w:hAnsi="GHEA Grapalat"/>
          <w:sz w:val="16"/>
        </w:rPr>
        <w:t xml:space="preserve">переговоры проводятся не раннее чем на второй и не </w:t>
      </w:r>
      <w:proofErr w:type="gramStart"/>
      <w:r w:rsidRPr="00F24462">
        <w:rPr>
          <w:rFonts w:ascii="GHEA Grapalat" w:hAnsi="GHEA Grapalat"/>
          <w:sz w:val="16"/>
        </w:rPr>
        <w:t>позднее</w:t>
      </w:r>
      <w:proofErr w:type="gramEnd"/>
      <w:r w:rsidRPr="00F24462">
        <w:rPr>
          <w:rFonts w:ascii="GHEA Grapalat" w:hAnsi="GHEA Grapalat"/>
          <w:sz w:val="16"/>
        </w:rPr>
        <w:t xml:space="preserve"> чем на </w:t>
      </w:r>
      <w:r w:rsidR="00996FDC" w:rsidRPr="00F24462">
        <w:rPr>
          <w:rFonts w:ascii="GHEA Grapalat" w:hAnsi="GHEA Grapalat"/>
          <w:sz w:val="16"/>
        </w:rPr>
        <w:t xml:space="preserve">пятый </w:t>
      </w:r>
      <w:r w:rsidRPr="00F24462">
        <w:rPr>
          <w:rFonts w:ascii="GHEA Grapalat" w:hAnsi="GHEA Grapalat"/>
          <w:sz w:val="16"/>
        </w:rPr>
        <w:t>рабочий день со дня отправки извещения</w:t>
      </w:r>
      <w:r w:rsidR="00A50C53" w:rsidRPr="00F24462">
        <w:rPr>
          <w:rFonts w:ascii="GHEA Grapalat" w:hAnsi="GHEA Grapalat"/>
          <w:sz w:val="16"/>
        </w:rPr>
        <w:t>,</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г.</w:t>
      </w:r>
      <w:r w:rsidR="00186559" w:rsidRPr="00F24462">
        <w:rPr>
          <w:rFonts w:ascii="GHEA Grapalat" w:hAnsi="GHEA Grapalat"/>
          <w:sz w:val="16"/>
        </w:rPr>
        <w:tab/>
      </w:r>
      <w:r w:rsidRPr="00F24462">
        <w:rPr>
          <w:rFonts w:ascii="GHEA Grapalat" w:hAnsi="GHEA Grapalat"/>
          <w:sz w:val="16"/>
        </w:rPr>
        <w:t xml:space="preserve">представленное на тот момент каждым участником ценовое предложение оглашается для остальных участников, и до </w:t>
      </w:r>
      <w:proofErr w:type="gramStart"/>
      <w:r w:rsidRPr="00F24462">
        <w:rPr>
          <w:rFonts w:ascii="GHEA Grapalat" w:hAnsi="GHEA Grapalat"/>
          <w:sz w:val="16"/>
        </w:rPr>
        <w:t>истечения</w:t>
      </w:r>
      <w:proofErr w:type="gramEnd"/>
      <w:r w:rsidRPr="00F24462">
        <w:rPr>
          <w:rFonts w:ascii="GHEA Grapalat" w:hAnsi="GHEA Grapalat"/>
          <w:sz w:val="16"/>
        </w:rPr>
        <w:t xml:space="preserve"> предусмотренного для переговоров окончательного срока участник может пересмотреть свое ценовое предложение,</w:t>
      </w:r>
    </w:p>
    <w:p w:rsidR="009B6D58" w:rsidRPr="00F24462" w:rsidRDefault="009B6D58"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д.</w:t>
      </w:r>
      <w:r w:rsidR="00186559" w:rsidRPr="00F24462">
        <w:rPr>
          <w:rFonts w:ascii="GHEA Grapalat" w:hAnsi="GHEA Grapalat"/>
          <w:sz w:val="16"/>
        </w:rPr>
        <w:tab/>
      </w:r>
      <w:r w:rsidRPr="00F24462">
        <w:rPr>
          <w:rFonts w:ascii="GHEA Grapalat" w:hAnsi="GHEA Grapalat"/>
          <w:sz w:val="16"/>
        </w:rPr>
        <w:t xml:space="preserve">на момент истечения установленного для переговоров окончательного срока, по представленным </w:t>
      </w:r>
      <w:r w:rsidR="001D129F" w:rsidRPr="00F24462">
        <w:rPr>
          <w:rFonts w:ascii="GHEA Grapalat" w:hAnsi="GHEA Grapalat"/>
          <w:sz w:val="16"/>
        </w:rPr>
        <w:t xml:space="preserve">присутствующим на переговорах </w:t>
      </w:r>
      <w:proofErr w:type="spellStart"/>
      <w:r w:rsidRPr="00F24462">
        <w:rPr>
          <w:rFonts w:ascii="GHEA Grapalat" w:hAnsi="GHEA Grapalat"/>
          <w:sz w:val="16"/>
        </w:rPr>
        <w:t>участникамиценам</w:t>
      </w:r>
      <w:proofErr w:type="spellEnd"/>
      <w:r w:rsidRPr="00F24462">
        <w:rPr>
          <w:rFonts w:ascii="GHEA Grapalat" w:hAnsi="GHEA Grapalat"/>
          <w:sz w:val="16"/>
        </w:rPr>
        <w:t xml:space="preserve">, </w:t>
      </w:r>
      <w:r w:rsidR="00927888" w:rsidRPr="00F24462">
        <w:rPr>
          <w:rFonts w:ascii="GHEA Grapalat" w:hAnsi="GHEA Grapalat"/>
          <w:sz w:val="16"/>
        </w:rPr>
        <w:t xml:space="preserve">которые </w:t>
      </w:r>
      <w:r w:rsidRPr="00F24462">
        <w:rPr>
          <w:rFonts w:ascii="GHEA Grapalat" w:hAnsi="GHEA Grapalat"/>
          <w:sz w:val="16"/>
        </w:rPr>
        <w:t xml:space="preserve">не </w:t>
      </w:r>
      <w:r w:rsidR="00927888" w:rsidRPr="00F24462">
        <w:rPr>
          <w:rFonts w:ascii="GHEA Grapalat" w:hAnsi="GHEA Grapalat"/>
          <w:sz w:val="16"/>
        </w:rPr>
        <w:t>превышают цену, установленную  заявкой на закупку</w:t>
      </w:r>
      <w:proofErr w:type="gramStart"/>
      <w:r w:rsidR="00927888" w:rsidRPr="00F24462">
        <w:rPr>
          <w:rFonts w:ascii="GHEA Grapalat" w:hAnsi="GHEA Grapalat"/>
          <w:sz w:val="16"/>
        </w:rPr>
        <w:t xml:space="preserve">  </w:t>
      </w:r>
      <w:r w:rsidRPr="00F24462">
        <w:rPr>
          <w:rFonts w:ascii="GHEA Grapalat" w:hAnsi="GHEA Grapalat"/>
          <w:sz w:val="16"/>
        </w:rPr>
        <w:t>,</w:t>
      </w:r>
      <w:proofErr w:type="gramEnd"/>
      <w:r w:rsidRPr="00F24462">
        <w:rPr>
          <w:rFonts w:ascii="GHEA Grapalat" w:hAnsi="GHEA Grapalat"/>
          <w:sz w:val="16"/>
        </w:rPr>
        <w:t xml:space="preserve"> определяются и объявляются</w:t>
      </w:r>
      <w:r w:rsidR="00A134CC" w:rsidRPr="00F24462">
        <w:rPr>
          <w:rFonts w:ascii="GHEA Grapalat" w:hAnsi="GHEA Grapalat"/>
          <w:sz w:val="16"/>
        </w:rPr>
        <w:t xml:space="preserve"> отобранный участник и</w:t>
      </w:r>
      <w:r w:rsidRPr="00F24462">
        <w:rPr>
          <w:rFonts w:ascii="GHEA Grapalat" w:hAnsi="GHEA Grapalat"/>
          <w:sz w:val="16"/>
        </w:rPr>
        <w:t xml:space="preserve"> участники, занявшие последующие места,</w:t>
      </w:r>
    </w:p>
    <w:p w:rsidR="004A4515" w:rsidRPr="00F24462" w:rsidRDefault="009B6D58" w:rsidP="00A1665E">
      <w:pPr>
        <w:pStyle w:val="norm"/>
        <w:widowControl w:val="0"/>
        <w:tabs>
          <w:tab w:val="left" w:pos="1134"/>
        </w:tabs>
        <w:spacing w:line="240" w:lineRule="auto"/>
        <w:ind w:firstLine="567"/>
        <w:rPr>
          <w:rFonts w:ascii="GHEA Grapalat" w:hAnsi="GHEA Grapalat"/>
          <w:sz w:val="16"/>
        </w:rPr>
      </w:pPr>
      <w:proofErr w:type="gramStart"/>
      <w:r w:rsidRPr="00F24462">
        <w:rPr>
          <w:rFonts w:ascii="GHEA Grapalat" w:hAnsi="GHEA Grapalat"/>
          <w:sz w:val="16"/>
        </w:rPr>
        <w:t>е.</w:t>
      </w:r>
      <w:r w:rsidR="00C37724" w:rsidRPr="00F24462">
        <w:rPr>
          <w:rFonts w:ascii="GHEA Grapalat" w:hAnsi="GHEA Grapalat"/>
          <w:sz w:val="16"/>
        </w:rPr>
        <w:tab/>
      </w:r>
      <w:r w:rsidR="004A4515" w:rsidRPr="00F24462">
        <w:rPr>
          <w:rFonts w:ascii="GHEA Grapalat" w:hAnsi="GHEA Grapalat"/>
          <w:sz w:val="16"/>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F24462">
        <w:rPr>
          <w:rFonts w:ascii="GHEA Grapalat" w:hAnsi="GHEA Grapalat"/>
          <w:sz w:val="16"/>
        </w:rPr>
        <w:t>предусмотрения</w:t>
      </w:r>
      <w:proofErr w:type="spellEnd"/>
      <w:r w:rsidR="004A4515" w:rsidRPr="00F24462">
        <w:rPr>
          <w:rFonts w:ascii="GHEA Grapalat" w:hAnsi="GHEA Grapalat"/>
          <w:sz w:val="16"/>
        </w:rPr>
        <w:t xml:space="preserve"> дополнительных финансовых средств в размере</w:t>
      </w:r>
      <w:proofErr w:type="gramEnd"/>
      <w:r w:rsidR="004A4515" w:rsidRPr="00F24462">
        <w:rPr>
          <w:rFonts w:ascii="GHEA Grapalat" w:hAnsi="GHEA Grapalat"/>
          <w:sz w:val="16"/>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F24462">
        <w:rPr>
          <w:rFonts w:ascii="GHEA Grapalat" w:hAnsi="GHEA Grapalat"/>
          <w:sz w:val="16"/>
        </w:rPr>
        <w:t>предусмотрения</w:t>
      </w:r>
      <w:proofErr w:type="spellEnd"/>
      <w:r w:rsidR="004A4515" w:rsidRPr="00F24462">
        <w:rPr>
          <w:rFonts w:ascii="GHEA Grapalat" w:hAnsi="GHEA Grapalat"/>
          <w:sz w:val="16"/>
        </w:rPr>
        <w:t xml:space="preserve"> дополнительных финансовых сре</w:t>
      </w:r>
      <w:proofErr w:type="gramStart"/>
      <w:r w:rsidR="004A4515" w:rsidRPr="00F24462">
        <w:rPr>
          <w:rFonts w:ascii="GHEA Grapalat" w:hAnsi="GHEA Grapalat"/>
          <w:sz w:val="16"/>
        </w:rPr>
        <w:t>дств с пр</w:t>
      </w:r>
      <w:proofErr w:type="gramEnd"/>
      <w:r w:rsidR="004A4515" w:rsidRPr="00F24462">
        <w:rPr>
          <w:rFonts w:ascii="GHEA Grapalat" w:hAnsi="GHEA Grapalat"/>
          <w:sz w:val="16"/>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F24462" w:rsidRDefault="003572EA"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ж</w:t>
      </w:r>
      <w:proofErr w:type="gramStart"/>
      <w:r w:rsidRPr="00F24462">
        <w:rPr>
          <w:rFonts w:ascii="GHEA Grapalat" w:hAnsi="GHEA Grapalat"/>
          <w:sz w:val="16"/>
        </w:rPr>
        <w:t>.</w:t>
      </w:r>
      <w:r w:rsidR="00C34AFD" w:rsidRPr="00F24462">
        <w:rPr>
          <w:rFonts w:ascii="GHEA Grapalat" w:hAnsi="GHEA Grapalat"/>
          <w:sz w:val="16"/>
        </w:rPr>
        <w:t>в</w:t>
      </w:r>
      <w:proofErr w:type="gramEnd"/>
      <w:r w:rsidR="00C34AFD" w:rsidRPr="00F24462">
        <w:rPr>
          <w:rFonts w:ascii="GHEA Grapalat" w:hAnsi="GHEA Grapalat"/>
          <w:sz w:val="16"/>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24462">
        <w:rPr>
          <w:rFonts w:ascii="GHEA Grapalat" w:hAnsi="GHEA Grapalat"/>
          <w:sz w:val="16"/>
        </w:rPr>
        <w:t>или если наименьшие цены равны, то процедура закупки объявляется несостоявшейся на основании пункта 1 части 1 статьи 37 Закона</w:t>
      </w:r>
      <w:r w:rsidR="00C34AFD" w:rsidRPr="00F24462">
        <w:rPr>
          <w:rFonts w:ascii="GHEA Grapalat" w:hAnsi="GHEA Grapalat"/>
          <w:sz w:val="16"/>
        </w:rPr>
        <w:t>, за исключением случая, предусмотренного абзацем ,, е " настоящего подпункта</w:t>
      </w:r>
      <w:r w:rsidR="009B6D58" w:rsidRPr="00F24462">
        <w:rPr>
          <w:rFonts w:ascii="GHEA Grapalat" w:hAnsi="GHEA Grapalat"/>
          <w:sz w:val="16"/>
        </w:rPr>
        <w:t xml:space="preserve">. </w:t>
      </w:r>
    </w:p>
    <w:p w:rsidR="00B514E8" w:rsidRPr="00F24462" w:rsidRDefault="00FD2748"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096B2C" w:rsidRPr="00F24462">
        <w:rPr>
          <w:rFonts w:ascii="GHEA Grapalat" w:hAnsi="GHEA Grapalat"/>
          <w:sz w:val="16"/>
          <w:szCs w:val="20"/>
        </w:rPr>
        <w:t>7</w:t>
      </w:r>
      <w:r w:rsidRPr="00F24462">
        <w:rPr>
          <w:rFonts w:ascii="GHEA Grapalat" w:hAnsi="GHEA Grapalat"/>
          <w:sz w:val="16"/>
          <w:szCs w:val="20"/>
        </w:rPr>
        <w:t>.</w:t>
      </w:r>
      <w:r w:rsidR="00C37724" w:rsidRPr="00F24462">
        <w:rPr>
          <w:rFonts w:ascii="GHEA Grapalat" w:hAnsi="GHEA Grapalat"/>
          <w:sz w:val="16"/>
          <w:szCs w:val="20"/>
        </w:rPr>
        <w:tab/>
      </w:r>
      <w:r w:rsidRPr="00F24462">
        <w:rPr>
          <w:rFonts w:ascii="GHEA Grapalat" w:hAnsi="GHEA Grapalat"/>
          <w:sz w:val="16"/>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24462">
        <w:rPr>
          <w:rFonts w:ascii="GHEA Grapalat" w:hAnsi="GHEA Grapalat"/>
          <w:sz w:val="16"/>
          <w:szCs w:val="20"/>
        </w:rPr>
        <w:t xml:space="preserve">включенные в заявку </w:t>
      </w:r>
      <w:r w:rsidRPr="00F24462">
        <w:rPr>
          <w:rFonts w:ascii="GHEA Grapalat" w:hAnsi="GHEA Grapalat"/>
          <w:sz w:val="16"/>
          <w:szCs w:val="20"/>
        </w:rPr>
        <w:t>документ</w:t>
      </w:r>
      <w:r w:rsidR="00F7541A" w:rsidRPr="00F24462">
        <w:rPr>
          <w:rFonts w:ascii="GHEA Grapalat" w:hAnsi="GHEA Grapalat"/>
          <w:sz w:val="16"/>
          <w:szCs w:val="20"/>
        </w:rPr>
        <w:t>ы</w:t>
      </w:r>
      <w:r w:rsidRPr="00F24462">
        <w:rPr>
          <w:rFonts w:ascii="GHEA Grapalat" w:hAnsi="GHEA Grapalat"/>
          <w:sz w:val="16"/>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24462">
        <w:rPr>
          <w:rFonts w:ascii="Courier New" w:hAnsi="Courier New" w:cs="Courier New"/>
          <w:sz w:val="16"/>
          <w:szCs w:val="20"/>
          <w:lang w:val="en-US"/>
        </w:rPr>
        <w:t> </w:t>
      </w:r>
      <w:r w:rsidRPr="00F24462">
        <w:rPr>
          <w:rFonts w:ascii="GHEA Grapalat" w:hAnsi="GHEA Grapalat"/>
          <w:sz w:val="16"/>
          <w:szCs w:val="20"/>
        </w:rPr>
        <w:t>препятствуя нормальному функционированию комиссии.</w:t>
      </w:r>
    </w:p>
    <w:p w:rsidR="00AD2081" w:rsidRPr="00F24462" w:rsidRDefault="00A150A9" w:rsidP="00A1665E">
      <w:pPr>
        <w:pStyle w:val="norm"/>
        <w:widowControl w:val="0"/>
        <w:tabs>
          <w:tab w:val="left" w:pos="1134"/>
        </w:tabs>
        <w:spacing w:line="240" w:lineRule="auto"/>
        <w:ind w:firstLine="567"/>
        <w:rPr>
          <w:rFonts w:ascii="GHEA Grapalat" w:hAnsi="GHEA Grapalat"/>
          <w:sz w:val="16"/>
        </w:rPr>
      </w:pPr>
      <w:r w:rsidRPr="00F24462">
        <w:rPr>
          <w:rFonts w:ascii="GHEA Grapalat" w:hAnsi="GHEA Grapalat"/>
          <w:sz w:val="16"/>
        </w:rPr>
        <w:t>8.</w:t>
      </w:r>
      <w:r w:rsidR="00917747" w:rsidRPr="00F24462">
        <w:rPr>
          <w:rFonts w:ascii="GHEA Grapalat" w:hAnsi="GHEA Grapalat"/>
          <w:sz w:val="16"/>
        </w:rPr>
        <w:t>8</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 xml:space="preserve">Если в результате оценки, проведенной в ходе заседания по вскрытию </w:t>
      </w:r>
      <w:r w:rsidR="00F00565" w:rsidRPr="00F24462">
        <w:rPr>
          <w:rFonts w:ascii="GHEA Grapalat" w:hAnsi="GHEA Grapalat"/>
          <w:sz w:val="16"/>
        </w:rPr>
        <w:t xml:space="preserve">и оценке </w:t>
      </w:r>
      <w:r w:rsidRPr="00F24462">
        <w:rPr>
          <w:rFonts w:ascii="GHEA Grapalat" w:hAnsi="GHEA Grapalat"/>
          <w:sz w:val="16"/>
        </w:rPr>
        <w:t xml:space="preserve">заявок, в заявке участника фиксируются несоответствия требованиям </w:t>
      </w:r>
      <w:proofErr w:type="spellStart"/>
      <w:r w:rsidRPr="00F24462">
        <w:rPr>
          <w:rFonts w:ascii="GHEA Grapalat" w:hAnsi="GHEA Grapalat"/>
          <w:sz w:val="16"/>
        </w:rPr>
        <w:t>приглашения</w:t>
      </w:r>
      <w:proofErr w:type="gramStart"/>
      <w:r w:rsidRPr="00F24462">
        <w:rPr>
          <w:rFonts w:ascii="GHEA Grapalat" w:hAnsi="GHEA Grapalat"/>
          <w:sz w:val="16"/>
        </w:rPr>
        <w:t>,к</w:t>
      </w:r>
      <w:proofErr w:type="gramEnd"/>
      <w:r w:rsidRPr="00F24462">
        <w:rPr>
          <w:rFonts w:ascii="GHEA Grapalat" w:hAnsi="GHEA Grapalat"/>
          <w:sz w:val="16"/>
        </w:rPr>
        <w:t>омиссия</w:t>
      </w:r>
      <w:proofErr w:type="spellEnd"/>
      <w:r w:rsidRPr="00F24462">
        <w:rPr>
          <w:rFonts w:ascii="GHEA Grapalat" w:hAnsi="GHEA Grapalat"/>
          <w:sz w:val="16"/>
        </w:rPr>
        <w:t xml:space="preserve"> приостанавливает заседание на один рабочий день, а секретарь комиссии в тот же </w:t>
      </w:r>
      <w:proofErr w:type="spellStart"/>
      <w:r w:rsidRPr="00F24462">
        <w:rPr>
          <w:rFonts w:ascii="GHEA Grapalat" w:hAnsi="GHEA Grapalat"/>
          <w:sz w:val="16"/>
        </w:rPr>
        <w:t>день</w:t>
      </w:r>
      <w:r w:rsidR="001F0DAB" w:rsidRPr="00F24462">
        <w:rPr>
          <w:rFonts w:ascii="GHEA Grapalat" w:hAnsi="GHEA Grapalat"/>
          <w:sz w:val="16"/>
        </w:rPr>
        <w:t>в</w:t>
      </w:r>
      <w:proofErr w:type="spellEnd"/>
      <w:r w:rsidR="001F0DAB" w:rsidRPr="00F24462">
        <w:rPr>
          <w:rFonts w:ascii="GHEA Grapalat" w:hAnsi="GHEA Grapalat"/>
          <w:sz w:val="16"/>
        </w:rPr>
        <w:t xml:space="preserve"> электронной форме</w:t>
      </w:r>
      <w:r w:rsidRPr="00F24462">
        <w:rPr>
          <w:rFonts w:ascii="GHEA Grapalat" w:hAnsi="GHEA Grapalat"/>
          <w:sz w:val="16"/>
        </w:rPr>
        <w:t xml:space="preserve"> информирует об этом участника, предлагая последнему исправить несоответствия до окончания срока приостановления.</w:t>
      </w:r>
    </w:p>
    <w:p w:rsidR="003B3E74" w:rsidRPr="00F24462" w:rsidRDefault="006A202F" w:rsidP="00A1665E">
      <w:pPr>
        <w:pStyle w:val="norm"/>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В</w:t>
      </w:r>
      <w:r w:rsidR="00AD2081" w:rsidRPr="00F24462">
        <w:rPr>
          <w:rFonts w:ascii="GHEA Grapalat" w:hAnsi="GHEA Grapalat"/>
          <w:sz w:val="16"/>
        </w:rPr>
        <w:t xml:space="preserve"> случае обоснованного решения на основании пункта 67 </w:t>
      </w:r>
      <w:r w:rsidR="0033740E" w:rsidRPr="00F24462">
        <w:rPr>
          <w:rFonts w:ascii="GHEA Grapalat" w:hAnsi="GHEA Grapalat"/>
          <w:sz w:val="16"/>
        </w:rPr>
        <w:t>П</w:t>
      </w:r>
      <w:r w:rsidR="00AD2081" w:rsidRPr="00F24462">
        <w:rPr>
          <w:rFonts w:ascii="GHEA Grapalat" w:hAnsi="GHEA Grapalat"/>
          <w:sz w:val="16"/>
        </w:rPr>
        <w:t xml:space="preserve">орядка </w:t>
      </w:r>
      <w:r w:rsidRPr="00F24462">
        <w:rPr>
          <w:rFonts w:ascii="GHEA Grapalat" w:hAnsi="GHEA Grapalat"/>
          <w:sz w:val="16"/>
        </w:rPr>
        <w:t xml:space="preserve">Оценочная комиссия </w:t>
      </w:r>
      <w:r w:rsidR="00CD1E50" w:rsidRPr="00F24462">
        <w:rPr>
          <w:rFonts w:ascii="GHEA Grapalat" w:hAnsi="GHEA Grapalat"/>
          <w:sz w:val="16"/>
        </w:rPr>
        <w:t xml:space="preserve">посредством </w:t>
      </w:r>
      <w:r w:rsidR="00A150D1" w:rsidRPr="00F24462">
        <w:rPr>
          <w:rFonts w:ascii="GHEA Grapalat" w:hAnsi="GHEA Grapalat"/>
          <w:sz w:val="16"/>
        </w:rPr>
        <w:t>К</w:t>
      </w:r>
      <w:r w:rsidR="00CD1E50" w:rsidRPr="00F24462">
        <w:rPr>
          <w:rFonts w:ascii="GHEA Grapalat" w:hAnsi="GHEA Grapalat"/>
          <w:sz w:val="16"/>
        </w:rPr>
        <w:t xml:space="preserve">омитета государственных доходов РА </w:t>
      </w:r>
      <w:r w:rsidRPr="00F24462">
        <w:rPr>
          <w:rFonts w:ascii="GHEA Grapalat" w:hAnsi="GHEA Grapalat"/>
          <w:sz w:val="16"/>
        </w:rPr>
        <w:t xml:space="preserve">может </w:t>
      </w:r>
      <w:r w:rsidR="00AD2081" w:rsidRPr="00F24462">
        <w:rPr>
          <w:rFonts w:ascii="GHEA Grapalat" w:hAnsi="GHEA Grapalat"/>
          <w:sz w:val="16"/>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24462">
        <w:rPr>
          <w:rFonts w:ascii="GHEA Grapalat" w:hAnsi="GHEA Grapalat"/>
          <w:sz w:val="16"/>
        </w:rPr>
        <w:t>З</w:t>
      </w:r>
      <w:r w:rsidR="00AD2081" w:rsidRPr="00F24462">
        <w:rPr>
          <w:rFonts w:ascii="GHEA Grapalat" w:hAnsi="GHEA Grapalat"/>
          <w:sz w:val="16"/>
        </w:rPr>
        <w:t>акона</w:t>
      </w:r>
      <w:r w:rsidR="00F215E2" w:rsidRPr="00F24462">
        <w:rPr>
          <w:rFonts w:ascii="GHEA Grapalat" w:hAnsi="GHEA Grapalat"/>
          <w:sz w:val="16"/>
        </w:rPr>
        <w:t xml:space="preserve">. </w:t>
      </w:r>
      <w:r w:rsidR="00AD2081" w:rsidRPr="00F24462">
        <w:rPr>
          <w:rFonts w:ascii="GHEA Grapalat" w:hAnsi="GHEA Grapalat" w:cs="Sylfaen"/>
          <w:sz w:val="16"/>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24462">
        <w:rPr>
          <w:rFonts w:ascii="GHEA Grapalat" w:hAnsi="GHEA Grapalat" w:cs="Sylfaen"/>
          <w:sz w:val="16"/>
        </w:rPr>
        <w:t>(число, месяц, год)</w:t>
      </w:r>
      <w:r w:rsidR="00AD2081" w:rsidRPr="00F24462">
        <w:rPr>
          <w:rFonts w:ascii="GHEA Grapalat" w:hAnsi="GHEA Grapalat" w:cs="Sylfaen"/>
          <w:sz w:val="16"/>
        </w:rPr>
        <w:t xml:space="preserve"> представления </w:t>
      </w:r>
      <w:proofErr w:type="spellStart"/>
      <w:r w:rsidR="00AD2081" w:rsidRPr="00F24462">
        <w:rPr>
          <w:rFonts w:ascii="GHEA Grapalat" w:hAnsi="GHEA Grapalat" w:cs="Sylfaen"/>
          <w:sz w:val="16"/>
        </w:rPr>
        <w:t>заявки</w:t>
      </w:r>
      <w:proofErr w:type="gramStart"/>
      <w:r w:rsidR="00855622" w:rsidRPr="00F24462">
        <w:rPr>
          <w:rFonts w:ascii="GHEA Grapalat" w:hAnsi="GHEA Grapalat" w:cs="Sylfaen"/>
          <w:sz w:val="16"/>
        </w:rPr>
        <w:t>.</w:t>
      </w:r>
      <w:r w:rsidR="003B3E74" w:rsidRPr="00F24462">
        <w:rPr>
          <w:rFonts w:ascii="GHEA Grapalat" w:hAnsi="GHEA Grapalat" w:cs="Sylfaen"/>
          <w:sz w:val="16"/>
        </w:rPr>
        <w:t>Е</w:t>
      </w:r>
      <w:proofErr w:type="gramEnd"/>
      <w:r w:rsidR="003B3E74" w:rsidRPr="00F24462">
        <w:rPr>
          <w:rFonts w:ascii="GHEA Grapalat" w:hAnsi="GHEA Grapalat" w:cs="Sylfaen"/>
          <w:sz w:val="16"/>
        </w:rPr>
        <w:t>сли</w:t>
      </w:r>
      <w:proofErr w:type="spellEnd"/>
      <w:r w:rsidR="003B3E74" w:rsidRPr="00F24462">
        <w:rPr>
          <w:rFonts w:ascii="GHEA Grapalat" w:hAnsi="GHEA Grapalat" w:cs="Sylfaen"/>
          <w:sz w:val="16"/>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24462">
        <w:rPr>
          <w:rFonts w:ascii="GHEA Grapalat" w:hAnsi="GHEA Grapalat" w:cs="Sylfaen"/>
          <w:sz w:val="16"/>
        </w:rPr>
        <w:t>с</w:t>
      </w:r>
      <w:r w:rsidR="003B3E74" w:rsidRPr="00F24462">
        <w:rPr>
          <w:rFonts w:ascii="GHEA Grapalat" w:hAnsi="GHEA Grapalat" w:cs="Sylfaen"/>
          <w:sz w:val="16"/>
        </w:rPr>
        <w:t xml:space="preserve"> оригинала информаци</w:t>
      </w:r>
      <w:r w:rsidR="00914B4A" w:rsidRPr="00F24462">
        <w:rPr>
          <w:rFonts w:ascii="GHEA Grapalat" w:hAnsi="GHEA Grapalat" w:cs="Sylfaen"/>
          <w:sz w:val="16"/>
        </w:rPr>
        <w:t>я</w:t>
      </w:r>
      <w:r w:rsidR="003B3E74" w:rsidRPr="00F24462">
        <w:rPr>
          <w:rFonts w:ascii="GHEA Grapalat" w:hAnsi="GHEA Grapalat" w:cs="Sylfaen"/>
          <w:sz w:val="16"/>
        </w:rPr>
        <w:t>, полученн</w:t>
      </w:r>
      <w:r w:rsidR="00914B4A" w:rsidRPr="00F24462">
        <w:rPr>
          <w:rFonts w:ascii="GHEA Grapalat" w:hAnsi="GHEA Grapalat" w:cs="Sylfaen"/>
          <w:sz w:val="16"/>
        </w:rPr>
        <w:t xml:space="preserve">ая </w:t>
      </w:r>
      <w:proofErr w:type="spellStart"/>
      <w:r w:rsidR="00584166" w:rsidRPr="00F24462">
        <w:rPr>
          <w:rFonts w:ascii="GHEA Grapalat" w:hAnsi="GHEA Grapalat" w:cs="Sylfaen"/>
          <w:sz w:val="16"/>
        </w:rPr>
        <w:t>из</w:t>
      </w:r>
      <w:r w:rsidR="00914B4A" w:rsidRPr="00F24462">
        <w:rPr>
          <w:rFonts w:ascii="GHEA Grapalat" w:hAnsi="GHEA Grapalat" w:cs="Sylfaen"/>
          <w:sz w:val="16"/>
        </w:rPr>
        <w:t>К</w:t>
      </w:r>
      <w:r w:rsidR="003B3E74" w:rsidRPr="00F24462">
        <w:rPr>
          <w:rFonts w:ascii="GHEA Grapalat" w:hAnsi="GHEA Grapalat" w:cs="Sylfaen"/>
          <w:sz w:val="16"/>
        </w:rPr>
        <w:t>омитета.</w:t>
      </w:r>
      <w:r w:rsidR="006A3C8A" w:rsidRPr="00F24462">
        <w:rPr>
          <w:rFonts w:ascii="GHEA Grapalat" w:hAnsi="GHEA Grapalat" w:cs="Sylfaen"/>
          <w:sz w:val="16"/>
        </w:rPr>
        <w:t>В</w:t>
      </w:r>
      <w:proofErr w:type="spellEnd"/>
      <w:r w:rsidR="006A3C8A" w:rsidRPr="00F24462">
        <w:rPr>
          <w:rFonts w:ascii="GHEA Grapalat" w:hAnsi="GHEA Grapalat" w:cs="Sylfaen"/>
          <w:sz w:val="16"/>
        </w:rPr>
        <w:t xml:space="preserve"> уведомлении, направленном участнику, подробно описываются все несоответствия, обнаруженные при оценке заявки</w:t>
      </w:r>
      <w:r w:rsidR="006371D0" w:rsidRPr="00F24462">
        <w:rPr>
          <w:rFonts w:ascii="GHEA Grapalat" w:hAnsi="GHEA Grapalat" w:cs="Sylfaen"/>
          <w:sz w:val="16"/>
        </w:rPr>
        <w:t>.</w:t>
      </w:r>
    </w:p>
    <w:p w:rsidR="00C27BA4"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F35AE" w:rsidRPr="00F24462">
        <w:rPr>
          <w:rFonts w:ascii="GHEA Grapalat" w:hAnsi="GHEA Grapalat"/>
          <w:sz w:val="16"/>
        </w:rPr>
        <w:t>9</w:t>
      </w:r>
      <w:r w:rsidRPr="00F24462">
        <w:rPr>
          <w:rFonts w:ascii="GHEA Grapalat" w:hAnsi="GHEA Grapalat"/>
          <w:sz w:val="16"/>
        </w:rPr>
        <w:t>.</w:t>
      </w:r>
      <w:r w:rsidR="00213830" w:rsidRPr="00F24462">
        <w:rPr>
          <w:rFonts w:ascii="GHEA Grapalat" w:hAnsi="GHEA Grapalat"/>
          <w:sz w:val="16"/>
        </w:rPr>
        <w:tab/>
      </w:r>
      <w:r w:rsidRPr="00F24462">
        <w:rPr>
          <w:rFonts w:ascii="GHEA Grapalat" w:hAnsi="GHEA Grapalat"/>
          <w:sz w:val="16"/>
        </w:rPr>
        <w:t>Если участник исправляет зафиксированное несоответствие в срок, установленный пунктом 8.</w:t>
      </w:r>
      <w:r w:rsidR="000F35AE" w:rsidRPr="00F24462">
        <w:rPr>
          <w:rFonts w:ascii="GHEA Grapalat" w:hAnsi="GHEA Grapalat"/>
          <w:sz w:val="16"/>
        </w:rPr>
        <w:t>8</w:t>
      </w:r>
      <w:r w:rsidRPr="00F24462">
        <w:rPr>
          <w:rFonts w:ascii="GHEA Grapalat" w:hAnsi="GHEA Grapalat"/>
          <w:sz w:val="16"/>
        </w:rPr>
        <w:t>. настоящего приглашения, то его заявка оценивается удовлетворительно. В противном случае, заявка</w:t>
      </w:r>
      <w:r w:rsidR="00D23C17" w:rsidRPr="00F24462">
        <w:rPr>
          <w:rFonts w:ascii="GHEA Grapalat" w:hAnsi="GHEA Grapalat"/>
          <w:sz w:val="16"/>
        </w:rPr>
        <w:t xml:space="preserve"> данного участника</w:t>
      </w:r>
      <w:r w:rsidRPr="00F24462">
        <w:rPr>
          <w:rFonts w:ascii="GHEA Grapalat" w:hAnsi="GHEA Grapalat"/>
          <w:sz w:val="16"/>
        </w:rPr>
        <w:t xml:space="preserve"> оценивается неуд</w:t>
      </w:r>
      <w:r w:rsidR="00A50C53" w:rsidRPr="00F24462">
        <w:rPr>
          <w:rFonts w:ascii="GHEA Grapalat" w:hAnsi="GHEA Grapalat"/>
          <w:sz w:val="16"/>
        </w:rPr>
        <w:t>овлетворительно и отклоняется</w:t>
      </w:r>
      <w:r w:rsidR="005D7FA6" w:rsidRPr="00F24462">
        <w:rPr>
          <w:rFonts w:ascii="GHEA Grapalat" w:hAnsi="GHEA Grapalat"/>
          <w:sz w:val="16"/>
        </w:rPr>
        <w:t>, а отобранным участником признается участник, занявший последующее место</w:t>
      </w:r>
      <w:r w:rsidR="00A50C53" w:rsidRPr="00F24462">
        <w:rPr>
          <w:rFonts w:ascii="GHEA Grapalat" w:hAnsi="GHEA Grapalat"/>
          <w:sz w:val="16"/>
        </w:rPr>
        <w:t>.</w:t>
      </w:r>
    </w:p>
    <w:p w:rsidR="00C27BA4" w:rsidRPr="00F24462" w:rsidRDefault="00C27BA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cs="Sylfaen"/>
          <w:sz w:val="16"/>
        </w:rPr>
        <w:t xml:space="preserve">Если в результате оценки заявок несоответствие было зафиксировано в результате информации, полученной из </w:t>
      </w:r>
      <w:r w:rsidR="00146FC5" w:rsidRPr="00F24462">
        <w:rPr>
          <w:rFonts w:ascii="GHEA Grapalat" w:hAnsi="GHEA Grapalat" w:cs="Sylfaen"/>
          <w:sz w:val="16"/>
        </w:rPr>
        <w:t>К</w:t>
      </w:r>
      <w:r w:rsidRPr="00F24462">
        <w:rPr>
          <w:rFonts w:ascii="GHEA Grapalat" w:hAnsi="GHEA Grapalat" w:cs="Sylfaen"/>
          <w:sz w:val="16"/>
        </w:rPr>
        <w:t xml:space="preserve">омитета по государственным доходам РА, то оно считается исправленным, если участник представляет </w:t>
      </w:r>
      <w:r w:rsidR="00146FC5" w:rsidRPr="00F24462">
        <w:rPr>
          <w:rFonts w:ascii="GHEA Grapalat" w:hAnsi="GHEA Grapalat" w:cs="Sylfaen"/>
          <w:sz w:val="16"/>
        </w:rPr>
        <w:t xml:space="preserve">воспроизведенный </w:t>
      </w:r>
      <w:r w:rsidRPr="00F24462">
        <w:rPr>
          <w:rFonts w:ascii="GHEA Grapalat" w:hAnsi="GHEA Grapalat" w:cs="Sylfaen"/>
          <w:sz w:val="16"/>
        </w:rPr>
        <w:t>(отсканированный) экземпляр документа, обосновывающего выплату указанной суммы в предоставленной информации</w:t>
      </w:r>
      <w:r w:rsidR="00146FC5" w:rsidRPr="00F24462">
        <w:rPr>
          <w:rFonts w:ascii="GHEA Grapalat" w:hAnsi="GHEA Grapalat" w:cs="Sylfaen"/>
          <w:sz w:val="16"/>
        </w:rPr>
        <w:t>.</w:t>
      </w:r>
    </w:p>
    <w:p w:rsidR="005E0E50"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81197" w:rsidRPr="00F24462">
        <w:rPr>
          <w:rFonts w:ascii="GHEA Grapalat" w:hAnsi="GHEA Grapalat"/>
          <w:sz w:val="16"/>
        </w:rPr>
        <w:t>0</w:t>
      </w:r>
      <w:r w:rsidRPr="00F24462">
        <w:rPr>
          <w:rFonts w:ascii="GHEA Grapalat" w:hAnsi="GHEA Grapalat"/>
          <w:sz w:val="16"/>
        </w:rPr>
        <w:t>.</w:t>
      </w:r>
      <w:r w:rsidR="00213830" w:rsidRPr="00F24462">
        <w:rPr>
          <w:rFonts w:ascii="GHEA Grapalat" w:hAnsi="GHEA Grapalat"/>
          <w:sz w:val="16"/>
        </w:rPr>
        <w:tab/>
      </w:r>
      <w:proofErr w:type="gramStart"/>
      <w:r w:rsidRPr="00F24462">
        <w:rPr>
          <w:rFonts w:ascii="GHEA Grapalat" w:hAnsi="GHEA Grapalat"/>
          <w:sz w:val="16"/>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F24462">
        <w:rPr>
          <w:rFonts w:ascii="GHEA Grapalat" w:hAnsi="GHEA Grapalat"/>
          <w:sz w:val="16"/>
        </w:rPr>
        <w:t xml:space="preserve">, </w:t>
      </w:r>
      <w:proofErr w:type="gramStart"/>
      <w:r w:rsidRPr="00F24462">
        <w:rPr>
          <w:rFonts w:ascii="GHEA Grapalat" w:hAnsi="GHEA Grapalat"/>
          <w:sz w:val="16"/>
        </w:rPr>
        <w:t>в которой такое лицо имеет долю (пай), подала заявку на участие в данной процедуре.</w:t>
      </w:r>
      <w:proofErr w:type="gramEnd"/>
      <w:r w:rsidRPr="00F24462">
        <w:rPr>
          <w:rFonts w:ascii="GHEA Grapalat" w:hAnsi="GHEA Grapalat"/>
          <w:sz w:val="16"/>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B55371" w:rsidRPr="00F24462">
        <w:rPr>
          <w:rFonts w:ascii="GHEA Grapalat" w:hAnsi="GHEA Grapalat"/>
          <w:sz w:val="16"/>
        </w:rPr>
        <w:t>1</w:t>
      </w:r>
      <w:r w:rsidR="004409B1"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После вскрытия</w:t>
      </w:r>
      <w:r w:rsidR="00895E05" w:rsidRPr="00F24462">
        <w:rPr>
          <w:rFonts w:ascii="GHEA Grapalat" w:hAnsi="GHEA Grapalat"/>
          <w:sz w:val="16"/>
        </w:rPr>
        <w:t xml:space="preserve"> и оценки</w:t>
      </w:r>
      <w:r w:rsidRPr="00F24462">
        <w:rPr>
          <w:rFonts w:ascii="GHEA Grapalat" w:hAnsi="GHEA Grapalat"/>
          <w:sz w:val="16"/>
        </w:rPr>
        <w:t xml:space="preserve"> заявок составляется протокол в порядке, установленном законодательством Республики Армения о закупках.</w:t>
      </w:r>
      <w:r w:rsidR="00895E05" w:rsidRPr="00F24462">
        <w:rPr>
          <w:rFonts w:ascii="GHEA Grapalat" w:hAnsi="GHEA Grapalat"/>
          <w:sz w:val="16"/>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24462">
        <w:rPr>
          <w:rFonts w:ascii="GHEA Grapalat" w:hAnsi="GHEA Grapalat"/>
          <w:sz w:val="16"/>
        </w:rPr>
        <w:t>.</w:t>
      </w:r>
    </w:p>
    <w:p w:rsidR="00E65F37"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lastRenderedPageBreak/>
        <w:t>8.1</w:t>
      </w:r>
      <w:r w:rsidR="00696900" w:rsidRPr="00F24462">
        <w:rPr>
          <w:rFonts w:ascii="GHEA Grapalat" w:hAnsi="GHEA Grapalat"/>
          <w:sz w:val="16"/>
        </w:rPr>
        <w:t>2</w:t>
      </w:r>
      <w:r w:rsidRPr="00F24462">
        <w:rPr>
          <w:rFonts w:ascii="GHEA Grapalat" w:hAnsi="GHEA Grapalat"/>
          <w:sz w:val="16"/>
        </w:rPr>
        <w:t>.</w:t>
      </w:r>
      <w:r w:rsidR="004409B1" w:rsidRPr="00F24462">
        <w:rPr>
          <w:rFonts w:ascii="GHEA Grapalat" w:hAnsi="GHEA Grapalat"/>
          <w:sz w:val="16"/>
        </w:rPr>
        <w:tab/>
      </w:r>
      <w:r w:rsidRPr="00F24462">
        <w:rPr>
          <w:rFonts w:ascii="GHEA Grapalat" w:hAnsi="GHEA Grapalat"/>
          <w:sz w:val="16"/>
        </w:rPr>
        <w:t xml:space="preserve">Не </w:t>
      </w:r>
      <w:proofErr w:type="gramStart"/>
      <w:r w:rsidRPr="00F24462">
        <w:rPr>
          <w:rFonts w:ascii="GHEA Grapalat" w:hAnsi="GHEA Grapalat"/>
          <w:sz w:val="16"/>
        </w:rPr>
        <w:t>позднее</w:t>
      </w:r>
      <w:proofErr w:type="gramEnd"/>
      <w:r w:rsidRPr="00F24462">
        <w:rPr>
          <w:rFonts w:ascii="GHEA Grapalat" w:hAnsi="GHEA Grapalat"/>
          <w:sz w:val="16"/>
        </w:rPr>
        <w:t xml:space="preserve"> чем на следующий рабочий день после завершения заседания по вскрытию</w:t>
      </w:r>
      <w:r w:rsidR="001E4A24" w:rsidRPr="00F24462">
        <w:rPr>
          <w:rFonts w:ascii="GHEA Grapalat" w:hAnsi="GHEA Grapalat"/>
          <w:sz w:val="16"/>
        </w:rPr>
        <w:t xml:space="preserve"> и оценке</w:t>
      </w:r>
      <w:r w:rsidRPr="00F24462">
        <w:rPr>
          <w:rFonts w:ascii="GHEA Grapalat" w:hAnsi="GHEA Grapalat"/>
          <w:sz w:val="16"/>
        </w:rPr>
        <w:t xml:space="preserve"> заявок секретарь комиссии: </w:t>
      </w:r>
    </w:p>
    <w:p w:rsidR="00A24827" w:rsidRPr="00F24462" w:rsidRDefault="00A24827"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1)</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воспроизведенный (отсканированный) с</w:t>
      </w:r>
      <w:r w:rsidR="00DC64B5" w:rsidRPr="00F24462">
        <w:rPr>
          <w:rFonts w:ascii="Courier New" w:hAnsi="Courier New" w:cs="Courier New"/>
          <w:sz w:val="16"/>
          <w:lang w:val="en-US"/>
        </w:rPr>
        <w:t> </w:t>
      </w:r>
      <w:r w:rsidRPr="00F24462">
        <w:rPr>
          <w:rFonts w:ascii="GHEA Grapalat" w:hAnsi="GHEA Grapalat"/>
          <w:sz w:val="16"/>
        </w:rPr>
        <w:t>оригинала вариант протокола заседания по вскрытию заявок</w:t>
      </w:r>
      <w:r w:rsidR="001E4A24" w:rsidRPr="00F24462">
        <w:rPr>
          <w:rFonts w:ascii="GHEA Grapalat" w:hAnsi="GHEA Grapalat"/>
          <w:sz w:val="16"/>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F24462" w:rsidRDefault="008B73CD" w:rsidP="00A1665E">
      <w:pPr>
        <w:pStyle w:val="23"/>
        <w:widowControl w:val="0"/>
        <w:tabs>
          <w:tab w:val="left" w:pos="1134"/>
        </w:tabs>
        <w:spacing w:line="240" w:lineRule="auto"/>
        <w:ind w:firstLine="567"/>
        <w:rPr>
          <w:rFonts w:ascii="GHEA Grapalat" w:hAnsi="GHEA Grapalat" w:cs="Sylfaen"/>
          <w:sz w:val="16"/>
        </w:rPr>
      </w:pPr>
      <w:r w:rsidRPr="00F24462">
        <w:rPr>
          <w:rFonts w:ascii="GHEA Grapalat" w:hAnsi="GHEA Grapalat"/>
          <w:sz w:val="16"/>
        </w:rPr>
        <w:t>2)</w:t>
      </w:r>
      <w:r w:rsidR="00DC64B5" w:rsidRPr="00F24462">
        <w:rPr>
          <w:rFonts w:ascii="GHEA Grapalat" w:hAnsi="GHEA Grapalat"/>
          <w:sz w:val="16"/>
        </w:rPr>
        <w:tab/>
      </w:r>
      <w:r w:rsidRPr="00F24462">
        <w:rPr>
          <w:rFonts w:ascii="GHEA Grapalat" w:hAnsi="GHEA Grapalat"/>
          <w:sz w:val="16"/>
        </w:rPr>
        <w:t>опубликовывает в бюллетене воспроизведенные (отсканированные) с</w:t>
      </w:r>
      <w:r w:rsidR="00DC64B5" w:rsidRPr="00F24462">
        <w:rPr>
          <w:rFonts w:ascii="Courier New" w:hAnsi="Courier New" w:cs="Courier New"/>
          <w:sz w:val="16"/>
          <w:lang w:val="en-US"/>
        </w:rPr>
        <w:t> </w:t>
      </w:r>
      <w:r w:rsidRPr="00F24462">
        <w:rPr>
          <w:rFonts w:ascii="GHEA Grapalat" w:hAnsi="GHEA Grapalat"/>
          <w:sz w:val="16"/>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24462">
        <w:rPr>
          <w:rFonts w:ascii="GHEA Grapalat" w:hAnsi="GHEA Grapalat"/>
          <w:sz w:val="16"/>
        </w:rPr>
        <w:t xml:space="preserve"> и оценке</w:t>
      </w:r>
      <w:r w:rsidRPr="00F24462">
        <w:rPr>
          <w:rFonts w:ascii="GHEA Grapalat" w:hAnsi="GHEA Grapalat"/>
          <w:sz w:val="16"/>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24462" w:rsidRDefault="008769B4"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5B6DCF" w:rsidRPr="00F24462">
        <w:rPr>
          <w:rFonts w:ascii="GHEA Grapalat" w:hAnsi="GHEA Grapalat"/>
          <w:sz w:val="16"/>
          <w:szCs w:val="20"/>
          <w:lang w:val="hy-AM"/>
        </w:rPr>
        <w:t>1</w:t>
      </w:r>
      <w:r w:rsidR="00762474" w:rsidRPr="00F24462">
        <w:rPr>
          <w:rFonts w:ascii="GHEA Grapalat" w:hAnsi="GHEA Grapalat"/>
          <w:sz w:val="16"/>
          <w:szCs w:val="20"/>
        </w:rPr>
        <w:t>3</w:t>
      </w:r>
      <w:r w:rsidR="00493CC7" w:rsidRPr="00F24462">
        <w:rPr>
          <w:rFonts w:ascii="GHEA Grapalat" w:hAnsi="GHEA Grapalat"/>
          <w:sz w:val="16"/>
          <w:szCs w:val="20"/>
        </w:rPr>
        <w:t>.</w:t>
      </w:r>
      <w:r w:rsidR="00493CC7" w:rsidRPr="00F24462">
        <w:rPr>
          <w:rFonts w:ascii="GHEA Grapalat" w:hAnsi="GHEA Grapalat"/>
          <w:sz w:val="16"/>
          <w:szCs w:val="20"/>
        </w:rPr>
        <w:tab/>
      </w:r>
      <w:proofErr w:type="gramStart"/>
      <w:r w:rsidRPr="00F24462">
        <w:rPr>
          <w:rFonts w:ascii="GHEA Grapalat" w:hAnsi="GHEA Grapalat"/>
          <w:sz w:val="16"/>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24462">
        <w:rPr>
          <w:rFonts w:ascii="GHEA Grapalat" w:hAnsi="GHEA Grapalat"/>
          <w:sz w:val="16"/>
          <w:szCs w:val="20"/>
        </w:rPr>
        <w:t xml:space="preserve"> их</w:t>
      </w:r>
      <w:r w:rsidRPr="00F24462">
        <w:rPr>
          <w:rFonts w:ascii="GHEA Grapalat" w:hAnsi="GHEA Grapalat"/>
          <w:sz w:val="16"/>
          <w:szCs w:val="20"/>
        </w:rPr>
        <w:t xml:space="preserve"> получения </w:t>
      </w:r>
      <w:r w:rsidR="00C42879" w:rsidRPr="00F24462">
        <w:rPr>
          <w:rFonts w:ascii="GHEA Grapalat" w:hAnsi="GHEA Grapalat"/>
          <w:sz w:val="16"/>
          <w:szCs w:val="20"/>
        </w:rPr>
        <w:t>инициирует процедуру включения данного участника в список участников, не имеющих права участвовать в процессе закупок</w:t>
      </w:r>
      <w:r w:rsidRPr="00F24462">
        <w:rPr>
          <w:rFonts w:ascii="GHEA Grapalat" w:hAnsi="GHEA Grapalat"/>
          <w:sz w:val="16"/>
          <w:szCs w:val="20"/>
        </w:rPr>
        <w:t>.</w:t>
      </w:r>
      <w:proofErr w:type="gramEnd"/>
      <w:r w:rsidRPr="00F24462">
        <w:rPr>
          <w:rFonts w:ascii="GHEA Grapalat" w:hAnsi="GHEA Grapalat"/>
          <w:sz w:val="16"/>
          <w:szCs w:val="20"/>
        </w:rPr>
        <w:t xml:space="preserve"> При этом если </w:t>
      </w:r>
      <w:r w:rsidR="00F763EC" w:rsidRPr="00F24462">
        <w:rPr>
          <w:rFonts w:ascii="GHEA Grapalat" w:hAnsi="GHEA Grapalat"/>
          <w:sz w:val="16"/>
          <w:szCs w:val="20"/>
        </w:rPr>
        <w:t xml:space="preserve">представленное </w:t>
      </w:r>
      <w:r w:rsidRPr="00F24462">
        <w:rPr>
          <w:rFonts w:ascii="GHEA Grapalat" w:hAnsi="GHEA Grapalat"/>
          <w:sz w:val="16"/>
          <w:szCs w:val="20"/>
        </w:rPr>
        <w:t xml:space="preserve">по заявке </w:t>
      </w:r>
      <w:proofErr w:type="spellStart"/>
      <w:r w:rsidR="00FA2B47" w:rsidRPr="00F24462">
        <w:rPr>
          <w:rFonts w:ascii="GHEA Grapalat" w:hAnsi="GHEA Grapalat"/>
          <w:sz w:val="16"/>
          <w:szCs w:val="20"/>
        </w:rPr>
        <w:t>подтверждени</w:t>
      </w:r>
      <w:r w:rsidR="00F763EC" w:rsidRPr="00F24462">
        <w:rPr>
          <w:rFonts w:ascii="GHEA Grapalat" w:hAnsi="GHEA Grapalat"/>
          <w:sz w:val="16"/>
          <w:szCs w:val="20"/>
        </w:rPr>
        <w:t>е</w:t>
      </w:r>
      <w:r w:rsidRPr="00F24462">
        <w:rPr>
          <w:rFonts w:ascii="GHEA Grapalat" w:hAnsi="GHEA Grapalat"/>
          <w:sz w:val="16"/>
          <w:szCs w:val="20"/>
        </w:rPr>
        <w:t>участника</w:t>
      </w:r>
      <w:proofErr w:type="spellEnd"/>
      <w:r w:rsidRPr="00F24462">
        <w:rPr>
          <w:rFonts w:ascii="GHEA Grapalat" w:hAnsi="GHEA Grapalat"/>
          <w:sz w:val="16"/>
          <w:szCs w:val="20"/>
        </w:rPr>
        <w:t xml:space="preserve"> о том, что он имеет право на участие в предусмотренных приглашением закупках квалифицируются как не </w:t>
      </w:r>
      <w:r w:rsidR="00F763EC" w:rsidRPr="00F24462">
        <w:rPr>
          <w:rFonts w:ascii="GHEA Grapalat" w:hAnsi="GHEA Grapalat"/>
          <w:sz w:val="16"/>
          <w:szCs w:val="20"/>
        </w:rPr>
        <w:t xml:space="preserve">соответствующее </w:t>
      </w:r>
      <w:r w:rsidRPr="00F24462">
        <w:rPr>
          <w:rFonts w:ascii="GHEA Grapalat" w:hAnsi="GHEA Grapalat"/>
          <w:sz w:val="16"/>
          <w:szCs w:val="20"/>
        </w:rPr>
        <w:t xml:space="preserve">действительности </w:t>
      </w:r>
      <w:r w:rsidR="00F763EC" w:rsidRPr="00F24462">
        <w:rPr>
          <w:rFonts w:ascii="GHEA Grapalat" w:hAnsi="GHEA Grapalat"/>
          <w:sz w:val="16"/>
          <w:szCs w:val="20"/>
        </w:rPr>
        <w:t xml:space="preserve">либо </w:t>
      </w:r>
      <w:r w:rsidRPr="00F24462">
        <w:rPr>
          <w:rFonts w:ascii="GHEA Grapalat" w:hAnsi="GHEA Grapalat"/>
          <w:sz w:val="16"/>
          <w:szCs w:val="20"/>
        </w:rPr>
        <w:t xml:space="preserve">участник в установленные </w:t>
      </w:r>
      <w:r w:rsidR="004623A3" w:rsidRPr="00F24462">
        <w:rPr>
          <w:rFonts w:ascii="GHEA Grapalat" w:hAnsi="GHEA Grapalat"/>
          <w:sz w:val="16"/>
          <w:szCs w:val="20"/>
        </w:rPr>
        <w:t xml:space="preserve">настоящим </w:t>
      </w:r>
      <w:r w:rsidRPr="00F24462">
        <w:rPr>
          <w:rFonts w:ascii="GHEA Grapalat" w:hAnsi="GHEA Grapalat"/>
          <w:sz w:val="16"/>
          <w:szCs w:val="20"/>
        </w:rPr>
        <w:t xml:space="preserve">приглашением сроки и порядке не представляет предусмотренные приглашением документы, </w:t>
      </w:r>
      <w:r w:rsidR="00F763EC" w:rsidRPr="00F24462">
        <w:rPr>
          <w:rFonts w:ascii="GHEA Grapalat" w:hAnsi="GHEA Grapalat"/>
          <w:sz w:val="16"/>
          <w:szCs w:val="20"/>
        </w:rPr>
        <w:t xml:space="preserve">или отобранный участник не представляет обеспечение </w:t>
      </w:r>
      <w:proofErr w:type="spellStart"/>
      <w:r w:rsidR="00F763EC" w:rsidRPr="00F24462">
        <w:rPr>
          <w:rFonts w:ascii="GHEA Grapalat" w:hAnsi="GHEA Grapalat"/>
          <w:sz w:val="16"/>
          <w:szCs w:val="20"/>
        </w:rPr>
        <w:t>квалификации</w:t>
      </w:r>
      <w:proofErr w:type="gramStart"/>
      <w:r w:rsidR="00F763EC" w:rsidRPr="00F24462">
        <w:rPr>
          <w:rFonts w:ascii="GHEA Grapalat" w:hAnsi="GHEA Grapalat"/>
          <w:sz w:val="16"/>
          <w:szCs w:val="20"/>
        </w:rPr>
        <w:t>,</w:t>
      </w:r>
      <w:r w:rsidRPr="00F24462">
        <w:rPr>
          <w:rFonts w:ascii="GHEA Grapalat" w:hAnsi="GHEA Grapalat"/>
          <w:sz w:val="16"/>
          <w:szCs w:val="20"/>
        </w:rPr>
        <w:t>т</w:t>
      </w:r>
      <w:proofErr w:type="gramEnd"/>
      <w:r w:rsidRPr="00F24462">
        <w:rPr>
          <w:rFonts w:ascii="GHEA Grapalat" w:hAnsi="GHEA Grapalat"/>
          <w:sz w:val="16"/>
          <w:szCs w:val="20"/>
        </w:rPr>
        <w:t>о</w:t>
      </w:r>
      <w:proofErr w:type="spellEnd"/>
      <w:r w:rsidRPr="00F24462">
        <w:rPr>
          <w:rFonts w:ascii="GHEA Grapalat" w:hAnsi="GHEA Grapalat"/>
          <w:sz w:val="16"/>
          <w:szCs w:val="20"/>
        </w:rPr>
        <w:t xml:space="preserve"> это обстоятельство считается нарушением обязательства, принятого в рамках процесса закупки.</w:t>
      </w:r>
    </w:p>
    <w:p w:rsidR="00A63D83" w:rsidRPr="00F24462" w:rsidRDefault="00A63D8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8067C5" w:rsidRPr="00F24462">
        <w:rPr>
          <w:rFonts w:ascii="GHEA Grapalat" w:hAnsi="GHEA Grapalat"/>
          <w:sz w:val="16"/>
          <w:szCs w:val="20"/>
        </w:rPr>
        <w:t>4</w:t>
      </w:r>
      <w:proofErr w:type="gramStart"/>
      <w:r w:rsidR="00A31DCA" w:rsidRPr="00F24462">
        <w:rPr>
          <w:rFonts w:ascii="GHEA Grapalat" w:hAnsi="GHEA Grapalat"/>
          <w:sz w:val="16"/>
          <w:szCs w:val="20"/>
        </w:rPr>
        <w:t xml:space="preserve"> Е</w:t>
      </w:r>
      <w:proofErr w:type="gramEnd"/>
      <w:r w:rsidR="00A31DCA" w:rsidRPr="00F24462">
        <w:rPr>
          <w:rFonts w:ascii="GHEA Grapalat" w:hAnsi="GHEA Grapalat"/>
          <w:sz w:val="16"/>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24462" w:rsidRDefault="00E64D24" w:rsidP="00A1665E">
      <w:pPr>
        <w:pStyle w:val="norm"/>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8.1</w:t>
      </w:r>
      <w:r w:rsidR="00FE1D95" w:rsidRPr="00F24462">
        <w:rPr>
          <w:rFonts w:ascii="GHEA Grapalat" w:hAnsi="GHEA Grapalat"/>
          <w:sz w:val="16"/>
        </w:rPr>
        <w:t>5</w:t>
      </w:r>
      <w:r w:rsidR="00A74478" w:rsidRPr="00F24462">
        <w:rPr>
          <w:rFonts w:ascii="GHEA Grapalat" w:hAnsi="GHEA Grapalat"/>
          <w:sz w:val="16"/>
        </w:rPr>
        <w:t>Документы, указанные в пунктах 8.</w:t>
      </w:r>
      <w:r w:rsidR="00D0532E" w:rsidRPr="00F24462">
        <w:rPr>
          <w:rFonts w:ascii="GHEA Grapalat" w:hAnsi="GHEA Grapalat"/>
          <w:sz w:val="16"/>
        </w:rPr>
        <w:t>8</w:t>
      </w:r>
      <w:r w:rsidR="00A74478" w:rsidRPr="00F24462">
        <w:rPr>
          <w:rFonts w:ascii="GHEA Grapalat" w:hAnsi="GHEA Grapalat"/>
          <w:sz w:val="16"/>
        </w:rPr>
        <w:t xml:space="preserve"> и 8.</w:t>
      </w:r>
      <w:r w:rsidR="00D0532E" w:rsidRPr="00F24462">
        <w:rPr>
          <w:rFonts w:ascii="GHEA Grapalat" w:hAnsi="GHEA Grapalat"/>
          <w:sz w:val="16"/>
        </w:rPr>
        <w:t>9</w:t>
      </w:r>
      <w:r w:rsidR="00A74478" w:rsidRPr="00F24462">
        <w:rPr>
          <w:rFonts w:ascii="GHEA Grapalat" w:hAnsi="GHEA Grapalat"/>
          <w:sz w:val="16"/>
        </w:rPr>
        <w:t xml:space="preserve"> части 1 настоящего приглашения, участник в установленный срок представляет </w:t>
      </w:r>
      <w:proofErr w:type="gramStart"/>
      <w:r w:rsidR="00A74478" w:rsidRPr="00F24462">
        <w:rPr>
          <w:rFonts w:ascii="GHEA Grapalat" w:hAnsi="GHEA Grapalat"/>
          <w:sz w:val="16"/>
        </w:rPr>
        <w:t>секретарю</w:t>
      </w:r>
      <w:proofErr w:type="gramEnd"/>
      <w:r w:rsidR="00A74478" w:rsidRPr="00F24462">
        <w:rPr>
          <w:rFonts w:ascii="GHEA Grapalat" w:hAnsi="GHEA Grapalat"/>
          <w:sz w:val="16"/>
        </w:rPr>
        <w:t xml:space="preserve"> комиссии посредством их отправки на электронную почту, предусмотренную настоящим приглашением.</w:t>
      </w:r>
      <w:r w:rsidR="00A23E7B" w:rsidRPr="00F24462">
        <w:rPr>
          <w:rFonts w:ascii="GHEA Grapalat" w:hAnsi="GHEA Grapalat"/>
          <w:sz w:val="16"/>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24462" w:rsidRDefault="00A150A9" w:rsidP="00A1665E">
      <w:pPr>
        <w:pStyle w:val="23"/>
        <w:widowControl w:val="0"/>
        <w:tabs>
          <w:tab w:val="left" w:pos="1276"/>
        </w:tabs>
        <w:spacing w:line="240" w:lineRule="auto"/>
        <w:ind w:firstLine="567"/>
        <w:rPr>
          <w:rFonts w:ascii="GHEA Grapalat" w:hAnsi="GHEA Grapalat" w:cs="Sylfaen"/>
          <w:spacing w:val="-4"/>
          <w:sz w:val="16"/>
        </w:rPr>
      </w:pPr>
      <w:r w:rsidRPr="00F24462">
        <w:rPr>
          <w:rFonts w:ascii="GHEA Grapalat" w:hAnsi="GHEA Grapalat"/>
          <w:sz w:val="16"/>
        </w:rPr>
        <w:t>8.</w:t>
      </w:r>
      <w:r w:rsidR="0093610F" w:rsidRPr="00F24462">
        <w:rPr>
          <w:rFonts w:ascii="GHEA Grapalat" w:hAnsi="GHEA Grapalat"/>
          <w:sz w:val="16"/>
        </w:rPr>
        <w:t>1</w:t>
      </w:r>
      <w:r w:rsidR="00D51DF5" w:rsidRPr="00F24462">
        <w:rPr>
          <w:rFonts w:ascii="GHEA Grapalat" w:hAnsi="GHEA Grapalat"/>
          <w:sz w:val="16"/>
        </w:rPr>
        <w:t>6</w:t>
      </w:r>
      <w:r w:rsidR="00EE0CB1"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pacing w:val="-4"/>
          <w:sz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24462" w:rsidRDefault="00B5219E" w:rsidP="00A1665E">
      <w:pPr>
        <w:widowControl w:val="0"/>
        <w:tabs>
          <w:tab w:val="left" w:pos="1276"/>
        </w:tabs>
        <w:ind w:firstLine="567"/>
        <w:contextualSpacing/>
        <w:jc w:val="both"/>
        <w:rPr>
          <w:rFonts w:ascii="GHEA Grapalat" w:hAnsi="GHEA Grapalat"/>
          <w:spacing w:val="-4"/>
          <w:sz w:val="16"/>
          <w:szCs w:val="20"/>
        </w:rPr>
      </w:pPr>
      <w:r w:rsidRPr="00F24462">
        <w:rPr>
          <w:rFonts w:ascii="GHEA Grapalat" w:hAnsi="GHEA Grapalat"/>
          <w:spacing w:val="-4"/>
          <w:sz w:val="16"/>
          <w:szCs w:val="20"/>
        </w:rPr>
        <w:t>8</w:t>
      </w:r>
      <w:r w:rsidR="00A150A9" w:rsidRPr="00F24462">
        <w:rPr>
          <w:rFonts w:ascii="GHEA Grapalat" w:hAnsi="GHEA Grapalat"/>
          <w:spacing w:val="-4"/>
          <w:sz w:val="16"/>
          <w:szCs w:val="20"/>
        </w:rPr>
        <w:t>.</w:t>
      </w:r>
      <w:r w:rsidR="0093610F" w:rsidRPr="00F24462">
        <w:rPr>
          <w:rFonts w:ascii="GHEA Grapalat" w:hAnsi="GHEA Grapalat"/>
          <w:spacing w:val="-4"/>
          <w:sz w:val="16"/>
          <w:szCs w:val="20"/>
        </w:rPr>
        <w:t>1</w:t>
      </w:r>
      <w:r w:rsidR="00A161B0" w:rsidRPr="00F24462">
        <w:rPr>
          <w:rFonts w:ascii="GHEA Grapalat" w:hAnsi="GHEA Grapalat"/>
          <w:spacing w:val="-4"/>
          <w:sz w:val="16"/>
          <w:szCs w:val="20"/>
        </w:rPr>
        <w:t>7</w:t>
      </w:r>
      <w:r w:rsidR="00EE0CB1" w:rsidRPr="00F24462">
        <w:rPr>
          <w:rFonts w:ascii="GHEA Grapalat" w:hAnsi="GHEA Grapalat"/>
          <w:spacing w:val="-4"/>
          <w:sz w:val="16"/>
          <w:szCs w:val="20"/>
        </w:rPr>
        <w:t>.</w:t>
      </w:r>
      <w:r w:rsidR="00EE0CB1" w:rsidRPr="00F24462">
        <w:rPr>
          <w:rFonts w:ascii="GHEA Grapalat" w:hAnsi="GHEA Grapalat"/>
          <w:spacing w:val="-4"/>
          <w:sz w:val="16"/>
          <w:szCs w:val="20"/>
        </w:rPr>
        <w:tab/>
      </w:r>
      <w:proofErr w:type="gramStart"/>
      <w:r w:rsidR="00BF1CBD" w:rsidRPr="00F24462">
        <w:rPr>
          <w:rFonts w:ascii="GHEA Grapalat" w:hAnsi="GHEA Grapalat"/>
          <w:spacing w:val="-4"/>
          <w:sz w:val="16"/>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F24462" w:rsidRDefault="00BF1CBD" w:rsidP="00A1665E">
      <w:pPr>
        <w:widowControl w:val="0"/>
        <w:ind w:firstLine="567"/>
        <w:contextualSpacing/>
        <w:jc w:val="both"/>
        <w:rPr>
          <w:rFonts w:ascii="GHEA Grapalat" w:hAnsi="GHEA Grapalat"/>
          <w:spacing w:val="-4"/>
          <w:sz w:val="16"/>
          <w:szCs w:val="20"/>
        </w:rPr>
      </w:pPr>
      <w:r w:rsidRPr="00F24462">
        <w:rPr>
          <w:rFonts w:ascii="GHEA Grapalat" w:hAnsi="GHEA Grapalat"/>
          <w:spacing w:val="-4"/>
          <w:sz w:val="16"/>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0E624C" w:rsidRPr="00F24462">
        <w:rPr>
          <w:rFonts w:ascii="GHEA Grapalat" w:hAnsi="GHEA Grapalat"/>
          <w:sz w:val="16"/>
          <w:lang w:val="hy-AM"/>
        </w:rPr>
        <w:t>1</w:t>
      </w:r>
      <w:r w:rsidR="00B325AF" w:rsidRPr="00F24462">
        <w:rPr>
          <w:rFonts w:ascii="GHEA Grapalat" w:hAnsi="GHEA Grapalat"/>
          <w:sz w:val="16"/>
        </w:rPr>
        <w:t>8</w:t>
      </w:r>
      <w:r w:rsidRPr="00F24462">
        <w:rPr>
          <w:rFonts w:ascii="GHEA Grapalat" w:hAnsi="GHEA Grapalat"/>
          <w:sz w:val="16"/>
        </w:rPr>
        <w:t>.</w:t>
      </w:r>
      <w:r w:rsidR="00EE0CB1" w:rsidRPr="00F24462">
        <w:rPr>
          <w:rFonts w:ascii="GHEA Grapalat" w:hAnsi="GHEA Grapalat"/>
          <w:sz w:val="16"/>
        </w:rPr>
        <w:tab/>
      </w:r>
      <w:r w:rsidRPr="00F24462">
        <w:rPr>
          <w:rFonts w:ascii="GHEA Grapalat" w:hAnsi="GHEA Grapalat"/>
          <w:sz w:val="16"/>
        </w:rPr>
        <w:t>Оценка заявок и определение отобранного участника осуществляются по отдельным лотам</w:t>
      </w:r>
      <w:r w:rsidR="00FE2802" w:rsidRPr="00F24462">
        <w:rPr>
          <w:rStyle w:val="af6"/>
          <w:rFonts w:ascii="GHEA Grapalat" w:hAnsi="GHEA Grapalat"/>
          <w:sz w:val="16"/>
        </w:rPr>
        <w:footnoteReference w:customMarkFollows="1" w:id="3"/>
        <w:t>11</w:t>
      </w:r>
      <w:r w:rsidRPr="00F24462">
        <w:rPr>
          <w:rFonts w:ascii="GHEA Grapalat" w:hAnsi="GHEA Grapalat"/>
          <w:sz w:val="16"/>
        </w:rPr>
        <w:t xml:space="preserve">. </w:t>
      </w:r>
    </w:p>
    <w:p w:rsidR="00583092" w:rsidRPr="00F24462" w:rsidRDefault="00A150A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w:t>
      </w:r>
      <w:r w:rsidR="00E44A71" w:rsidRPr="00F24462">
        <w:rPr>
          <w:rFonts w:ascii="GHEA Grapalat" w:hAnsi="GHEA Grapalat"/>
          <w:sz w:val="16"/>
          <w:szCs w:val="20"/>
        </w:rPr>
        <w:t>19</w:t>
      </w:r>
      <w:r w:rsidR="009F2C5D" w:rsidRPr="00F24462">
        <w:rPr>
          <w:rFonts w:ascii="GHEA Grapalat" w:hAnsi="GHEA Grapalat"/>
          <w:sz w:val="16"/>
          <w:szCs w:val="20"/>
        </w:rPr>
        <w:t>.</w:t>
      </w:r>
      <w:r w:rsidR="009F2C5D" w:rsidRPr="00F24462">
        <w:rPr>
          <w:rFonts w:ascii="GHEA Grapalat" w:hAnsi="GHEA Grapalat"/>
          <w:sz w:val="16"/>
          <w:szCs w:val="20"/>
        </w:rPr>
        <w:tab/>
      </w:r>
      <w:r w:rsidRPr="00F24462">
        <w:rPr>
          <w:rFonts w:ascii="GHEA Grapalat" w:hAnsi="GHEA Grapalat"/>
          <w:sz w:val="16"/>
          <w:szCs w:val="20"/>
        </w:rPr>
        <w:t>В случае если отобранный участник не заключает (отказывается</w:t>
      </w:r>
      <w:r w:rsidR="00521B59" w:rsidRPr="00F24462">
        <w:rPr>
          <w:rFonts w:ascii="Courier New" w:hAnsi="Courier New" w:cs="Courier New"/>
          <w:sz w:val="16"/>
          <w:szCs w:val="20"/>
          <w:lang w:val="en-US"/>
        </w:rPr>
        <w:t> </w:t>
      </w:r>
      <w:r w:rsidRPr="00F24462">
        <w:rPr>
          <w:rFonts w:ascii="GHEA Grapalat" w:hAnsi="GHEA Grapalat"/>
          <w:sz w:val="16"/>
          <w:szCs w:val="20"/>
        </w:rPr>
        <w:t xml:space="preserve">заключать) договор или лишается права на заключение договора, </w:t>
      </w:r>
      <w:r w:rsidR="000702A0" w:rsidRPr="00F24462">
        <w:rPr>
          <w:rFonts w:ascii="GHEA Grapalat" w:hAnsi="GHEA Grapalat"/>
          <w:sz w:val="16"/>
          <w:szCs w:val="20"/>
        </w:rPr>
        <w:t xml:space="preserve">решением </w:t>
      </w:r>
      <w:proofErr w:type="gramStart"/>
      <w:r w:rsidR="000702A0" w:rsidRPr="00F24462">
        <w:rPr>
          <w:rFonts w:ascii="GHEA Grapalat" w:hAnsi="GHEA Grapalat"/>
          <w:sz w:val="16"/>
          <w:szCs w:val="20"/>
        </w:rPr>
        <w:t>комиссии</w:t>
      </w:r>
      <w:proofErr w:type="gramEnd"/>
      <w:r w:rsidR="000702A0" w:rsidRPr="00F24462">
        <w:rPr>
          <w:rFonts w:ascii="GHEA Grapalat" w:hAnsi="GHEA Grapalat"/>
          <w:sz w:val="16"/>
          <w:szCs w:val="20"/>
        </w:rPr>
        <w:t xml:space="preserve"> </w:t>
      </w:r>
      <w:r w:rsidR="005F2F3B" w:rsidRPr="00F24462">
        <w:rPr>
          <w:rFonts w:ascii="GHEA Grapalat" w:hAnsi="GHEA Grapalat"/>
          <w:sz w:val="16"/>
          <w:szCs w:val="20"/>
        </w:rPr>
        <w:t xml:space="preserve">отобранным  </w:t>
      </w:r>
      <w:r w:rsidRPr="00F24462">
        <w:rPr>
          <w:rFonts w:ascii="GHEA Grapalat" w:hAnsi="GHEA Grapalat"/>
          <w:sz w:val="16"/>
          <w:szCs w:val="20"/>
        </w:rPr>
        <w:t>участник</w:t>
      </w:r>
      <w:r w:rsidR="005F2F3B" w:rsidRPr="00F24462">
        <w:rPr>
          <w:rFonts w:ascii="GHEA Grapalat" w:hAnsi="GHEA Grapalat"/>
          <w:sz w:val="16"/>
          <w:szCs w:val="20"/>
        </w:rPr>
        <w:t xml:space="preserve">ом признается участник занявший следующее </w:t>
      </w:r>
      <w:proofErr w:type="spellStart"/>
      <w:r w:rsidR="005F2F3B" w:rsidRPr="00F24462">
        <w:rPr>
          <w:rFonts w:ascii="GHEA Grapalat" w:hAnsi="GHEA Grapalat"/>
          <w:sz w:val="16"/>
          <w:szCs w:val="20"/>
        </w:rPr>
        <w:t>место</w:t>
      </w:r>
      <w:r w:rsidR="00951CE5" w:rsidRPr="00F24462">
        <w:rPr>
          <w:rFonts w:ascii="GHEA Grapalat" w:hAnsi="GHEA Grapalat"/>
          <w:sz w:val="16"/>
          <w:szCs w:val="20"/>
        </w:rPr>
        <w:t>сприменением</w:t>
      </w:r>
      <w:proofErr w:type="spellEnd"/>
      <w:r w:rsidR="00951CE5" w:rsidRPr="00F24462">
        <w:rPr>
          <w:rFonts w:ascii="GHEA Grapalat" w:hAnsi="GHEA Grapalat"/>
          <w:sz w:val="16"/>
          <w:szCs w:val="20"/>
        </w:rPr>
        <w:t xml:space="preserve"> процедуры</w:t>
      </w:r>
      <w:r w:rsidRPr="00F24462">
        <w:rPr>
          <w:rFonts w:ascii="GHEA Grapalat" w:hAnsi="GHEA Grapalat"/>
          <w:sz w:val="16"/>
          <w:szCs w:val="20"/>
        </w:rPr>
        <w:t>, установленн</w:t>
      </w:r>
      <w:r w:rsidR="00951CE5" w:rsidRPr="00F24462">
        <w:rPr>
          <w:rFonts w:ascii="GHEA Grapalat" w:hAnsi="GHEA Grapalat"/>
          <w:sz w:val="16"/>
          <w:szCs w:val="20"/>
        </w:rPr>
        <w:t>ой</w:t>
      </w:r>
      <w:r w:rsidRPr="00F24462">
        <w:rPr>
          <w:rFonts w:ascii="GHEA Grapalat" w:hAnsi="GHEA Grapalat"/>
          <w:sz w:val="16"/>
          <w:szCs w:val="20"/>
        </w:rPr>
        <w:t xml:space="preserve"> пунктами 8.1</w:t>
      </w:r>
      <w:r w:rsidR="00625515" w:rsidRPr="00F24462">
        <w:rPr>
          <w:rFonts w:ascii="GHEA Grapalat" w:hAnsi="GHEA Grapalat"/>
          <w:sz w:val="16"/>
          <w:szCs w:val="20"/>
        </w:rPr>
        <w:t>2</w:t>
      </w:r>
      <w:r w:rsidRPr="00F24462">
        <w:rPr>
          <w:rFonts w:ascii="GHEA Grapalat" w:hAnsi="GHEA Grapalat"/>
          <w:sz w:val="16"/>
          <w:szCs w:val="20"/>
        </w:rPr>
        <w:t>-8.</w:t>
      </w:r>
      <w:r w:rsidR="00625515" w:rsidRPr="00F24462">
        <w:rPr>
          <w:rFonts w:ascii="GHEA Grapalat" w:hAnsi="GHEA Grapalat"/>
          <w:sz w:val="16"/>
          <w:szCs w:val="20"/>
        </w:rPr>
        <w:t>18</w:t>
      </w:r>
      <w:r w:rsidRPr="00F24462">
        <w:rPr>
          <w:rFonts w:ascii="GHEA Grapalat" w:hAnsi="GHEA Grapalat"/>
          <w:sz w:val="16"/>
          <w:szCs w:val="20"/>
        </w:rPr>
        <w:t>части 1 настоящего Приглашения.</w:t>
      </w:r>
    </w:p>
    <w:p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r w:rsidR="0022247D" w:rsidRPr="00F24462">
        <w:rPr>
          <w:rFonts w:ascii="GHEA Grapalat" w:hAnsi="GHEA Grapalat"/>
          <w:sz w:val="16"/>
        </w:rPr>
        <w:t>2</w:t>
      </w:r>
      <w:r w:rsidR="005D0468" w:rsidRPr="00F24462">
        <w:rPr>
          <w:rFonts w:ascii="GHEA Grapalat" w:hAnsi="GHEA Grapalat"/>
          <w:sz w:val="16"/>
        </w:rPr>
        <w:t>0</w:t>
      </w:r>
      <w:r w:rsidR="00FA2DBA"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24462" w:rsidRDefault="00662165" w:rsidP="00A1665E">
      <w:pPr>
        <w:pStyle w:val="23"/>
        <w:widowControl w:val="0"/>
        <w:spacing w:line="240" w:lineRule="auto"/>
        <w:ind w:firstLine="567"/>
        <w:rPr>
          <w:rFonts w:ascii="GHEA Grapalat" w:hAnsi="GHEA Grapalat"/>
          <w:sz w:val="16"/>
        </w:rPr>
      </w:pPr>
      <w:r w:rsidRPr="00F24462">
        <w:rPr>
          <w:rFonts w:ascii="GHEA Grapalat" w:hAnsi="GHEA Grapalat"/>
          <w:sz w:val="16"/>
        </w:rPr>
        <w:t xml:space="preserve">Комиссия может проверить </w:t>
      </w:r>
      <w:proofErr w:type="gramStart"/>
      <w:r w:rsidRPr="00F24462">
        <w:rPr>
          <w:rFonts w:ascii="GHEA Grapalat" w:hAnsi="GHEA Grapalat"/>
          <w:sz w:val="16"/>
        </w:rPr>
        <w:t>подлинность</w:t>
      </w:r>
      <w:proofErr w:type="gramEnd"/>
      <w:r w:rsidRPr="00F24462">
        <w:rPr>
          <w:rFonts w:ascii="GHEA Grapalat" w:hAnsi="GHEA Grapalat"/>
          <w:sz w:val="16"/>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F24462">
        <w:rPr>
          <w:rFonts w:ascii="GHEA Grapalat" w:hAnsi="GHEA Grapalat"/>
          <w:sz w:val="16"/>
        </w:rPr>
        <w:t>предоставляют письменное заключение</w:t>
      </w:r>
      <w:proofErr w:type="gramEnd"/>
      <w:r w:rsidRPr="00F24462">
        <w:rPr>
          <w:rFonts w:ascii="GHEA Grapalat" w:hAnsi="GHEA Grapalat"/>
          <w:sz w:val="16"/>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24462" w:rsidRDefault="00A150A9" w:rsidP="00A1665E">
      <w:pPr>
        <w:pStyle w:val="23"/>
        <w:widowControl w:val="0"/>
        <w:tabs>
          <w:tab w:val="left" w:pos="1276"/>
        </w:tabs>
        <w:spacing w:line="240" w:lineRule="auto"/>
        <w:ind w:firstLine="567"/>
        <w:rPr>
          <w:rFonts w:ascii="GHEA Grapalat" w:hAnsi="GHEA Grapalat"/>
          <w:sz w:val="16"/>
        </w:rPr>
      </w:pPr>
      <w:r w:rsidRPr="00F24462">
        <w:rPr>
          <w:rFonts w:ascii="GHEA Grapalat" w:hAnsi="GHEA Grapalat"/>
          <w:sz w:val="16"/>
        </w:rPr>
        <w:t>8.</w:t>
      </w:r>
      <w:r w:rsidR="005A79EE" w:rsidRPr="00F24462">
        <w:rPr>
          <w:rFonts w:ascii="GHEA Grapalat" w:hAnsi="GHEA Grapalat"/>
          <w:sz w:val="16"/>
        </w:rPr>
        <w:t>2</w:t>
      </w:r>
      <w:r w:rsidR="000241CA" w:rsidRPr="00F24462">
        <w:rPr>
          <w:rFonts w:ascii="GHEA Grapalat" w:hAnsi="GHEA Grapalat"/>
          <w:sz w:val="16"/>
        </w:rPr>
        <w:t>1</w:t>
      </w:r>
      <w:r w:rsidRPr="00F24462">
        <w:rPr>
          <w:rFonts w:ascii="GHEA Grapalat" w:hAnsi="GHEA Grapalat"/>
          <w:sz w:val="16"/>
        </w:rPr>
        <w:t>.</w:t>
      </w:r>
      <w:r w:rsidR="00FA2DBA" w:rsidRPr="00F24462">
        <w:rPr>
          <w:rFonts w:ascii="GHEA Grapalat" w:hAnsi="GHEA Grapalat"/>
          <w:sz w:val="16"/>
        </w:rPr>
        <w:tab/>
      </w:r>
      <w:r w:rsidRPr="00F24462">
        <w:rPr>
          <w:rFonts w:ascii="GHEA Grapalat" w:hAnsi="GHEA Grapalat"/>
          <w:sz w:val="16"/>
        </w:rPr>
        <w:t>С целью применения пункта 8.</w:t>
      </w:r>
      <w:r w:rsidR="005A79EE" w:rsidRPr="00F24462">
        <w:rPr>
          <w:rFonts w:ascii="GHEA Grapalat" w:hAnsi="GHEA Grapalat"/>
          <w:sz w:val="16"/>
        </w:rPr>
        <w:t>2</w:t>
      </w:r>
      <w:r w:rsidR="00D35E75" w:rsidRPr="00F24462">
        <w:rPr>
          <w:rFonts w:ascii="GHEA Grapalat" w:hAnsi="GHEA Grapalat"/>
          <w:sz w:val="16"/>
        </w:rPr>
        <w:t>0</w:t>
      </w:r>
      <w:r w:rsidRPr="00F24462">
        <w:rPr>
          <w:rFonts w:ascii="GHEA Grapalat" w:hAnsi="GHEA Grapalat"/>
          <w:sz w:val="16"/>
        </w:rPr>
        <w:t xml:space="preserve">. части 1 настоящего приглашения </w:t>
      </w:r>
      <w:r w:rsidR="005A79EE" w:rsidRPr="00F24462">
        <w:rPr>
          <w:rFonts w:ascii="GHEA Grapalat" w:hAnsi="GHEA Grapalat"/>
          <w:sz w:val="16"/>
        </w:rPr>
        <w:t xml:space="preserve">может быть созвано </w:t>
      </w:r>
      <w:r w:rsidRPr="00F24462">
        <w:rPr>
          <w:rFonts w:ascii="GHEA Grapalat" w:hAnsi="GHEA Grapalat"/>
          <w:sz w:val="16"/>
        </w:rPr>
        <w:t>внеочередное заседание комиссии.</w:t>
      </w:r>
    </w:p>
    <w:p w:rsidR="00E45ACA" w:rsidRPr="00F24462" w:rsidRDefault="00A150A9" w:rsidP="00A1665E">
      <w:pPr>
        <w:pStyle w:val="norm"/>
        <w:widowControl w:val="0"/>
        <w:tabs>
          <w:tab w:val="left" w:pos="1276"/>
        </w:tabs>
        <w:spacing w:line="240" w:lineRule="auto"/>
        <w:ind w:firstLine="567"/>
        <w:rPr>
          <w:rFonts w:ascii="GHEA Grapalat" w:hAnsi="GHEA Grapalat"/>
          <w:sz w:val="16"/>
        </w:rPr>
      </w:pPr>
      <w:r w:rsidRPr="00F24462">
        <w:rPr>
          <w:rFonts w:ascii="GHEA Grapalat" w:hAnsi="GHEA Grapalat"/>
          <w:spacing w:val="-6"/>
          <w:sz w:val="16"/>
        </w:rPr>
        <w:t>8.</w:t>
      </w:r>
      <w:r w:rsidR="004D0EA7" w:rsidRPr="00F24462">
        <w:rPr>
          <w:rFonts w:ascii="GHEA Grapalat" w:hAnsi="GHEA Grapalat"/>
          <w:spacing w:val="-6"/>
          <w:sz w:val="16"/>
        </w:rPr>
        <w:t>2</w:t>
      </w:r>
      <w:r w:rsidR="005D5CCD" w:rsidRPr="00F24462">
        <w:rPr>
          <w:rFonts w:ascii="GHEA Grapalat" w:hAnsi="GHEA Grapalat"/>
          <w:spacing w:val="-6"/>
          <w:sz w:val="16"/>
        </w:rPr>
        <w:t>2</w:t>
      </w:r>
      <w:r w:rsidR="00544D9F" w:rsidRPr="00F24462">
        <w:rPr>
          <w:rFonts w:ascii="GHEA Grapalat" w:hAnsi="GHEA Grapalat"/>
          <w:spacing w:val="-6"/>
          <w:sz w:val="16"/>
        </w:rPr>
        <w:t>.</w:t>
      </w:r>
      <w:r w:rsidR="00544D9F" w:rsidRPr="00F24462">
        <w:rPr>
          <w:rFonts w:ascii="GHEA Grapalat" w:hAnsi="GHEA Grapalat"/>
          <w:spacing w:val="-6"/>
          <w:sz w:val="16"/>
        </w:rPr>
        <w:tab/>
      </w:r>
      <w:r w:rsidRPr="00F24462">
        <w:rPr>
          <w:rFonts w:ascii="GHEA Grapalat" w:hAnsi="GHEA Grapalat"/>
          <w:spacing w:val="-6"/>
          <w:sz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24462">
        <w:rPr>
          <w:rFonts w:ascii="GHEA Grapalat" w:hAnsi="GHEA Grapalat"/>
          <w:sz w:val="16"/>
        </w:rPr>
        <w:t xml:space="preserve"> Решение о</w:t>
      </w:r>
      <w:r w:rsidR="00BA2853" w:rsidRPr="00F24462">
        <w:rPr>
          <w:rFonts w:ascii="Courier New" w:hAnsi="Courier New" w:cs="Courier New"/>
          <w:sz w:val="16"/>
          <w:lang w:val="en-US"/>
        </w:rPr>
        <w:t> </w:t>
      </w:r>
      <w:r w:rsidRPr="00F24462">
        <w:rPr>
          <w:rFonts w:ascii="GHEA Grapalat" w:hAnsi="GHEA Grapalat"/>
          <w:sz w:val="16"/>
        </w:rPr>
        <w:t>заключении договора содержит краткую информацию об оценке заявок, о</w:t>
      </w:r>
      <w:r w:rsidR="00BA2853" w:rsidRPr="00F24462">
        <w:rPr>
          <w:rFonts w:ascii="Courier New" w:hAnsi="Courier New" w:cs="Courier New"/>
          <w:sz w:val="16"/>
          <w:lang w:val="en-US"/>
        </w:rPr>
        <w:t> </w:t>
      </w:r>
      <w:r w:rsidRPr="00F24462">
        <w:rPr>
          <w:rFonts w:ascii="GHEA Grapalat" w:hAnsi="GHEA Grapalat"/>
          <w:sz w:val="16"/>
        </w:rPr>
        <w:t>причинах, обосновывающих выбор отобранного участника, и объявление о</w:t>
      </w:r>
      <w:r w:rsidR="00BA2853" w:rsidRPr="00F24462">
        <w:rPr>
          <w:rFonts w:ascii="Courier New" w:hAnsi="Courier New" w:cs="Courier New"/>
          <w:sz w:val="16"/>
          <w:lang w:val="en-US"/>
        </w:rPr>
        <w:t> </w:t>
      </w:r>
      <w:r w:rsidRPr="00F24462">
        <w:rPr>
          <w:rFonts w:ascii="GHEA Grapalat" w:hAnsi="GHEA Grapalat"/>
          <w:sz w:val="16"/>
        </w:rPr>
        <w:t>периоде ожидания.</w:t>
      </w:r>
    </w:p>
    <w:p w:rsidR="00583092" w:rsidRPr="00F24462" w:rsidRDefault="00A150A9" w:rsidP="00A1665E">
      <w:pPr>
        <w:pStyle w:val="23"/>
        <w:widowControl w:val="0"/>
        <w:tabs>
          <w:tab w:val="left" w:pos="1276"/>
        </w:tabs>
        <w:spacing w:line="240" w:lineRule="auto"/>
        <w:ind w:firstLine="567"/>
        <w:rPr>
          <w:rFonts w:ascii="GHEA Grapalat" w:hAnsi="GHEA Grapalat" w:cs="Sylfaen"/>
          <w:sz w:val="16"/>
        </w:rPr>
      </w:pPr>
      <w:r w:rsidRPr="00F24462">
        <w:rPr>
          <w:rFonts w:ascii="GHEA Grapalat" w:hAnsi="GHEA Grapalat"/>
          <w:sz w:val="16"/>
        </w:rPr>
        <w:t>8.</w:t>
      </w:r>
      <w:r w:rsidR="00163324" w:rsidRPr="00F24462">
        <w:rPr>
          <w:rFonts w:ascii="GHEA Grapalat" w:hAnsi="GHEA Grapalat"/>
          <w:sz w:val="16"/>
        </w:rPr>
        <w:t>2</w:t>
      </w:r>
      <w:r w:rsidR="00BE4CFA" w:rsidRPr="00F24462">
        <w:rPr>
          <w:rFonts w:ascii="GHEA Grapalat" w:hAnsi="GHEA Grapalat"/>
          <w:sz w:val="16"/>
        </w:rPr>
        <w:t>3</w:t>
      </w:r>
      <w:r w:rsidR="00BA2853" w:rsidRPr="00F24462">
        <w:rPr>
          <w:rFonts w:ascii="GHEA Grapalat" w:hAnsi="GHEA Grapalat"/>
          <w:sz w:val="16"/>
        </w:rPr>
        <w:t>.</w:t>
      </w:r>
      <w:r w:rsidRPr="00F24462">
        <w:rPr>
          <w:rFonts w:ascii="GHEA Grapalat" w:hAnsi="GHEA Grapalat"/>
          <w:sz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24462" w:rsidRDefault="00583092" w:rsidP="00A1665E">
      <w:pPr>
        <w:pStyle w:val="23"/>
        <w:widowControl w:val="0"/>
        <w:spacing w:line="240" w:lineRule="auto"/>
        <w:ind w:firstLine="567"/>
        <w:rPr>
          <w:rFonts w:ascii="GHEA Grapalat" w:hAnsi="GHEA Grapalat"/>
          <w:i/>
          <w:sz w:val="16"/>
        </w:rPr>
      </w:pPr>
      <w:r w:rsidRPr="00F24462">
        <w:rPr>
          <w:rFonts w:ascii="GHEA Grapalat" w:hAnsi="GHEA Grapalat"/>
          <w:sz w:val="16"/>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F24462" w:rsidRDefault="00583092" w:rsidP="00A1665E">
      <w:pPr>
        <w:pStyle w:val="23"/>
        <w:widowControl w:val="0"/>
        <w:spacing w:line="240" w:lineRule="auto"/>
        <w:ind w:firstLine="567"/>
        <w:rPr>
          <w:rFonts w:ascii="GHEA Grapalat" w:hAnsi="GHEA Grapalat" w:cs="Sylfaen"/>
          <w:sz w:val="16"/>
        </w:rPr>
      </w:pPr>
      <w:r w:rsidRPr="00F24462">
        <w:rPr>
          <w:rFonts w:ascii="GHEA Grapalat" w:hAnsi="GHEA Grapalat"/>
          <w:sz w:val="16"/>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F24462" w:rsidRDefault="006F04A8" w:rsidP="00A1665E">
      <w:pPr>
        <w:widowControl w:val="0"/>
        <w:jc w:val="center"/>
        <w:rPr>
          <w:rFonts w:ascii="GHEA Grapalat" w:hAnsi="GHEA Grapalat"/>
          <w:b/>
          <w:sz w:val="16"/>
          <w:szCs w:val="20"/>
          <w:lang w:val="hy-AM"/>
        </w:rPr>
      </w:pPr>
    </w:p>
    <w:p w:rsidR="000313A6" w:rsidRPr="00F24462" w:rsidRDefault="00AA0AD8"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9. ЗАКЛЮЧЕНИЕ ДОГОВОРА </w:t>
      </w:r>
    </w:p>
    <w:p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9.1</w:t>
      </w:r>
      <w:r w:rsidR="002A3FC1" w:rsidRPr="00F24462">
        <w:rPr>
          <w:rFonts w:ascii="GHEA Grapalat" w:hAnsi="GHEA Grapalat"/>
          <w:sz w:val="16"/>
          <w:szCs w:val="20"/>
        </w:rPr>
        <w:t>.</w:t>
      </w:r>
      <w:r w:rsidR="002A3FC1" w:rsidRPr="00F24462">
        <w:rPr>
          <w:rFonts w:ascii="GHEA Grapalat" w:hAnsi="GHEA Grapalat"/>
          <w:sz w:val="16"/>
          <w:szCs w:val="20"/>
        </w:rPr>
        <w:tab/>
      </w:r>
      <w:r w:rsidRPr="00F24462">
        <w:rPr>
          <w:rFonts w:ascii="GHEA Grapalat" w:hAnsi="GHEA Grapalat"/>
          <w:sz w:val="16"/>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9.2.</w:t>
      </w:r>
      <w:r w:rsidR="002A3FC1" w:rsidRPr="00F24462">
        <w:rPr>
          <w:rFonts w:ascii="GHEA Grapalat" w:hAnsi="GHEA Grapalat"/>
          <w:sz w:val="16"/>
          <w:szCs w:val="20"/>
        </w:rPr>
        <w:tab/>
      </w:r>
      <w:r w:rsidRPr="00F24462">
        <w:rPr>
          <w:rFonts w:ascii="GHEA Grapalat" w:hAnsi="GHEA Grapalat"/>
          <w:sz w:val="16"/>
          <w:szCs w:val="20"/>
        </w:rPr>
        <w:t>В течение четырех рабочих дней, следующих за окончанием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24462">
        <w:rPr>
          <w:rFonts w:ascii="GHEA Grapalat" w:hAnsi="GHEA Grapalat"/>
          <w:sz w:val="16"/>
          <w:szCs w:val="20"/>
        </w:rPr>
        <w:t>2</w:t>
      </w:r>
      <w:r w:rsidR="00655890" w:rsidRPr="00F24462">
        <w:rPr>
          <w:rFonts w:ascii="GHEA Grapalat" w:hAnsi="GHEA Grapalat"/>
          <w:sz w:val="16"/>
          <w:szCs w:val="20"/>
        </w:rPr>
        <w:t>3</w:t>
      </w:r>
      <w:r w:rsidRPr="00F24462">
        <w:rPr>
          <w:rFonts w:ascii="GHEA Grapalat" w:hAnsi="GHEA Grapalat"/>
          <w:sz w:val="16"/>
          <w:szCs w:val="20"/>
        </w:rPr>
        <w:t>части 1 настоящего Приглашения.</w:t>
      </w:r>
    </w:p>
    <w:p w:rsidR="00F23A51"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9.3.</w:t>
      </w:r>
      <w:r w:rsidR="002A3FC1" w:rsidRPr="00F24462">
        <w:rPr>
          <w:rFonts w:ascii="GHEA Grapalat" w:hAnsi="GHEA Grapalat"/>
          <w:sz w:val="16"/>
          <w:szCs w:val="20"/>
        </w:rPr>
        <w:tab/>
      </w:r>
      <w:r w:rsidRPr="00F24462">
        <w:rPr>
          <w:rFonts w:ascii="GHEA Grapalat" w:hAnsi="GHEA Grapalat"/>
          <w:sz w:val="16"/>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24462" w:rsidRDefault="00AA0AD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9.</w:t>
      </w:r>
      <w:r w:rsidR="008E1532" w:rsidRPr="00F24462">
        <w:rPr>
          <w:rFonts w:ascii="GHEA Grapalat" w:hAnsi="GHEA Grapalat"/>
          <w:sz w:val="16"/>
          <w:szCs w:val="20"/>
        </w:rPr>
        <w:t>4</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24462">
        <w:rPr>
          <w:rFonts w:ascii="GHEA Grapalat" w:hAnsi="GHEA Grapalat"/>
          <w:sz w:val="16"/>
          <w:szCs w:val="20"/>
        </w:rPr>
        <w:t xml:space="preserve"> квалификации и</w:t>
      </w:r>
      <w:r w:rsidRPr="00F24462">
        <w:rPr>
          <w:rFonts w:ascii="GHEA Grapalat" w:hAnsi="GHEA Grapalat"/>
          <w:sz w:val="16"/>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24462" w:rsidRDefault="000313A6" w:rsidP="00A1665E">
      <w:pPr>
        <w:widowControl w:val="0"/>
        <w:ind w:firstLine="567"/>
        <w:jc w:val="both"/>
        <w:rPr>
          <w:rFonts w:ascii="GHEA Grapalat" w:hAnsi="GHEA Grapalat" w:cs="Sylfaen"/>
          <w:sz w:val="16"/>
          <w:szCs w:val="20"/>
        </w:rPr>
      </w:pPr>
      <w:r w:rsidRPr="00F24462">
        <w:rPr>
          <w:rFonts w:ascii="GHEA Grapalat" w:hAnsi="GHEA Grapalat"/>
          <w:sz w:val="16"/>
          <w:szCs w:val="20"/>
        </w:rPr>
        <w:lastRenderedPageBreak/>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F24462">
        <w:rPr>
          <w:rFonts w:ascii="GHEA Grapalat" w:hAnsi="GHEA Grapalat"/>
          <w:sz w:val="16"/>
          <w:szCs w:val="20"/>
        </w:rPr>
        <w:t>заказчика</w:t>
      </w:r>
      <w:proofErr w:type="gramStart"/>
      <w:r w:rsidRPr="00F24462">
        <w:rPr>
          <w:rFonts w:ascii="GHEA Grapalat" w:hAnsi="GHEA Grapalat"/>
          <w:sz w:val="16"/>
          <w:szCs w:val="20"/>
        </w:rPr>
        <w:t>.П</w:t>
      </w:r>
      <w:proofErr w:type="gramEnd"/>
      <w:r w:rsidRPr="00F24462">
        <w:rPr>
          <w:rFonts w:ascii="GHEA Grapalat" w:hAnsi="GHEA Grapalat"/>
          <w:sz w:val="16"/>
          <w:szCs w:val="20"/>
        </w:rPr>
        <w:t>роект</w:t>
      </w:r>
      <w:proofErr w:type="spellEnd"/>
      <w:r w:rsidRPr="00F24462">
        <w:rPr>
          <w:rFonts w:ascii="GHEA Grapalat" w:hAnsi="GHEA Grapalat"/>
          <w:sz w:val="16"/>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24462" w:rsidRDefault="00AA0AD8" w:rsidP="00A1665E">
      <w:pPr>
        <w:pStyle w:val="a3"/>
        <w:widowControl w:val="0"/>
        <w:tabs>
          <w:tab w:val="left" w:pos="1134"/>
        </w:tabs>
        <w:spacing w:line="240" w:lineRule="auto"/>
        <w:ind w:firstLine="567"/>
        <w:rPr>
          <w:rFonts w:ascii="GHEA Grapalat" w:hAnsi="GHEA Grapalat" w:cs="Sylfaen"/>
          <w:i w:val="0"/>
          <w:sz w:val="16"/>
        </w:rPr>
      </w:pPr>
      <w:r w:rsidRPr="00F24462">
        <w:rPr>
          <w:rFonts w:ascii="GHEA Grapalat" w:hAnsi="GHEA Grapalat"/>
          <w:i w:val="0"/>
          <w:sz w:val="16"/>
        </w:rPr>
        <w:t>9.</w:t>
      </w:r>
      <w:r w:rsidR="00CC3097" w:rsidRPr="00F24462">
        <w:rPr>
          <w:rFonts w:ascii="GHEA Grapalat" w:hAnsi="GHEA Grapalat"/>
          <w:i w:val="0"/>
          <w:sz w:val="16"/>
        </w:rPr>
        <w:t>5</w:t>
      </w:r>
      <w:r w:rsidR="00DC30CC" w:rsidRPr="00F24462">
        <w:rPr>
          <w:rFonts w:ascii="GHEA Grapalat" w:hAnsi="GHEA Grapalat"/>
          <w:i w:val="0"/>
          <w:sz w:val="16"/>
        </w:rPr>
        <w:t>.</w:t>
      </w:r>
      <w:r w:rsidR="00DC30CC" w:rsidRPr="00F24462">
        <w:rPr>
          <w:rFonts w:ascii="GHEA Grapalat" w:hAnsi="GHEA Grapalat"/>
          <w:i w:val="0"/>
          <w:sz w:val="16"/>
        </w:rPr>
        <w:tab/>
      </w:r>
      <w:r w:rsidRPr="00F24462">
        <w:rPr>
          <w:rFonts w:ascii="GHEA Grapalat" w:hAnsi="GHEA Grapalat"/>
          <w:i w:val="0"/>
          <w:sz w:val="16"/>
        </w:rPr>
        <w:t>До истечения срока, предусмотренного пунктом 9.</w:t>
      </w:r>
      <w:r w:rsidR="00E048B1" w:rsidRPr="00F24462">
        <w:rPr>
          <w:rFonts w:ascii="GHEA Grapalat" w:hAnsi="GHEA Grapalat"/>
          <w:i w:val="0"/>
          <w:sz w:val="16"/>
        </w:rPr>
        <w:t>4</w:t>
      </w:r>
      <w:r w:rsidRPr="00F24462">
        <w:rPr>
          <w:rFonts w:ascii="GHEA Grapalat" w:hAnsi="GHEA Grapalat"/>
          <w:i w:val="0"/>
          <w:sz w:val="16"/>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24462" w:rsidRDefault="00030D40" w:rsidP="00A1665E">
      <w:pPr>
        <w:widowControl w:val="0"/>
        <w:jc w:val="center"/>
        <w:rPr>
          <w:rFonts w:ascii="GHEA Grapalat" w:hAnsi="GHEA Grapalat" w:cs="Arial"/>
          <w:b/>
          <w:iCs/>
          <w:sz w:val="16"/>
          <w:szCs w:val="20"/>
        </w:rPr>
      </w:pPr>
      <w:r w:rsidRPr="00F24462">
        <w:rPr>
          <w:rFonts w:ascii="GHEA Grapalat" w:hAnsi="GHEA Grapalat"/>
          <w:b/>
          <w:sz w:val="16"/>
          <w:szCs w:val="20"/>
        </w:rPr>
        <w:t xml:space="preserve">10. </w:t>
      </w:r>
      <w:r w:rsidR="00F83409" w:rsidRPr="00F24462">
        <w:rPr>
          <w:rFonts w:ascii="GHEA Grapalat" w:hAnsi="GHEA Grapalat"/>
          <w:b/>
          <w:sz w:val="16"/>
          <w:szCs w:val="20"/>
        </w:rPr>
        <w:t xml:space="preserve">ОБЕСПЕЧЕНИЯ КВАЛИФИКАЦИИ И </w:t>
      </w:r>
      <w:r w:rsidRPr="00F24462">
        <w:rPr>
          <w:rFonts w:ascii="GHEA Grapalat" w:hAnsi="GHEA Grapalat"/>
          <w:b/>
          <w:sz w:val="16"/>
          <w:szCs w:val="20"/>
        </w:rPr>
        <w:t xml:space="preserve">ДОГОВОРА </w:t>
      </w:r>
    </w:p>
    <w:p w:rsidR="00096865"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10.1</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На основании требования о предоставлении </w:t>
      </w:r>
      <w:r w:rsidR="000E4039" w:rsidRPr="00F24462">
        <w:rPr>
          <w:rFonts w:ascii="GHEA Grapalat" w:hAnsi="GHEA Grapalat"/>
          <w:sz w:val="16"/>
          <w:szCs w:val="20"/>
        </w:rPr>
        <w:t xml:space="preserve">обеспечений квалификации и </w:t>
      </w:r>
      <w:r w:rsidRPr="00F24462">
        <w:rPr>
          <w:rFonts w:ascii="GHEA Grapalat" w:hAnsi="GHEA Grapalat"/>
          <w:sz w:val="16"/>
          <w:szCs w:val="20"/>
        </w:rPr>
        <w:t>договора отобранный участник в течение 10</w:t>
      </w:r>
      <w:r w:rsidR="000E4039" w:rsidRPr="00F24462">
        <w:rPr>
          <w:rFonts w:ascii="GHEA Grapalat" w:hAnsi="GHEA Grapalat"/>
          <w:sz w:val="16"/>
          <w:szCs w:val="20"/>
        </w:rPr>
        <w:t xml:space="preserve">-и, а в случае, если заключаемым договором предусмотрена предоплата – 15-ирабочих дней со дня его получения, </w:t>
      </w:r>
      <w:r w:rsidRPr="00F24462">
        <w:rPr>
          <w:rFonts w:ascii="GHEA Grapalat" w:hAnsi="GHEA Grapalat"/>
          <w:sz w:val="16"/>
          <w:szCs w:val="20"/>
        </w:rPr>
        <w:t xml:space="preserve">обязан представить </w:t>
      </w:r>
      <w:r w:rsidR="000E4039"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 xml:space="preserve">договора. С отобранным участником заключается договор, если он представляет </w:t>
      </w:r>
      <w:r w:rsidR="000E4039"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договора.</w:t>
      </w:r>
    </w:p>
    <w:p w:rsidR="003D57AD" w:rsidRPr="00F24462" w:rsidRDefault="00A6609C"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10.2 </w:t>
      </w:r>
      <w:r w:rsidR="008C5F2A" w:rsidRPr="00F24462">
        <w:rPr>
          <w:rFonts w:ascii="GHEA Grapalat" w:hAnsi="GHEA Grapalat"/>
          <w:sz w:val="16"/>
          <w:szCs w:val="20"/>
        </w:rPr>
        <w:t xml:space="preserve">Размер обеспечения квалификации равен </w:t>
      </w:r>
      <w:r w:rsidR="003D57AD" w:rsidRPr="00F24462">
        <w:rPr>
          <w:rFonts w:ascii="GHEA Grapalat" w:hAnsi="GHEA Grapalat"/>
          <w:sz w:val="16"/>
          <w:szCs w:val="20"/>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F24462" w:rsidRDefault="00801A4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 xml:space="preserve">Если процедура закупки организована </w:t>
      </w:r>
      <w:r w:rsidR="00571E4C" w:rsidRPr="00F24462">
        <w:rPr>
          <w:rFonts w:ascii="GHEA Grapalat" w:hAnsi="GHEA Grapalat" w:cs="Sylfaen"/>
          <w:sz w:val="16"/>
          <w:szCs w:val="20"/>
        </w:rPr>
        <w:t xml:space="preserve">по лотам и участник признается отобранным участником </w:t>
      </w:r>
      <w:proofErr w:type="gramStart"/>
      <w:r w:rsidR="00571E4C" w:rsidRPr="00F24462">
        <w:rPr>
          <w:rFonts w:ascii="GHEA Grapalat" w:hAnsi="GHEA Grapalat" w:cs="Sylfaen"/>
          <w:sz w:val="16"/>
          <w:szCs w:val="20"/>
        </w:rPr>
        <w:t>по</w:t>
      </w:r>
      <w:proofErr w:type="gramEnd"/>
      <w:r w:rsidR="00571E4C" w:rsidRPr="00F24462">
        <w:rPr>
          <w:rFonts w:ascii="GHEA Grapalat" w:hAnsi="GHEA Grapalat" w:cs="Sylfaen"/>
          <w:sz w:val="16"/>
          <w:szCs w:val="20"/>
        </w:rPr>
        <w:t xml:space="preserve"> более </w:t>
      </w:r>
      <w:proofErr w:type="gramStart"/>
      <w:r w:rsidR="00571E4C" w:rsidRPr="00F24462">
        <w:rPr>
          <w:rFonts w:ascii="GHEA Grapalat" w:hAnsi="GHEA Grapalat" w:cs="Sylfaen"/>
          <w:sz w:val="16"/>
          <w:szCs w:val="20"/>
        </w:rPr>
        <w:t>чем</w:t>
      </w:r>
      <w:proofErr w:type="gramEnd"/>
      <w:r w:rsidR="00571E4C" w:rsidRPr="00F24462">
        <w:rPr>
          <w:rFonts w:ascii="GHEA Grapalat" w:hAnsi="GHEA Grapalat" w:cs="Sylfaen"/>
          <w:sz w:val="16"/>
          <w:szCs w:val="20"/>
        </w:rPr>
        <w:t xml:space="preserve"> одному лоту, то он может предоставить обеспечение квалификации как </w:t>
      </w:r>
      <w:r w:rsidR="00571E4C" w:rsidRPr="00F24462">
        <w:rPr>
          <w:rFonts w:ascii="GHEA Grapalat" w:hAnsi="GHEA Grapalat"/>
          <w:sz w:val="16"/>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r w:rsidR="00571E4C" w:rsidRPr="00F24462">
        <w:rPr>
          <w:rFonts w:ascii="GHEA Grapalat" w:hAnsi="GHEA Grapalat"/>
          <w:sz w:val="16"/>
          <w:szCs w:val="20"/>
        </w:rPr>
        <w:t>контракта</w:t>
      </w:r>
      <w:proofErr w:type="gramStart"/>
      <w:r w:rsidR="00571E4C" w:rsidRPr="00F24462">
        <w:rPr>
          <w:rFonts w:ascii="GHEA Grapalat" w:hAnsi="GHEA Grapalat"/>
          <w:sz w:val="16"/>
          <w:szCs w:val="20"/>
        </w:rPr>
        <w:t>.</w:t>
      </w:r>
      <w:r w:rsidR="00571E4C" w:rsidRPr="00F24462">
        <w:rPr>
          <w:rFonts w:ascii="GHEA Grapalat" w:hAnsi="GHEA Grapalat" w:cs="Sylfaen"/>
          <w:sz w:val="16"/>
          <w:szCs w:val="20"/>
        </w:rPr>
        <w:t>О</w:t>
      </w:r>
      <w:proofErr w:type="gramEnd"/>
      <w:r w:rsidR="00571E4C" w:rsidRPr="00F24462">
        <w:rPr>
          <w:rFonts w:ascii="GHEA Grapalat" w:hAnsi="GHEA Grapalat" w:cs="Sylfaen"/>
          <w:sz w:val="16"/>
          <w:szCs w:val="20"/>
        </w:rPr>
        <w:t>беспечение</w:t>
      </w:r>
      <w:proofErr w:type="spellEnd"/>
      <w:r w:rsidR="00571E4C" w:rsidRPr="00F24462">
        <w:rPr>
          <w:rFonts w:ascii="GHEA Grapalat" w:hAnsi="GHEA Grapalat" w:cs="Sylfaen"/>
          <w:sz w:val="16"/>
          <w:szCs w:val="20"/>
        </w:rPr>
        <w:t xml:space="preserve"> квалификации, представленное в виде наличных денег, должно быть перечислено на казначейский счет</w:t>
      </w:r>
      <w:r w:rsidR="00571E4C" w:rsidRPr="00F24462">
        <w:rPr>
          <w:rFonts w:ascii="Courier New" w:hAnsi="Courier New" w:cs="Courier New"/>
          <w:sz w:val="16"/>
          <w:szCs w:val="20"/>
        </w:rPr>
        <w:t> </w:t>
      </w:r>
      <w:r w:rsidR="00571E4C" w:rsidRPr="00F24462">
        <w:rPr>
          <w:rFonts w:ascii="GHEA Grapalat" w:hAnsi="GHEA Grapalat" w:cs="GHEA Grapalat"/>
          <w:sz w:val="16"/>
          <w:szCs w:val="20"/>
        </w:rPr>
        <w:t>«</w:t>
      </w:r>
      <w:r w:rsidR="00571E4C" w:rsidRPr="00F24462">
        <w:rPr>
          <w:rFonts w:ascii="GHEA Grapalat" w:hAnsi="GHEA Grapalat" w:cs="Sylfaen"/>
          <w:sz w:val="16"/>
          <w:szCs w:val="20"/>
        </w:rPr>
        <w:t>900008000698</w:t>
      </w:r>
      <w:r w:rsidR="00571E4C" w:rsidRPr="00F24462">
        <w:rPr>
          <w:rFonts w:ascii="GHEA Grapalat" w:hAnsi="GHEA Grapalat" w:cs="GHEA Grapalat"/>
          <w:sz w:val="16"/>
          <w:szCs w:val="20"/>
        </w:rPr>
        <w:t>»открытый</w:t>
      </w:r>
      <w:r w:rsidR="00571E4C" w:rsidRPr="00F24462">
        <w:rPr>
          <w:rFonts w:ascii="GHEA Grapalat" w:hAnsi="GHEA Grapalat" w:cs="Sylfaen"/>
          <w:sz w:val="16"/>
          <w:szCs w:val="20"/>
        </w:rPr>
        <w:t xml:space="preserve"> в Центральном казначействе на имя уполномоченного органа.</w:t>
      </w:r>
    </w:p>
    <w:p w:rsidR="004F01AF" w:rsidRPr="00F24462" w:rsidRDefault="004F01AF"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F24462" w:rsidRDefault="00801A4F" w:rsidP="00A1665E">
      <w:pPr>
        <w:widowControl w:val="0"/>
        <w:tabs>
          <w:tab w:val="left" w:pos="1276"/>
        </w:tabs>
        <w:ind w:firstLine="567"/>
        <w:jc w:val="both"/>
        <w:rPr>
          <w:rFonts w:ascii="GHEA Grapalat" w:hAnsi="GHEA Grapalat"/>
          <w:b/>
          <w:sz w:val="16"/>
          <w:szCs w:val="20"/>
          <w:lang w:val="hy-AM"/>
        </w:rPr>
      </w:pPr>
      <w:r w:rsidRPr="00F24462">
        <w:rPr>
          <w:rFonts w:ascii="GHEA Grapalat" w:hAnsi="GHEA Grapalat"/>
          <w:b/>
          <w:sz w:val="16"/>
          <w:szCs w:val="20"/>
        </w:rPr>
        <w:t xml:space="preserve">Если выполнение договора поэтапное и выполнение каждого этапа </w:t>
      </w:r>
      <w:r w:rsidR="00DC6732" w:rsidRPr="00F24462">
        <w:rPr>
          <w:rFonts w:ascii="GHEA Grapalat" w:hAnsi="GHEA Grapalat"/>
          <w:b/>
          <w:sz w:val="16"/>
          <w:szCs w:val="20"/>
        </w:rPr>
        <w:t xml:space="preserve">непосредственно не взаимосвязано </w:t>
      </w:r>
      <w:r w:rsidRPr="00F24462">
        <w:rPr>
          <w:rFonts w:ascii="GHEA Grapalat" w:hAnsi="GHEA Grapalat"/>
          <w:b/>
          <w:sz w:val="16"/>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F24462">
        <w:rPr>
          <w:rFonts w:ascii="GHEA Grapalat" w:hAnsi="GHEA Grapalat"/>
          <w:b/>
          <w:sz w:val="16"/>
          <w:szCs w:val="20"/>
        </w:rPr>
        <w:t>пропорции, исчисленной в отношении суммы этого этапа</w:t>
      </w:r>
      <w:r w:rsidRPr="00F24462">
        <w:rPr>
          <w:rFonts w:ascii="GHEA Grapalat" w:hAnsi="GHEA Grapalat"/>
          <w:b/>
          <w:sz w:val="16"/>
          <w:szCs w:val="20"/>
        </w:rPr>
        <w:t>.</w:t>
      </w:r>
    </w:p>
    <w:p w:rsidR="0035631F" w:rsidRPr="00F24462" w:rsidRDefault="00801A4F" w:rsidP="00A1665E">
      <w:pPr>
        <w:widowControl w:val="0"/>
        <w:tabs>
          <w:tab w:val="left" w:pos="1276"/>
        </w:tabs>
        <w:ind w:firstLine="567"/>
        <w:jc w:val="both"/>
        <w:rPr>
          <w:rFonts w:ascii="GHEA Grapalat" w:hAnsi="GHEA Grapalat"/>
          <w:sz w:val="16"/>
          <w:szCs w:val="20"/>
        </w:rPr>
      </w:pPr>
      <w:r w:rsidRPr="00F24462">
        <w:rPr>
          <w:rFonts w:ascii="GHEA Grapalat" w:hAnsi="GHEA Grapalat" w:cs="Sylfaen"/>
          <w:sz w:val="16"/>
          <w:szCs w:val="20"/>
        </w:rPr>
        <w:t>Обеспечение квалификации в виде гарантии отобранный участник представляет согласно приложению 4 или приложению 4.1.</w:t>
      </w:r>
      <w:r w:rsidR="009A0467" w:rsidRPr="00F24462">
        <w:rPr>
          <w:rStyle w:val="af6"/>
          <w:rFonts w:ascii="GHEA Grapalat" w:hAnsi="GHEA Grapalat"/>
          <w:sz w:val="16"/>
          <w:szCs w:val="20"/>
        </w:rPr>
        <w:footnoteReference w:customMarkFollows="1" w:id="4"/>
        <w:t>12</w:t>
      </w:r>
      <w:r w:rsidR="00853CBA" w:rsidRPr="00F24462">
        <w:rPr>
          <w:rFonts w:ascii="GHEA Grapalat" w:hAnsi="GHEA Grapalat"/>
          <w:sz w:val="16"/>
          <w:szCs w:val="20"/>
        </w:rPr>
        <w:t>.</w:t>
      </w:r>
    </w:p>
    <w:p w:rsidR="002406D8" w:rsidRPr="00F24462" w:rsidRDefault="002406D8"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r w:rsidR="001723D6" w:rsidRPr="00F24462">
        <w:rPr>
          <w:rFonts w:ascii="GHEA Grapalat" w:hAnsi="GHEA Grapalat"/>
          <w:sz w:val="16"/>
          <w:szCs w:val="20"/>
        </w:rPr>
        <w:t>3</w:t>
      </w:r>
      <w:r w:rsidR="00DC30CC" w:rsidRPr="00F24462">
        <w:rPr>
          <w:rFonts w:ascii="GHEA Grapalat" w:hAnsi="GHEA Grapalat"/>
          <w:sz w:val="16"/>
          <w:szCs w:val="20"/>
        </w:rPr>
        <w:t>.</w:t>
      </w:r>
      <w:r w:rsidR="00DC30CC" w:rsidRPr="00F24462">
        <w:rPr>
          <w:rFonts w:ascii="GHEA Grapalat" w:hAnsi="GHEA Grapalat"/>
          <w:sz w:val="16"/>
          <w:szCs w:val="20"/>
        </w:rPr>
        <w:tab/>
      </w:r>
      <w:r w:rsidRPr="00F24462">
        <w:rPr>
          <w:rFonts w:ascii="GHEA Grapalat" w:hAnsi="GHEA Grapalat"/>
          <w:sz w:val="16"/>
          <w:szCs w:val="20"/>
        </w:rPr>
        <w:t xml:space="preserve">Размер обеспечения договора составляет 10 процентов от цены договора. </w:t>
      </w:r>
      <w:r w:rsidR="001723D6" w:rsidRPr="00F24462">
        <w:rPr>
          <w:rFonts w:ascii="GHEA Grapalat" w:hAnsi="GHEA Grapalat"/>
          <w:sz w:val="16"/>
          <w:szCs w:val="20"/>
        </w:rPr>
        <w:t xml:space="preserve">Обеспечение </w:t>
      </w:r>
      <w:r w:rsidR="00896AAF" w:rsidRPr="00F24462">
        <w:rPr>
          <w:rFonts w:ascii="GHEA Grapalat" w:hAnsi="GHEA Grapalat"/>
          <w:sz w:val="16"/>
          <w:szCs w:val="20"/>
        </w:rPr>
        <w:t>договора</w:t>
      </w:r>
      <w:r w:rsidR="001723D6" w:rsidRPr="00F24462">
        <w:rPr>
          <w:rFonts w:ascii="GHEA Grapalat" w:hAnsi="GHEA Grapalat"/>
          <w:sz w:val="16"/>
          <w:szCs w:val="20"/>
        </w:rPr>
        <w:t xml:space="preserve"> представляется в </w:t>
      </w:r>
      <w:r w:rsidR="005876A3" w:rsidRPr="00F24462">
        <w:rPr>
          <w:rFonts w:ascii="GHEA Grapalat" w:hAnsi="GHEA Grapalat"/>
          <w:sz w:val="16"/>
          <w:szCs w:val="20"/>
        </w:rPr>
        <w:t>виде</w:t>
      </w:r>
      <w:r w:rsidR="001723D6" w:rsidRPr="00F24462">
        <w:rPr>
          <w:rFonts w:ascii="GHEA Grapalat" w:hAnsi="GHEA Grapalat"/>
          <w:sz w:val="16"/>
          <w:szCs w:val="20"/>
        </w:rPr>
        <w:t xml:space="preserve"> банковской гарантии (Приложение 5)</w:t>
      </w:r>
      <w:r w:rsidR="00375E5E" w:rsidRPr="00F24462">
        <w:rPr>
          <w:rFonts w:ascii="GHEA Grapalat" w:hAnsi="GHEA Grapalat"/>
          <w:sz w:val="16"/>
          <w:szCs w:val="20"/>
        </w:rPr>
        <w:t xml:space="preserve"> или наличных денег</w:t>
      </w:r>
      <w:r w:rsidR="009A0467" w:rsidRPr="00F24462">
        <w:rPr>
          <w:rStyle w:val="af6"/>
          <w:rFonts w:ascii="GHEA Grapalat" w:hAnsi="GHEA Grapalat"/>
          <w:sz w:val="16"/>
          <w:szCs w:val="20"/>
        </w:rPr>
        <w:footnoteReference w:customMarkFollows="1" w:id="5"/>
        <w:t>13</w:t>
      </w:r>
      <w:r w:rsidR="00375E5E" w:rsidRPr="00F24462">
        <w:rPr>
          <w:rFonts w:ascii="GHEA Grapalat" w:hAnsi="GHEA Grapalat"/>
          <w:sz w:val="16"/>
          <w:szCs w:val="20"/>
        </w:rPr>
        <w:t>.</w:t>
      </w:r>
    </w:p>
    <w:p w:rsidR="00BE0C42" w:rsidRPr="00F24462" w:rsidRDefault="0058395E" w:rsidP="00A1665E">
      <w:pPr>
        <w:widowControl w:val="0"/>
        <w:tabs>
          <w:tab w:val="left" w:pos="1276"/>
        </w:tabs>
        <w:ind w:firstLine="567"/>
        <w:jc w:val="both"/>
        <w:rPr>
          <w:rFonts w:ascii="GHEA Grapalat" w:hAnsi="GHEA Grapalat"/>
          <w:sz w:val="16"/>
          <w:szCs w:val="20"/>
          <w:lang w:val="hy-AM"/>
        </w:rPr>
      </w:pPr>
      <w:r w:rsidRPr="00F24462">
        <w:rPr>
          <w:rFonts w:ascii="GHEA Grapalat" w:hAnsi="GHEA Grapalat"/>
          <w:sz w:val="16"/>
          <w:szCs w:val="20"/>
        </w:rPr>
        <w:t xml:space="preserve">Если процедура закупки организована </w:t>
      </w:r>
      <w:r w:rsidR="00BE0C42" w:rsidRPr="00F24462">
        <w:rPr>
          <w:rFonts w:ascii="GHEA Grapalat" w:hAnsi="GHEA Grapalat"/>
          <w:sz w:val="16"/>
          <w:szCs w:val="20"/>
        </w:rPr>
        <w:t xml:space="preserve">по лотам и участник признается отобранным участником </w:t>
      </w:r>
      <w:proofErr w:type="gramStart"/>
      <w:r w:rsidR="00BE0C42" w:rsidRPr="00F24462">
        <w:rPr>
          <w:rFonts w:ascii="GHEA Grapalat" w:hAnsi="GHEA Grapalat"/>
          <w:sz w:val="16"/>
          <w:szCs w:val="20"/>
        </w:rPr>
        <w:t>по</w:t>
      </w:r>
      <w:proofErr w:type="gramEnd"/>
      <w:r w:rsidR="00BE0C42" w:rsidRPr="00F24462">
        <w:rPr>
          <w:rFonts w:ascii="GHEA Grapalat" w:hAnsi="GHEA Grapalat"/>
          <w:sz w:val="16"/>
          <w:szCs w:val="20"/>
        </w:rPr>
        <w:t xml:space="preserve"> более </w:t>
      </w:r>
      <w:proofErr w:type="gramStart"/>
      <w:r w:rsidR="00BE0C42" w:rsidRPr="00F24462">
        <w:rPr>
          <w:rFonts w:ascii="GHEA Grapalat" w:hAnsi="GHEA Grapalat"/>
          <w:sz w:val="16"/>
          <w:szCs w:val="20"/>
        </w:rPr>
        <w:t>чем</w:t>
      </w:r>
      <w:proofErr w:type="gramEnd"/>
      <w:r w:rsidR="00BE0C42" w:rsidRPr="00F24462">
        <w:rPr>
          <w:rFonts w:ascii="GHEA Grapalat" w:hAnsi="GHEA Grapalat"/>
          <w:sz w:val="16"/>
          <w:szCs w:val="20"/>
        </w:rPr>
        <w:t xml:space="preserve"> одному лоту, </w:t>
      </w:r>
      <w:r w:rsidR="00BE0C42" w:rsidRPr="00F24462">
        <w:rPr>
          <w:rFonts w:ascii="GHEA Grapalat" w:hAnsi="GHEA Grapalat" w:cs="Sylfaen"/>
          <w:sz w:val="16"/>
          <w:szCs w:val="20"/>
        </w:rPr>
        <w:t xml:space="preserve">то он может предоставить обеспечение договора как </w:t>
      </w:r>
      <w:r w:rsidR="00BE0C42" w:rsidRPr="00F24462">
        <w:rPr>
          <w:rFonts w:ascii="GHEA Grapalat" w:hAnsi="GHEA Grapalat"/>
          <w:sz w:val="16"/>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 xml:space="preserve">Обеспечение договора должно быть действительно как минимум включительно до </w:t>
      </w:r>
      <w:r w:rsidR="00411A25" w:rsidRPr="00F24462">
        <w:rPr>
          <w:rFonts w:ascii="GHEA Grapalat" w:hAnsi="GHEA Grapalat"/>
          <w:sz w:val="16"/>
          <w:szCs w:val="20"/>
        </w:rPr>
        <w:t>90</w:t>
      </w:r>
      <w:r w:rsidRPr="00F24462">
        <w:rPr>
          <w:rFonts w:ascii="GHEA Grapalat" w:hAnsi="GHEA Grapalat"/>
          <w:sz w:val="16"/>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F24462">
        <w:rPr>
          <w:rFonts w:ascii="GHEA Grapalat" w:hAnsi="GHEA Grapalat"/>
          <w:sz w:val="16"/>
          <w:szCs w:val="20"/>
        </w:rPr>
        <w:t>возврату</w:t>
      </w:r>
      <w:proofErr w:type="gramEnd"/>
      <w:r w:rsidRPr="00F24462">
        <w:rPr>
          <w:rFonts w:ascii="GHEA Grapalat" w:hAnsi="GHEA Grapalat"/>
          <w:sz w:val="16"/>
          <w:szCs w:val="20"/>
        </w:rPr>
        <w:t xml:space="preserve"> представившему его участнику в течение </w:t>
      </w:r>
      <w:r w:rsidR="00594C31" w:rsidRPr="00F24462">
        <w:rPr>
          <w:rFonts w:ascii="GHEA Grapalat" w:hAnsi="GHEA Grapalat"/>
          <w:sz w:val="16"/>
          <w:szCs w:val="20"/>
        </w:rPr>
        <w:t xml:space="preserve">пяти </w:t>
      </w:r>
      <w:r w:rsidRPr="00F24462">
        <w:rPr>
          <w:rFonts w:ascii="GHEA Grapalat" w:hAnsi="GHEA Grapalat"/>
          <w:sz w:val="16"/>
          <w:szCs w:val="20"/>
        </w:rPr>
        <w:t xml:space="preserve">рабочих дней, следующих за исполнением в полном объеме обязательств, взятых на себя по заключенному </w:t>
      </w:r>
      <w:r w:rsidR="00DC30CC" w:rsidRPr="00F24462">
        <w:rPr>
          <w:rFonts w:ascii="GHEA Grapalat" w:hAnsi="GHEA Grapalat"/>
          <w:sz w:val="16"/>
          <w:szCs w:val="20"/>
        </w:rPr>
        <w:t>договору.</w:t>
      </w:r>
    </w:p>
    <w:p w:rsidR="00F0759D" w:rsidRPr="00F24462" w:rsidRDefault="00F92A53"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Обеспечение договора, представленное в виде наличных денег, должно быть перечислено на казначейский счет</w:t>
      </w:r>
      <w:r w:rsidRPr="00F24462">
        <w:rPr>
          <w:rFonts w:ascii="Courier New" w:hAnsi="Courier New" w:cs="Courier New"/>
          <w:sz w:val="16"/>
          <w:szCs w:val="20"/>
        </w:rPr>
        <w:t> </w:t>
      </w:r>
      <w:r w:rsidRPr="00F24462">
        <w:rPr>
          <w:rFonts w:ascii="GHEA Grapalat" w:hAnsi="GHEA Grapalat"/>
          <w:sz w:val="16"/>
          <w:szCs w:val="20"/>
        </w:rPr>
        <w:t>"900008000</w:t>
      </w:r>
      <w:r w:rsidR="00B66AB9" w:rsidRPr="00F24462">
        <w:rPr>
          <w:rFonts w:ascii="GHEA Grapalat" w:hAnsi="GHEA Grapalat"/>
          <w:sz w:val="16"/>
          <w:szCs w:val="20"/>
        </w:rPr>
        <w:t>66</w:t>
      </w:r>
      <w:r w:rsidRPr="00F24462">
        <w:rPr>
          <w:rFonts w:ascii="GHEA Grapalat" w:hAnsi="GHEA Grapalat"/>
          <w:sz w:val="16"/>
          <w:szCs w:val="20"/>
        </w:rPr>
        <w:t>4", открытый в Центральном казначействе на имя уполномоченного органа.</w:t>
      </w:r>
    </w:p>
    <w:p w:rsidR="00D32092" w:rsidRPr="00F24462" w:rsidRDefault="004A0321"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10.4</w:t>
      </w:r>
      <w:proofErr w:type="gramStart"/>
      <w:r w:rsidR="0076763C" w:rsidRPr="00F24462">
        <w:rPr>
          <w:rFonts w:ascii="GHEA Grapalat" w:hAnsi="GHEA Grapalat"/>
          <w:sz w:val="16"/>
          <w:szCs w:val="20"/>
        </w:rPr>
        <w:t>Е</w:t>
      </w:r>
      <w:proofErr w:type="gramEnd"/>
      <w:r w:rsidR="0076763C" w:rsidRPr="00F24462">
        <w:rPr>
          <w:rFonts w:ascii="GHEA Grapalat" w:hAnsi="GHEA Grapalat"/>
          <w:sz w:val="16"/>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24462">
        <w:rPr>
          <w:rFonts w:ascii="GHEA Grapalat" w:hAnsi="GHEA Grapalat"/>
          <w:sz w:val="16"/>
          <w:szCs w:val="20"/>
        </w:rPr>
        <w:t>я квалификации и</w:t>
      </w:r>
      <w:r w:rsidR="0076763C" w:rsidRPr="00F24462">
        <w:rPr>
          <w:rFonts w:ascii="GHEA Grapalat" w:hAnsi="GHEA Grapalat"/>
          <w:sz w:val="16"/>
          <w:szCs w:val="20"/>
        </w:rPr>
        <w:t xml:space="preserve"> договора представля</w:t>
      </w:r>
      <w:r w:rsidR="00DE7753" w:rsidRPr="00F24462">
        <w:rPr>
          <w:rFonts w:ascii="GHEA Grapalat" w:hAnsi="GHEA Grapalat"/>
          <w:sz w:val="16"/>
          <w:szCs w:val="20"/>
        </w:rPr>
        <w:t>ю</w:t>
      </w:r>
      <w:r w:rsidR="0076763C" w:rsidRPr="00F24462">
        <w:rPr>
          <w:rFonts w:ascii="GHEA Grapalat" w:hAnsi="GHEA Grapalat"/>
          <w:sz w:val="16"/>
          <w:szCs w:val="20"/>
        </w:rPr>
        <w:t>тся</w:t>
      </w:r>
      <w:r w:rsidR="00180134" w:rsidRPr="00F24462">
        <w:rPr>
          <w:rFonts w:ascii="GHEA Grapalat" w:hAnsi="GHEA Grapalat"/>
          <w:sz w:val="16"/>
          <w:szCs w:val="20"/>
        </w:rPr>
        <w:t xml:space="preserve"> в виде заключенного в одностороннем порядке </w:t>
      </w:r>
      <w:r w:rsidR="00A9694C" w:rsidRPr="00F24462">
        <w:rPr>
          <w:rFonts w:ascii="GHEA Grapalat" w:hAnsi="GHEA Grapalat"/>
          <w:sz w:val="16"/>
          <w:szCs w:val="20"/>
        </w:rPr>
        <w:t>за</w:t>
      </w:r>
      <w:r w:rsidR="00180134" w:rsidRPr="00F24462">
        <w:rPr>
          <w:rFonts w:ascii="GHEA Grapalat" w:hAnsi="GHEA Grapalat"/>
          <w:sz w:val="16"/>
          <w:szCs w:val="20"/>
        </w:rPr>
        <w:t>явления - в виде неустойки или наличных денег</w:t>
      </w:r>
      <w:r w:rsidR="006D7219" w:rsidRPr="00F24462">
        <w:rPr>
          <w:rFonts w:ascii="GHEA Grapalat" w:hAnsi="GHEA Grapalat"/>
          <w:sz w:val="16"/>
          <w:szCs w:val="20"/>
        </w:rPr>
        <w:t xml:space="preserve">. </w:t>
      </w:r>
      <w:proofErr w:type="gramStart"/>
      <w:r w:rsidR="006D7219" w:rsidRPr="00F24462">
        <w:rPr>
          <w:rFonts w:ascii="GHEA Grapalat" w:hAnsi="GHEA Grapalat"/>
          <w:sz w:val="16"/>
          <w:szCs w:val="20"/>
        </w:rPr>
        <w:t xml:space="preserve">Если на момент возникновения правомочия по заключению </w:t>
      </w:r>
      <w:proofErr w:type="spellStart"/>
      <w:r w:rsidR="006D7219" w:rsidRPr="00F24462">
        <w:rPr>
          <w:rFonts w:ascii="GHEA Grapalat" w:hAnsi="GHEA Grapalat"/>
          <w:sz w:val="16"/>
          <w:szCs w:val="20"/>
        </w:rPr>
        <w:t>договора</w:t>
      </w:r>
      <w:r w:rsidR="00D32092" w:rsidRPr="00F24462">
        <w:rPr>
          <w:rFonts w:ascii="GHEA Grapalat" w:hAnsi="GHEA Grapalat" w:cs="Sylfaen"/>
          <w:sz w:val="16"/>
          <w:szCs w:val="20"/>
        </w:rPr>
        <w:t>предусмотренные</w:t>
      </w:r>
      <w:proofErr w:type="spellEnd"/>
      <w:r w:rsidR="00D32092" w:rsidRPr="00F24462">
        <w:rPr>
          <w:rFonts w:ascii="GHEA Grapalat" w:hAnsi="GHEA Grapalat" w:cs="Sylfaen"/>
          <w:sz w:val="16"/>
          <w:szCs w:val="20"/>
        </w:rPr>
        <w:t xml:space="preserve"> финансовые средства превышают </w:t>
      </w:r>
      <w:r w:rsidR="00E01672" w:rsidRPr="00F24462">
        <w:rPr>
          <w:rFonts w:ascii="GHEA Grapalat" w:hAnsi="GHEA Grapalat" w:cs="Sylfaen"/>
          <w:sz w:val="16"/>
          <w:szCs w:val="20"/>
          <w:lang w:val="hy-AM"/>
        </w:rPr>
        <w:t>25</w:t>
      </w:r>
      <w:r w:rsidR="00D32092" w:rsidRPr="00F24462">
        <w:rPr>
          <w:rFonts w:ascii="GHEA Grapalat" w:hAnsi="GHEA Grapalat" w:cs="Sylfaen"/>
          <w:sz w:val="16"/>
          <w:szCs w:val="20"/>
        </w:rPr>
        <w:t xml:space="preserve"> млн. </w:t>
      </w:r>
      <w:proofErr w:type="spellStart"/>
      <w:r w:rsidR="00D32092" w:rsidRPr="00F24462">
        <w:rPr>
          <w:rFonts w:ascii="GHEA Grapalat" w:hAnsi="GHEA Grapalat" w:cs="Sylfaen"/>
          <w:sz w:val="16"/>
          <w:szCs w:val="20"/>
        </w:rPr>
        <w:t>драмов</w:t>
      </w:r>
      <w:proofErr w:type="spellEnd"/>
      <w:r w:rsidR="00D32092" w:rsidRPr="00F24462">
        <w:rPr>
          <w:rFonts w:ascii="GHEA Grapalat" w:hAnsi="GHEA Grapalat" w:cs="Sylfaen"/>
          <w:sz w:val="16"/>
          <w:szCs w:val="20"/>
        </w:rPr>
        <w:t>, однако для полного выполнения договора и в дальнейшем требуются финансовые средства, то обеспечени</w:t>
      </w:r>
      <w:r w:rsidR="00F66146" w:rsidRPr="00F24462">
        <w:rPr>
          <w:rFonts w:ascii="GHEA Grapalat" w:hAnsi="GHEA Grapalat" w:cs="Sylfaen"/>
          <w:sz w:val="16"/>
          <w:szCs w:val="20"/>
        </w:rPr>
        <w:t>я квалификации и</w:t>
      </w:r>
      <w:r w:rsidR="00D32092" w:rsidRPr="00F24462">
        <w:rPr>
          <w:rFonts w:ascii="GHEA Grapalat" w:hAnsi="GHEA Grapalat" w:cs="Sylfaen"/>
          <w:sz w:val="16"/>
          <w:szCs w:val="20"/>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F24462">
        <w:rPr>
          <w:rFonts w:ascii="GHEA Grapalat" w:hAnsi="GHEA Grapalat" w:cs="Sylfaen"/>
          <w:sz w:val="16"/>
          <w:szCs w:val="20"/>
        </w:rPr>
        <w:t>средств-в</w:t>
      </w:r>
      <w:proofErr w:type="spellEnd"/>
      <w:r w:rsidR="00D32092" w:rsidRPr="00F24462">
        <w:rPr>
          <w:rFonts w:ascii="GHEA Grapalat" w:hAnsi="GHEA Grapalat" w:cs="Sylfaen"/>
          <w:sz w:val="16"/>
          <w:szCs w:val="20"/>
        </w:rPr>
        <w:t xml:space="preserve"> одностороннем порядке утвержденного </w:t>
      </w:r>
      <w:proofErr w:type="spellStart"/>
      <w:r w:rsidR="00D32092" w:rsidRPr="00F24462">
        <w:rPr>
          <w:rFonts w:ascii="GHEA Grapalat" w:hAnsi="GHEA Grapalat" w:cs="Sylfaen"/>
          <w:sz w:val="16"/>
          <w:szCs w:val="20"/>
        </w:rPr>
        <w:t>заявления-в</w:t>
      </w:r>
      <w:proofErr w:type="spellEnd"/>
      <w:r w:rsidR="00D32092" w:rsidRPr="00F24462">
        <w:rPr>
          <w:rFonts w:ascii="GHEA Grapalat" w:hAnsi="GHEA Grapalat" w:cs="Sylfaen"/>
          <w:sz w:val="16"/>
          <w:szCs w:val="20"/>
        </w:rPr>
        <w:t xml:space="preserve"> виде неустойки или наличных денег</w:t>
      </w:r>
      <w:proofErr w:type="gramEnd"/>
    </w:p>
    <w:p w:rsidR="008F0732" w:rsidRPr="00F24462" w:rsidRDefault="00030D40" w:rsidP="00A1665E">
      <w:pPr>
        <w:widowControl w:val="0"/>
        <w:tabs>
          <w:tab w:val="left" w:pos="1276"/>
        </w:tabs>
        <w:ind w:firstLine="567"/>
        <w:jc w:val="both"/>
        <w:rPr>
          <w:rFonts w:ascii="GHEA Grapalat" w:hAnsi="GHEA Grapalat"/>
          <w:i/>
          <w:sz w:val="16"/>
          <w:szCs w:val="20"/>
        </w:rPr>
      </w:pPr>
      <w:r w:rsidRPr="00F24462">
        <w:rPr>
          <w:rFonts w:ascii="GHEA Grapalat" w:hAnsi="GHEA Grapalat"/>
          <w:sz w:val="16"/>
          <w:szCs w:val="20"/>
        </w:rPr>
        <w:t>10.</w:t>
      </w:r>
      <w:r w:rsidR="00DF09E7" w:rsidRPr="00F24462">
        <w:rPr>
          <w:rFonts w:ascii="GHEA Grapalat" w:hAnsi="GHEA Grapalat"/>
          <w:sz w:val="16"/>
          <w:szCs w:val="20"/>
        </w:rPr>
        <w:t>5</w:t>
      </w:r>
      <w:r w:rsidR="003E194D" w:rsidRPr="00F24462">
        <w:rPr>
          <w:rFonts w:ascii="GHEA Grapalat" w:hAnsi="GHEA Grapalat"/>
          <w:sz w:val="16"/>
          <w:szCs w:val="20"/>
        </w:rPr>
        <w:t>.</w:t>
      </w:r>
      <w:r w:rsidR="003E194D" w:rsidRPr="00F24462">
        <w:rPr>
          <w:rFonts w:ascii="GHEA Grapalat" w:hAnsi="GHEA Grapalat"/>
          <w:sz w:val="16"/>
          <w:szCs w:val="20"/>
        </w:rPr>
        <w:tab/>
      </w:r>
      <w:r w:rsidRPr="00F24462">
        <w:rPr>
          <w:rFonts w:ascii="GHEA Grapalat" w:hAnsi="GHEA Grapalat"/>
          <w:sz w:val="16"/>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F24462">
        <w:rPr>
          <w:rFonts w:ascii="GHEA Grapalat" w:hAnsi="GHEA Grapalat"/>
          <w:sz w:val="16"/>
          <w:szCs w:val="20"/>
        </w:rPr>
        <w:t xml:space="preserve"> (Приложение 5.2)</w:t>
      </w:r>
      <w:r w:rsidRPr="00F24462">
        <w:rPr>
          <w:rFonts w:ascii="GHEA Grapalat" w:hAnsi="GHEA Grapalat"/>
          <w:sz w:val="16"/>
          <w:szCs w:val="20"/>
        </w:rPr>
        <w:t>.</w:t>
      </w:r>
    </w:p>
    <w:p w:rsidR="005162B1" w:rsidRPr="00F24462" w:rsidRDefault="00030D40"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10.</w:t>
      </w:r>
      <w:r w:rsidR="00401B30" w:rsidRPr="00F24462">
        <w:rPr>
          <w:rFonts w:ascii="GHEA Grapalat" w:hAnsi="GHEA Grapalat"/>
          <w:sz w:val="16"/>
          <w:szCs w:val="20"/>
        </w:rPr>
        <w:t>6</w:t>
      </w:r>
      <w:r w:rsidR="003E194D" w:rsidRPr="00F24462">
        <w:rPr>
          <w:rFonts w:ascii="GHEA Grapalat" w:hAnsi="GHEA Grapalat"/>
          <w:sz w:val="16"/>
          <w:szCs w:val="20"/>
        </w:rPr>
        <w:t>.</w:t>
      </w:r>
      <w:r w:rsidRPr="00F24462">
        <w:rPr>
          <w:rFonts w:ascii="GHEA Grapalat" w:hAnsi="GHEA Grapalat"/>
          <w:sz w:val="16"/>
          <w:szCs w:val="20"/>
        </w:rPr>
        <w:t xml:space="preserve">Если в рамках процедуры закупки, организованной по </w:t>
      </w:r>
      <w:proofErr w:type="spellStart"/>
      <w:r w:rsidRPr="00F24462">
        <w:rPr>
          <w:rFonts w:ascii="GHEA Grapalat" w:hAnsi="GHEA Grapalat"/>
          <w:sz w:val="16"/>
          <w:szCs w:val="20"/>
        </w:rPr>
        <w:t>лотам</w:t>
      </w:r>
      <w:r w:rsidR="00125AA6" w:rsidRPr="00F24462">
        <w:rPr>
          <w:rFonts w:ascii="GHEA Grapalat" w:hAnsi="GHEA Grapalat"/>
          <w:sz w:val="16"/>
          <w:szCs w:val="20"/>
        </w:rPr>
        <w:t>заключенный</w:t>
      </w:r>
      <w:proofErr w:type="spellEnd"/>
      <w:r w:rsidR="00125AA6" w:rsidRPr="00F24462">
        <w:rPr>
          <w:rFonts w:ascii="GHEA Grapalat" w:hAnsi="GHEA Grapalat"/>
          <w:sz w:val="16"/>
          <w:szCs w:val="20"/>
        </w:rPr>
        <w:t xml:space="preserve"> договор расторгается по части какого-либо лота вследствие его неисполнения или ненадлежащего исполнения, то обеспечени</w:t>
      </w:r>
      <w:r w:rsidR="00DC14CE" w:rsidRPr="00F24462">
        <w:rPr>
          <w:rFonts w:ascii="GHEA Grapalat" w:hAnsi="GHEA Grapalat"/>
          <w:sz w:val="16"/>
          <w:szCs w:val="20"/>
        </w:rPr>
        <w:t>я квалификации и</w:t>
      </w:r>
      <w:r w:rsidR="00125AA6" w:rsidRPr="00F24462">
        <w:rPr>
          <w:rFonts w:ascii="GHEA Grapalat" w:hAnsi="GHEA Grapalat"/>
          <w:sz w:val="16"/>
          <w:szCs w:val="20"/>
        </w:rPr>
        <w:t xml:space="preserve"> договора выплачива</w:t>
      </w:r>
      <w:r w:rsidR="00DC14CE" w:rsidRPr="00F24462">
        <w:rPr>
          <w:rFonts w:ascii="GHEA Grapalat" w:hAnsi="GHEA Grapalat"/>
          <w:sz w:val="16"/>
          <w:szCs w:val="20"/>
        </w:rPr>
        <w:t>ю</w:t>
      </w:r>
      <w:r w:rsidR="00125AA6" w:rsidRPr="00F24462">
        <w:rPr>
          <w:rFonts w:ascii="GHEA Grapalat" w:hAnsi="GHEA Grapalat"/>
          <w:sz w:val="16"/>
          <w:szCs w:val="20"/>
        </w:rPr>
        <w:t>тся в размере суммы, исчисленной только за этот лот</w:t>
      </w:r>
      <w:r w:rsidR="00DC14CE" w:rsidRPr="00F24462">
        <w:rPr>
          <w:rFonts w:ascii="GHEA Grapalat" w:hAnsi="GHEA Grapalat"/>
          <w:sz w:val="16"/>
          <w:szCs w:val="20"/>
        </w:rPr>
        <w:t>.</w:t>
      </w:r>
    </w:p>
    <w:p w:rsidR="00637D24" w:rsidRPr="00F24462" w:rsidRDefault="003E194D"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ab/>
      </w:r>
    </w:p>
    <w:p w:rsidR="00096865" w:rsidRPr="00F24462" w:rsidRDefault="008D5016" w:rsidP="00A1665E">
      <w:pPr>
        <w:rPr>
          <w:rFonts w:ascii="GHEA Grapalat" w:hAnsi="GHEA Grapalat"/>
          <w:b/>
          <w:sz w:val="16"/>
          <w:szCs w:val="20"/>
        </w:rPr>
      </w:pPr>
      <w:r w:rsidRPr="00F24462">
        <w:rPr>
          <w:rFonts w:ascii="GHEA Grapalat" w:hAnsi="GHEA Grapalat"/>
          <w:b/>
          <w:sz w:val="16"/>
          <w:szCs w:val="20"/>
        </w:rPr>
        <w:lastRenderedPageBreak/>
        <w:t>11. ОБЪЯВЛЕНИЕ ПРОЦЕДУРЫ НЕСОСТОЯВШЕЙСЯ</w:t>
      </w:r>
    </w:p>
    <w:p w:rsidR="003D5CAF" w:rsidRPr="00F24462" w:rsidRDefault="003D5CAF" w:rsidP="00A1665E">
      <w:pPr>
        <w:rPr>
          <w:rFonts w:ascii="GHEA Grapalat" w:hAnsi="GHEA Grapalat" w:cs="Arial"/>
          <w:b/>
          <w:sz w:val="16"/>
          <w:szCs w:val="20"/>
        </w:rPr>
      </w:pPr>
    </w:p>
    <w:p w:rsidR="00096865" w:rsidRPr="00F24462" w:rsidRDefault="00096865"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11.1</w:t>
      </w:r>
      <w:r w:rsidR="00801AC7" w:rsidRPr="00F24462">
        <w:rPr>
          <w:rFonts w:ascii="GHEA Grapalat" w:hAnsi="GHEA Grapalat"/>
          <w:sz w:val="16"/>
          <w:szCs w:val="20"/>
        </w:rPr>
        <w:t>.</w:t>
      </w:r>
      <w:r w:rsidR="00801AC7" w:rsidRPr="00F24462">
        <w:rPr>
          <w:rFonts w:ascii="GHEA Grapalat" w:hAnsi="GHEA Grapalat"/>
          <w:sz w:val="16"/>
          <w:szCs w:val="20"/>
        </w:rPr>
        <w:tab/>
      </w:r>
      <w:r w:rsidRPr="00F24462">
        <w:rPr>
          <w:rFonts w:ascii="GHEA Grapalat" w:hAnsi="GHEA Grapalat"/>
          <w:sz w:val="16"/>
          <w:szCs w:val="20"/>
        </w:rPr>
        <w:t>Согласно статье 37 Закона, Комиссия объявляет настоящую процедуру несостоявшейся, если:</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801AC7" w:rsidRPr="00F24462">
        <w:rPr>
          <w:rFonts w:ascii="GHEA Grapalat" w:hAnsi="GHEA Grapalat"/>
          <w:sz w:val="16"/>
          <w:szCs w:val="20"/>
        </w:rPr>
        <w:tab/>
      </w:r>
      <w:r w:rsidRPr="00F24462">
        <w:rPr>
          <w:rFonts w:ascii="GHEA Grapalat" w:hAnsi="GHEA Grapalat"/>
          <w:sz w:val="16"/>
          <w:szCs w:val="20"/>
        </w:rPr>
        <w:t>ни одна из заявок не соответствует условиям приглашения;</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801AC7" w:rsidRPr="00F24462">
        <w:rPr>
          <w:rFonts w:ascii="GHEA Grapalat" w:hAnsi="GHEA Grapalat"/>
          <w:sz w:val="16"/>
          <w:szCs w:val="20"/>
        </w:rPr>
        <w:tab/>
      </w:r>
      <w:r w:rsidRPr="00F24462">
        <w:rPr>
          <w:rFonts w:ascii="GHEA Grapalat" w:hAnsi="GHEA Grapalat"/>
          <w:sz w:val="16"/>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24462">
        <w:rPr>
          <w:rFonts w:ascii="Courier New" w:hAnsi="Courier New" w:cs="Courier New"/>
          <w:sz w:val="16"/>
          <w:szCs w:val="20"/>
          <w:lang w:val="en-US"/>
        </w:rPr>
        <w:t> </w:t>
      </w:r>
      <w:r w:rsidRPr="00F24462">
        <w:rPr>
          <w:rFonts w:ascii="GHEA Grapalat" w:hAnsi="GHEA Grapalat"/>
          <w:sz w:val="16"/>
          <w:szCs w:val="20"/>
        </w:rPr>
        <w:t>— Совета попечителей</w:t>
      </w:r>
      <w:r w:rsidR="0027573B" w:rsidRPr="00F24462">
        <w:rPr>
          <w:rStyle w:val="af6"/>
          <w:rFonts w:ascii="GHEA Grapalat" w:hAnsi="GHEA Grapalat"/>
          <w:sz w:val="16"/>
          <w:szCs w:val="20"/>
        </w:rPr>
        <w:footnoteReference w:customMarkFollows="1" w:id="6"/>
        <w:t>14</w:t>
      </w:r>
      <w:r w:rsidRPr="00F24462">
        <w:rPr>
          <w:rFonts w:ascii="GHEA Grapalat" w:hAnsi="GHEA Grapalat"/>
          <w:sz w:val="16"/>
          <w:szCs w:val="20"/>
        </w:rPr>
        <w:t>.</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01AC7" w:rsidRPr="00F24462">
        <w:rPr>
          <w:rFonts w:ascii="GHEA Grapalat" w:hAnsi="GHEA Grapalat"/>
          <w:sz w:val="16"/>
          <w:szCs w:val="20"/>
        </w:rPr>
        <w:tab/>
      </w:r>
      <w:r w:rsidRPr="00F24462">
        <w:rPr>
          <w:rFonts w:ascii="GHEA Grapalat" w:hAnsi="GHEA Grapalat"/>
          <w:sz w:val="16"/>
          <w:szCs w:val="20"/>
        </w:rPr>
        <w:t>не подано ни одной заявки;</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801AC7" w:rsidRPr="00F24462">
        <w:rPr>
          <w:rFonts w:ascii="GHEA Grapalat" w:hAnsi="GHEA Grapalat"/>
          <w:sz w:val="16"/>
          <w:szCs w:val="20"/>
        </w:rPr>
        <w:tab/>
      </w:r>
      <w:r w:rsidRPr="00F24462">
        <w:rPr>
          <w:rFonts w:ascii="GHEA Grapalat" w:hAnsi="GHEA Grapalat"/>
          <w:sz w:val="16"/>
          <w:szCs w:val="20"/>
        </w:rPr>
        <w:t>договор не заключается.</w:t>
      </w:r>
    </w:p>
    <w:p w:rsidR="00CA1C11" w:rsidRPr="00F24462" w:rsidRDefault="00731D26"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11.2</w:t>
      </w:r>
      <w:r w:rsidR="007642C2" w:rsidRPr="00F24462">
        <w:rPr>
          <w:rFonts w:ascii="GHEA Grapalat" w:hAnsi="GHEA Grapalat"/>
          <w:sz w:val="16"/>
          <w:szCs w:val="20"/>
        </w:rPr>
        <w:t>.</w:t>
      </w:r>
      <w:r w:rsidR="007642C2" w:rsidRPr="00F24462">
        <w:rPr>
          <w:rFonts w:ascii="GHEA Grapalat" w:hAnsi="GHEA Grapalat"/>
          <w:sz w:val="16"/>
          <w:szCs w:val="20"/>
        </w:rPr>
        <w:tab/>
      </w:r>
      <w:r w:rsidRPr="00F24462">
        <w:rPr>
          <w:rFonts w:ascii="GHEA Grapalat" w:hAnsi="GHEA Grapalat"/>
          <w:sz w:val="16"/>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F24462" w:rsidRDefault="00C54730" w:rsidP="00A1665E">
      <w:pPr>
        <w:jc w:val="center"/>
        <w:rPr>
          <w:rFonts w:ascii="GHEA Grapalat" w:hAnsi="GHEA Grapalat"/>
          <w:b/>
          <w:sz w:val="16"/>
          <w:szCs w:val="20"/>
        </w:rPr>
      </w:pPr>
    </w:p>
    <w:p w:rsidR="00096865" w:rsidRPr="00F24462" w:rsidRDefault="008D5016" w:rsidP="00A1665E">
      <w:pPr>
        <w:jc w:val="center"/>
        <w:rPr>
          <w:rFonts w:ascii="GHEA Grapalat" w:hAnsi="GHEA Grapalat"/>
          <w:b/>
          <w:sz w:val="16"/>
          <w:szCs w:val="20"/>
        </w:rPr>
      </w:pPr>
      <w:r w:rsidRPr="00F24462">
        <w:rPr>
          <w:rFonts w:ascii="GHEA Grapalat" w:hAnsi="GHEA Grapalat"/>
          <w:b/>
          <w:sz w:val="16"/>
          <w:szCs w:val="20"/>
        </w:rPr>
        <w:t xml:space="preserve">12. ПРАВО УЧАСТНИКА И </w:t>
      </w:r>
      <w:r w:rsidR="008E3307" w:rsidRPr="00F24462">
        <w:rPr>
          <w:rFonts w:ascii="GHEA Grapalat" w:hAnsi="GHEA Grapalat"/>
          <w:b/>
          <w:sz w:val="16"/>
          <w:szCs w:val="20"/>
        </w:rPr>
        <w:t xml:space="preserve">ПОРЯДОК ОБЖАЛОВАНИЯ ИМ </w:t>
      </w:r>
      <w:r w:rsidR="00025A85" w:rsidRPr="00F24462">
        <w:rPr>
          <w:rFonts w:ascii="GHEA Grapalat" w:hAnsi="GHEA Grapalat"/>
          <w:b/>
          <w:sz w:val="16"/>
          <w:szCs w:val="20"/>
        </w:rPr>
        <w:br/>
      </w:r>
      <w:r w:rsidRPr="00F24462">
        <w:rPr>
          <w:rFonts w:ascii="GHEA Grapalat" w:hAnsi="GHEA Grapalat"/>
          <w:b/>
          <w:sz w:val="16"/>
          <w:szCs w:val="20"/>
        </w:rPr>
        <w:t>ДЕЙСТВИЙ И (ИЛИ) ПРИНЯТЫХ РЕШЕНИЙ, СВЯЗАННЫХ</w:t>
      </w:r>
      <w:r w:rsidR="00025A85" w:rsidRPr="00F24462">
        <w:rPr>
          <w:rFonts w:ascii="Courier New" w:hAnsi="Courier New" w:cs="Courier New"/>
          <w:b/>
          <w:sz w:val="16"/>
          <w:szCs w:val="20"/>
          <w:lang w:val="en-US"/>
        </w:rPr>
        <w:t> </w:t>
      </w:r>
      <w:r w:rsidRPr="00F24462">
        <w:rPr>
          <w:rFonts w:ascii="GHEA Grapalat" w:hAnsi="GHEA Grapalat"/>
          <w:b/>
          <w:sz w:val="16"/>
          <w:szCs w:val="20"/>
        </w:rPr>
        <w:t>С</w:t>
      </w:r>
      <w:r w:rsidR="00025A85" w:rsidRPr="00F24462">
        <w:rPr>
          <w:rFonts w:ascii="Courier New" w:hAnsi="Courier New" w:cs="Courier New"/>
          <w:b/>
          <w:sz w:val="16"/>
          <w:szCs w:val="20"/>
          <w:lang w:val="en-US"/>
        </w:rPr>
        <w:t> </w:t>
      </w:r>
      <w:r w:rsidRPr="00F24462">
        <w:rPr>
          <w:rFonts w:ascii="GHEA Grapalat" w:hAnsi="GHEA Grapalat"/>
          <w:b/>
          <w:sz w:val="16"/>
          <w:szCs w:val="20"/>
        </w:rPr>
        <w:t>ПРОЦЕССОМ ЗАКУПКИ</w:t>
      </w:r>
    </w:p>
    <w:p w:rsidR="00C54730" w:rsidRPr="00F24462" w:rsidRDefault="00C54730" w:rsidP="00A1665E">
      <w:pPr>
        <w:jc w:val="center"/>
        <w:rPr>
          <w:rFonts w:ascii="GHEA Grapalat" w:hAnsi="GHEA Grapalat"/>
          <w:b/>
          <w:sz w:val="16"/>
          <w:szCs w:val="20"/>
        </w:rPr>
      </w:pP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12.1</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24462">
        <w:rPr>
          <w:rFonts w:ascii="GHEA Grapalat" w:hAnsi="GHEA Grapalat"/>
          <w:sz w:val="16"/>
          <w:szCs w:val="20"/>
        </w:rPr>
        <w:t>связанные с закупками жалобы.</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12.2</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 xml:space="preserve">Отношения, связанные с закупками, в том </w:t>
      </w:r>
      <w:proofErr w:type="spellStart"/>
      <w:r w:rsidRPr="00F24462">
        <w:rPr>
          <w:rFonts w:ascii="GHEA Grapalat" w:hAnsi="GHEA Grapalat"/>
          <w:sz w:val="16"/>
          <w:szCs w:val="20"/>
        </w:rPr>
        <w:t>числес</w:t>
      </w:r>
      <w:proofErr w:type="spellEnd"/>
      <w:r w:rsidRPr="00F24462">
        <w:rPr>
          <w:rFonts w:ascii="GHEA Grapalat" w:hAnsi="GHEA Grapalat"/>
          <w:sz w:val="16"/>
          <w:szCs w:val="20"/>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12.3</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Каждое лицо согласно Закону имеет право:</w:t>
      </w:r>
    </w:p>
    <w:p w:rsidR="00D5166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24462">
        <w:rPr>
          <w:rFonts w:ascii="GHEA Grapalat" w:hAnsi="GHEA Grapalat"/>
          <w:sz w:val="16"/>
          <w:szCs w:val="20"/>
        </w:rPr>
        <w:t xml:space="preserve">связанные с закупками </w:t>
      </w:r>
      <w:proofErr w:type="spellStart"/>
      <w:r w:rsidR="00D51669" w:rsidRPr="00F24462">
        <w:rPr>
          <w:rFonts w:ascii="GHEA Grapalat" w:hAnsi="GHEA Grapalat"/>
          <w:sz w:val="16"/>
          <w:szCs w:val="20"/>
        </w:rPr>
        <w:t>жалобы</w:t>
      </w:r>
      <w:proofErr w:type="gramStart"/>
      <w:r w:rsidR="00D51669" w:rsidRPr="00F24462">
        <w:rPr>
          <w:rFonts w:ascii="GHEA Grapalat" w:hAnsi="GHEA Grapalat"/>
          <w:sz w:val="16"/>
          <w:szCs w:val="20"/>
        </w:rPr>
        <w:t>.П</w:t>
      </w:r>
      <w:proofErr w:type="gramEnd"/>
      <w:r w:rsidR="00D51669" w:rsidRPr="00F24462">
        <w:rPr>
          <w:rFonts w:ascii="GHEA Grapalat" w:hAnsi="GHEA Grapalat"/>
          <w:sz w:val="16"/>
          <w:szCs w:val="20"/>
        </w:rPr>
        <w:t>орядок</w:t>
      </w:r>
      <w:proofErr w:type="spellEnd"/>
      <w:r w:rsidR="00D51669" w:rsidRPr="00F24462">
        <w:rPr>
          <w:rFonts w:ascii="GHEA Grapalat" w:hAnsi="GHEA Grapalat"/>
          <w:sz w:val="16"/>
          <w:szCs w:val="20"/>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025A85" w:rsidRPr="00F24462">
        <w:rPr>
          <w:rFonts w:ascii="GHEA Grapalat" w:hAnsi="GHEA Grapalat"/>
          <w:sz w:val="16"/>
          <w:szCs w:val="20"/>
        </w:rPr>
        <w:tab/>
      </w:r>
      <w:r w:rsidRPr="00F24462">
        <w:rPr>
          <w:rFonts w:ascii="GHEA Grapalat" w:hAnsi="GHEA Grapalat"/>
          <w:sz w:val="16"/>
          <w:szCs w:val="20"/>
        </w:rPr>
        <w:t xml:space="preserve">на обжалование в судебном порядке действий (бездействия) и решений лица, </w:t>
      </w:r>
      <w:r w:rsidR="00B716B0" w:rsidRPr="00F24462">
        <w:rPr>
          <w:rFonts w:ascii="GHEA Grapalat" w:hAnsi="GHEA Grapalat"/>
          <w:sz w:val="16"/>
          <w:szCs w:val="20"/>
        </w:rPr>
        <w:t>рассматривающего связанные с закупками жалобы</w:t>
      </w:r>
      <w:r w:rsidRPr="00F24462">
        <w:rPr>
          <w:rFonts w:ascii="GHEA Grapalat" w:hAnsi="GHEA Grapalat"/>
          <w:sz w:val="16"/>
          <w:szCs w:val="20"/>
        </w:rPr>
        <w:t>, заказчика и Комиссии.</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12.4</w:t>
      </w:r>
      <w:r w:rsidR="00025A85" w:rsidRPr="00F24462">
        <w:rPr>
          <w:rFonts w:ascii="GHEA Grapalat" w:hAnsi="GHEA Grapalat"/>
          <w:sz w:val="16"/>
          <w:szCs w:val="20"/>
        </w:rPr>
        <w:t>.</w:t>
      </w:r>
      <w:r w:rsidR="00025A85" w:rsidRPr="00F24462">
        <w:rPr>
          <w:rFonts w:ascii="GHEA Grapalat" w:hAnsi="GHEA Grapalat"/>
          <w:sz w:val="16"/>
          <w:szCs w:val="20"/>
        </w:rPr>
        <w:tab/>
      </w:r>
      <w:r w:rsidRPr="00F24462">
        <w:rPr>
          <w:rFonts w:ascii="GHEA Grapalat" w:hAnsi="GHEA Grapalat"/>
          <w:sz w:val="16"/>
          <w:szCs w:val="20"/>
        </w:rPr>
        <w:t>Если подавшее жалобу лицо обжалует:</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решение о заключении договора, то жалоба подается в период ожидания, предусмотренный пунктом 8.2</w:t>
      </w:r>
      <w:r w:rsidR="004862B6" w:rsidRPr="00F24462">
        <w:rPr>
          <w:rFonts w:ascii="GHEA Grapalat" w:hAnsi="GHEA Grapalat"/>
          <w:sz w:val="16"/>
          <w:szCs w:val="20"/>
        </w:rPr>
        <w:t>3</w:t>
      </w:r>
      <w:r w:rsidRPr="00F24462">
        <w:rPr>
          <w:rFonts w:ascii="GHEA Grapalat" w:hAnsi="GHEA Grapalat"/>
          <w:sz w:val="16"/>
          <w:szCs w:val="20"/>
        </w:rPr>
        <w:t xml:space="preserve"> части 1 настоящего Приглашения;</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характеристики предмета закупки или требования приглашения, то</w:t>
      </w:r>
      <w:r w:rsidR="00720542" w:rsidRPr="00F24462">
        <w:rPr>
          <w:rFonts w:ascii="Courier New" w:hAnsi="Courier New" w:cs="Courier New"/>
          <w:sz w:val="16"/>
          <w:szCs w:val="20"/>
          <w:lang w:val="en-US"/>
        </w:rPr>
        <w:t> </w:t>
      </w:r>
      <w:r w:rsidRPr="00F24462">
        <w:rPr>
          <w:rFonts w:ascii="GHEA Grapalat" w:hAnsi="GHEA Grapalat"/>
          <w:sz w:val="16"/>
          <w:szCs w:val="20"/>
        </w:rPr>
        <w:t>жалоба подается до истечения окончательного срока подачи заявок.</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12.5</w:t>
      </w:r>
      <w:r w:rsidR="001926B2" w:rsidRPr="00F24462">
        <w:rPr>
          <w:rFonts w:ascii="GHEA Grapalat" w:hAnsi="GHEA Grapalat"/>
          <w:sz w:val="16"/>
          <w:szCs w:val="20"/>
        </w:rPr>
        <w:t>.</w:t>
      </w:r>
      <w:r w:rsidR="001926B2" w:rsidRPr="00F24462">
        <w:rPr>
          <w:rFonts w:ascii="GHEA Grapalat" w:hAnsi="GHEA Grapalat"/>
          <w:sz w:val="16"/>
          <w:szCs w:val="20"/>
        </w:rPr>
        <w:tab/>
      </w:r>
      <w:r w:rsidRPr="00F24462">
        <w:rPr>
          <w:rFonts w:ascii="GHEA Grapalat" w:hAnsi="GHEA Grapalat"/>
          <w:sz w:val="16"/>
          <w:szCs w:val="20"/>
        </w:rPr>
        <w:t xml:space="preserve">Жалоба подается лицу, рассматривающему </w:t>
      </w:r>
      <w:r w:rsidR="007E4355" w:rsidRPr="00F24462">
        <w:rPr>
          <w:rFonts w:ascii="GHEA Grapalat" w:hAnsi="GHEA Grapalat"/>
          <w:sz w:val="16"/>
          <w:szCs w:val="20"/>
        </w:rPr>
        <w:t>связанные с закупками жалобы</w:t>
      </w:r>
      <w:r w:rsidRPr="00F24462">
        <w:rPr>
          <w:rFonts w:ascii="GHEA Grapalat" w:hAnsi="GHEA Grapalat"/>
          <w:sz w:val="16"/>
          <w:szCs w:val="20"/>
        </w:rPr>
        <w:t>, в письменной форме, подписанной, с включением в нее:</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1926B2" w:rsidRPr="00F24462">
        <w:rPr>
          <w:rFonts w:ascii="GHEA Grapalat" w:hAnsi="GHEA Grapalat"/>
          <w:sz w:val="16"/>
          <w:szCs w:val="20"/>
        </w:rPr>
        <w:tab/>
      </w:r>
      <w:r w:rsidRPr="00F24462">
        <w:rPr>
          <w:rFonts w:ascii="GHEA Grapalat" w:hAnsi="GHEA Grapalat"/>
          <w:sz w:val="16"/>
          <w:szCs w:val="20"/>
        </w:rPr>
        <w:t>наименования (имени, фамилии, копии документа, удостоверяющего личность) и адреса подавшего жалобу лица;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1926B2" w:rsidRPr="00F24462">
        <w:rPr>
          <w:rFonts w:ascii="GHEA Grapalat" w:hAnsi="GHEA Grapalat"/>
          <w:sz w:val="16"/>
          <w:szCs w:val="20"/>
        </w:rPr>
        <w:tab/>
      </w:r>
      <w:r w:rsidRPr="00F24462">
        <w:rPr>
          <w:rFonts w:ascii="GHEA Grapalat" w:hAnsi="GHEA Grapalat"/>
          <w:sz w:val="16"/>
          <w:szCs w:val="20"/>
        </w:rPr>
        <w:t>наименования и адреса заказчика;</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1926B2" w:rsidRPr="00F24462">
        <w:rPr>
          <w:rFonts w:ascii="GHEA Grapalat" w:hAnsi="GHEA Grapalat"/>
          <w:sz w:val="16"/>
          <w:szCs w:val="20"/>
        </w:rPr>
        <w:tab/>
      </w:r>
      <w:r w:rsidRPr="00F24462">
        <w:rPr>
          <w:rFonts w:ascii="GHEA Grapalat" w:hAnsi="GHEA Grapalat"/>
          <w:sz w:val="16"/>
          <w:szCs w:val="20"/>
        </w:rPr>
        <w:t>кода и предмета обжалуемой процедуры закупки;</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1926B2" w:rsidRPr="00F24462">
        <w:rPr>
          <w:rFonts w:ascii="GHEA Grapalat" w:hAnsi="GHEA Grapalat"/>
          <w:sz w:val="16"/>
          <w:szCs w:val="20"/>
        </w:rPr>
        <w:tab/>
      </w:r>
      <w:r w:rsidRPr="00F24462">
        <w:rPr>
          <w:rFonts w:ascii="GHEA Grapalat" w:hAnsi="GHEA Grapalat"/>
          <w:sz w:val="16"/>
          <w:szCs w:val="20"/>
        </w:rPr>
        <w:t>предмета спора и требования подавшего жалобу лица;</w:t>
      </w:r>
    </w:p>
    <w:p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1926B2" w:rsidRPr="00F24462">
        <w:rPr>
          <w:rFonts w:ascii="GHEA Grapalat" w:hAnsi="GHEA Grapalat"/>
          <w:sz w:val="16"/>
          <w:szCs w:val="20"/>
        </w:rPr>
        <w:tab/>
      </w:r>
      <w:r w:rsidRPr="00F24462">
        <w:rPr>
          <w:rFonts w:ascii="GHEA Grapalat" w:hAnsi="GHEA Grapalat"/>
          <w:sz w:val="16"/>
          <w:szCs w:val="20"/>
        </w:rPr>
        <w:t>фактических и правовых оснований жалобы, доказательств по ней;</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6)</w:t>
      </w:r>
      <w:r w:rsidR="001926B2" w:rsidRPr="00F24462">
        <w:rPr>
          <w:rFonts w:ascii="GHEA Grapalat" w:hAnsi="GHEA Grapalat"/>
          <w:sz w:val="16"/>
          <w:szCs w:val="20"/>
        </w:rPr>
        <w:tab/>
      </w:r>
      <w:r w:rsidRPr="00F24462">
        <w:rPr>
          <w:rFonts w:ascii="GHEA Grapalat" w:hAnsi="GHEA Grapalat"/>
          <w:sz w:val="16"/>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7)</w:t>
      </w:r>
      <w:r w:rsidR="001926B2" w:rsidRPr="00F24462">
        <w:rPr>
          <w:rFonts w:ascii="GHEA Grapalat" w:hAnsi="GHEA Grapalat"/>
          <w:sz w:val="16"/>
          <w:szCs w:val="20"/>
        </w:rPr>
        <w:tab/>
      </w:r>
      <w:r w:rsidRPr="00F24462">
        <w:rPr>
          <w:rFonts w:ascii="GHEA Grapalat" w:hAnsi="GHEA Grapalat"/>
          <w:sz w:val="16"/>
          <w:szCs w:val="20"/>
        </w:rPr>
        <w:t>наименования и номера счета того банка, которому в случае удовлетворения жалобы должна быть обратно перечислена плата;</w:t>
      </w:r>
    </w:p>
    <w:p w:rsidR="00996C19" w:rsidRPr="00F24462" w:rsidRDefault="00996C1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1926B2" w:rsidRPr="00F24462">
        <w:rPr>
          <w:rFonts w:ascii="GHEA Grapalat" w:hAnsi="GHEA Grapalat"/>
          <w:sz w:val="16"/>
          <w:szCs w:val="20"/>
        </w:rPr>
        <w:tab/>
      </w:r>
      <w:r w:rsidRPr="00F24462">
        <w:rPr>
          <w:rFonts w:ascii="GHEA Grapalat" w:hAnsi="GHEA Grapalat"/>
          <w:sz w:val="16"/>
          <w:szCs w:val="20"/>
        </w:rPr>
        <w:t>иных необходимых сведений.</w:t>
      </w:r>
    </w:p>
    <w:p w:rsidR="00D51669" w:rsidRPr="00F24462" w:rsidRDefault="00D51669"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4F78B4" w:rsidRPr="00F24462">
        <w:rPr>
          <w:rFonts w:ascii="GHEA Grapalat" w:hAnsi="GHEA Grapalat"/>
          <w:sz w:val="16"/>
          <w:szCs w:val="20"/>
        </w:rPr>
        <w:t>2</w:t>
      </w:r>
      <w:r w:rsidRPr="00F24462">
        <w:rPr>
          <w:rFonts w:ascii="GHEA Grapalat" w:hAnsi="GHEA Grapalat"/>
          <w:sz w:val="16"/>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F24462">
        <w:rPr>
          <w:rFonts w:ascii="GHEA Grapalat" w:hAnsi="GHEA Grapalat"/>
          <w:sz w:val="16"/>
          <w:szCs w:val="20"/>
        </w:rPr>
        <w:t>ул</w:t>
      </w:r>
      <w:proofErr w:type="gramStart"/>
      <w:r w:rsidRPr="00F24462">
        <w:rPr>
          <w:rFonts w:ascii="GHEA Grapalat" w:hAnsi="GHEA Grapalat"/>
          <w:sz w:val="16"/>
          <w:szCs w:val="20"/>
        </w:rPr>
        <w:t>.М</w:t>
      </w:r>
      <w:proofErr w:type="gramEnd"/>
      <w:r w:rsidRPr="00F24462">
        <w:rPr>
          <w:rFonts w:ascii="GHEA Grapalat" w:hAnsi="GHEA Grapalat"/>
          <w:sz w:val="16"/>
          <w:szCs w:val="20"/>
        </w:rPr>
        <w:t>елик-Адамян</w:t>
      </w:r>
      <w:proofErr w:type="spellEnd"/>
      <w:r w:rsidRPr="00F24462">
        <w:rPr>
          <w:rFonts w:ascii="GHEA Grapalat" w:hAnsi="GHEA Grapalat"/>
          <w:sz w:val="16"/>
          <w:szCs w:val="20"/>
        </w:rPr>
        <w:t xml:space="preserve"> 1 или воспроизведенный (отсканированный) вариант с оригинала  высылается на электронную почту по адресу </w:t>
      </w:r>
      <w:hyperlink r:id="rId8" w:history="1">
        <w:r w:rsidRPr="00F24462">
          <w:rPr>
            <w:rStyle w:val="a9"/>
            <w:rFonts w:ascii="GHEA Grapalat" w:hAnsi="GHEA Grapalat"/>
            <w:sz w:val="16"/>
            <w:szCs w:val="20"/>
          </w:rPr>
          <w:t>secretariat@minfin.am</w:t>
        </w:r>
      </w:hyperlink>
      <w:r w:rsidRPr="00F24462">
        <w:rPr>
          <w:rFonts w:ascii="GHEA Grapalat" w:hAnsi="GHEA Grapalat"/>
          <w:sz w:val="16"/>
          <w:szCs w:val="20"/>
        </w:rPr>
        <w:t xml:space="preserve">. </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D51669" w:rsidRPr="00F24462">
        <w:rPr>
          <w:rFonts w:ascii="GHEA Grapalat" w:hAnsi="GHEA Grapalat"/>
          <w:sz w:val="16"/>
          <w:szCs w:val="20"/>
        </w:rPr>
        <w:t>7</w:t>
      </w:r>
      <w:r w:rsidR="001926B2" w:rsidRPr="00F24462">
        <w:rPr>
          <w:rFonts w:ascii="GHEA Grapalat" w:hAnsi="GHEA Grapalat"/>
          <w:sz w:val="16"/>
          <w:szCs w:val="20"/>
        </w:rPr>
        <w:t>.</w:t>
      </w:r>
      <w:r w:rsidR="001926B2" w:rsidRPr="00F24462">
        <w:rPr>
          <w:rFonts w:ascii="GHEA Grapalat" w:hAnsi="GHEA Grapalat"/>
          <w:sz w:val="16"/>
          <w:szCs w:val="20"/>
        </w:rPr>
        <w:tab/>
      </w:r>
      <w:proofErr w:type="gramStart"/>
      <w:r w:rsidRPr="00F24462">
        <w:rPr>
          <w:rFonts w:ascii="GHEA Grapalat" w:hAnsi="GHEA Grapalat"/>
          <w:sz w:val="16"/>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24462">
        <w:rPr>
          <w:rFonts w:ascii="Courier New" w:hAnsi="Courier New" w:cs="Courier New"/>
          <w:sz w:val="16"/>
          <w:szCs w:val="20"/>
        </w:rPr>
        <w:t> </w:t>
      </w:r>
      <w:r w:rsidRPr="00F24462">
        <w:rPr>
          <w:rFonts w:ascii="GHEA Grapalat" w:hAnsi="GHEA Grapalat"/>
          <w:sz w:val="16"/>
          <w:szCs w:val="20"/>
        </w:rPr>
        <w:t>уполномоченный орган копию документа, удостоверяющего внесение платы за</w:t>
      </w:r>
      <w:r w:rsidR="00EF11FF" w:rsidRPr="00F24462">
        <w:rPr>
          <w:rFonts w:ascii="Courier New" w:hAnsi="Courier New" w:cs="Courier New"/>
          <w:sz w:val="16"/>
          <w:szCs w:val="20"/>
        </w:rPr>
        <w:t> </w:t>
      </w:r>
      <w:r w:rsidRPr="00F24462">
        <w:rPr>
          <w:rFonts w:ascii="GHEA Grapalat" w:hAnsi="GHEA Grapalat"/>
          <w:sz w:val="16"/>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F24462">
        <w:rPr>
          <w:rFonts w:ascii="GHEA Grapalat" w:hAnsi="GHEA Grapalat"/>
          <w:sz w:val="16"/>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F24462">
        <w:rPr>
          <w:rFonts w:ascii="GHEA Grapalat" w:hAnsi="GHEA Grapalat"/>
          <w:sz w:val="16"/>
          <w:szCs w:val="20"/>
        </w:rPr>
        <w:t>плату</w:t>
      </w:r>
      <w:proofErr w:type="gramEnd"/>
      <w:r w:rsidRPr="00F24462">
        <w:rPr>
          <w:rFonts w:ascii="GHEA Grapalat" w:hAnsi="GHEA Grapalat"/>
          <w:sz w:val="16"/>
          <w:szCs w:val="20"/>
        </w:rPr>
        <w:t xml:space="preserve"> за обжалование внесшему ее</w:t>
      </w:r>
      <w:r w:rsidR="00720542" w:rsidRPr="00F24462">
        <w:rPr>
          <w:rFonts w:ascii="Courier New" w:hAnsi="Courier New" w:cs="Courier New"/>
          <w:sz w:val="16"/>
          <w:szCs w:val="20"/>
          <w:lang w:val="en-US"/>
        </w:rPr>
        <w:t> </w:t>
      </w:r>
      <w:r w:rsidRPr="00F24462">
        <w:rPr>
          <w:rFonts w:ascii="GHEA Grapalat" w:hAnsi="GHEA Grapalat"/>
          <w:sz w:val="16"/>
          <w:szCs w:val="20"/>
        </w:rPr>
        <w:t>лицу посредством совершения перевода на указанный банковский счет.</w:t>
      </w:r>
    </w:p>
    <w:p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12.7</w:t>
      </w:r>
      <w:r w:rsidR="001926B2" w:rsidRPr="00F24462">
        <w:rPr>
          <w:rFonts w:ascii="GHEA Grapalat" w:hAnsi="GHEA Grapalat"/>
          <w:sz w:val="16"/>
          <w:szCs w:val="20"/>
        </w:rPr>
        <w:t>.</w:t>
      </w:r>
      <w:r w:rsidR="001926B2" w:rsidRPr="00F24462">
        <w:rPr>
          <w:rFonts w:ascii="GHEA Grapalat" w:hAnsi="GHEA Grapalat"/>
          <w:sz w:val="16"/>
          <w:szCs w:val="20"/>
        </w:rPr>
        <w:tab/>
      </w:r>
      <w:r w:rsidR="00D51669" w:rsidRPr="00F24462">
        <w:rPr>
          <w:rFonts w:ascii="GHEA Grapalat" w:hAnsi="GHEA Grapalat"/>
          <w:sz w:val="16"/>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F24462">
        <w:rPr>
          <w:rFonts w:ascii="GHEA Grapalat" w:hAnsi="GHEA Grapalat"/>
          <w:sz w:val="16"/>
          <w:szCs w:val="20"/>
        </w:rPr>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24462">
        <w:rPr>
          <w:rFonts w:ascii="GHEA Grapalat" w:hAnsi="GHEA Grapalat"/>
          <w:sz w:val="16"/>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F24462">
        <w:rPr>
          <w:rFonts w:ascii="GHEA Grapalat" w:hAnsi="GHEA Grapalat"/>
          <w:sz w:val="16"/>
          <w:szCs w:val="20"/>
        </w:rPr>
        <w:t xml:space="preserve"> жалобы в связи с закупками, считается представленной в установленный срок.</w:t>
      </w:r>
    </w:p>
    <w:p w:rsidR="00A677CD"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A677CD" w:rsidRPr="00F24462">
        <w:rPr>
          <w:rFonts w:ascii="GHEA Grapalat" w:hAnsi="GHEA Grapalat"/>
          <w:sz w:val="16"/>
          <w:szCs w:val="20"/>
        </w:rPr>
        <w:t>.9</w:t>
      </w:r>
      <w:proofErr w:type="gramStart"/>
      <w:r w:rsidR="00A677CD" w:rsidRPr="00F24462">
        <w:rPr>
          <w:rFonts w:ascii="GHEA Grapalat" w:hAnsi="GHEA Grapalat"/>
          <w:sz w:val="16"/>
          <w:szCs w:val="20"/>
        </w:rPr>
        <w:t xml:space="preserve"> В</w:t>
      </w:r>
      <w:proofErr w:type="gramEnd"/>
      <w:r w:rsidR="00A677CD" w:rsidRPr="00F24462">
        <w:rPr>
          <w:rFonts w:ascii="GHEA Grapalat" w:hAnsi="GHEA Grapalat"/>
          <w:sz w:val="16"/>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F24462">
        <w:rPr>
          <w:rFonts w:ascii="GHEA Grapalat" w:hAnsi="GHEA Grapalat"/>
          <w:sz w:val="16"/>
          <w:szCs w:val="20"/>
        </w:rPr>
        <w:t>,</w:t>
      </w:r>
      <w:proofErr w:type="gramEnd"/>
      <w:r w:rsidR="00A677CD" w:rsidRPr="00F24462">
        <w:rPr>
          <w:rFonts w:ascii="GHEA Grapalat" w:hAnsi="GHEA Grapalat"/>
          <w:sz w:val="16"/>
          <w:szCs w:val="20"/>
        </w:rPr>
        <w:t xml:space="preserve"> в объявлении отмечается интернет-ссылка на созываемые для рассмотрения жалобы заседания в режиме </w:t>
      </w:r>
      <w:proofErr w:type="spellStart"/>
      <w:r w:rsidR="00A677CD" w:rsidRPr="00F24462">
        <w:rPr>
          <w:rFonts w:ascii="GHEA Grapalat" w:hAnsi="GHEA Grapalat"/>
          <w:sz w:val="16"/>
          <w:szCs w:val="20"/>
        </w:rPr>
        <w:t>онлайн</w:t>
      </w:r>
      <w:proofErr w:type="spellEnd"/>
      <w:r w:rsidR="00A677CD" w:rsidRPr="00F24462">
        <w:rPr>
          <w:rFonts w:ascii="GHEA Grapalat" w:hAnsi="GHEA Grapalat"/>
          <w:sz w:val="16"/>
          <w:szCs w:val="20"/>
        </w:rPr>
        <w:t>. Жалоба считается принятым к производству по истечении срока, предусмотренного пунктом 1</w:t>
      </w:r>
      <w:r w:rsidR="00897EBC" w:rsidRPr="00F24462">
        <w:rPr>
          <w:rFonts w:ascii="GHEA Grapalat" w:hAnsi="GHEA Grapalat"/>
          <w:sz w:val="16"/>
          <w:szCs w:val="20"/>
        </w:rPr>
        <w:t>2</w:t>
      </w:r>
      <w:r w:rsidR="00A677CD" w:rsidRPr="00F24462">
        <w:rPr>
          <w:rFonts w:ascii="GHEA Grapalat" w:hAnsi="GHEA Grapalat"/>
          <w:sz w:val="16"/>
          <w:szCs w:val="20"/>
        </w:rPr>
        <w:t>.</w:t>
      </w:r>
      <w:r w:rsidR="00A677CD" w:rsidRPr="00F24462">
        <w:rPr>
          <w:rFonts w:ascii="GHEA Grapalat" w:hAnsi="GHEA Grapalat"/>
          <w:sz w:val="16"/>
          <w:szCs w:val="20"/>
          <w:lang w:val="hy-AM"/>
        </w:rPr>
        <w:t>8</w:t>
      </w:r>
      <w:r w:rsidR="00A677CD" w:rsidRPr="00F24462">
        <w:rPr>
          <w:rFonts w:ascii="GHEA Grapalat" w:hAnsi="GHEA Grapalat"/>
          <w:sz w:val="16"/>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24462" w:rsidRDefault="000473EF"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lastRenderedPageBreak/>
        <w:t>12</w:t>
      </w:r>
      <w:r w:rsidR="00A677CD" w:rsidRPr="00F24462">
        <w:rPr>
          <w:rFonts w:ascii="GHEA Grapalat" w:hAnsi="GHEA Grapalat" w:cs="Sylfaen"/>
          <w:sz w:val="16"/>
          <w:szCs w:val="20"/>
        </w:rPr>
        <w:t>.10</w:t>
      </w:r>
      <w:proofErr w:type="gramStart"/>
      <w:r w:rsidR="00A677CD" w:rsidRPr="00F24462">
        <w:rPr>
          <w:rFonts w:ascii="GHEA Grapalat" w:hAnsi="GHEA Grapalat" w:cs="Sylfaen"/>
          <w:sz w:val="16"/>
          <w:szCs w:val="20"/>
        </w:rPr>
        <w:t xml:space="preserve"> В</w:t>
      </w:r>
      <w:proofErr w:type="gramEnd"/>
      <w:r w:rsidR="00A677CD" w:rsidRPr="00F24462">
        <w:rPr>
          <w:rFonts w:ascii="GHEA Grapalat" w:hAnsi="GHEA Grapalat" w:cs="Sylfaen"/>
          <w:sz w:val="16"/>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24462">
        <w:rPr>
          <w:rFonts w:ascii="GHEA Grapalat" w:hAnsi="GHEA Grapalat" w:cs="Sylfaen"/>
          <w:sz w:val="16"/>
          <w:szCs w:val="20"/>
        </w:rPr>
        <w:t>2</w:t>
      </w:r>
      <w:r w:rsidR="00A677CD" w:rsidRPr="00F24462">
        <w:rPr>
          <w:rFonts w:ascii="GHEA Grapalat" w:hAnsi="GHEA Grapalat" w:cs="Sylfaen"/>
          <w:sz w:val="16"/>
          <w:szCs w:val="20"/>
        </w:rPr>
        <w:t>.5 части 1 настоящего приглашения.</w:t>
      </w:r>
    </w:p>
    <w:p w:rsidR="00A677CD" w:rsidRPr="00F24462" w:rsidRDefault="00A677CD"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cs="Sylfaen"/>
          <w:sz w:val="16"/>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11</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2C605B" w:rsidRPr="00F24462">
        <w:rPr>
          <w:rFonts w:ascii="GHEA Grapalat" w:hAnsi="GHEA Grapalat"/>
          <w:sz w:val="16"/>
          <w:szCs w:val="20"/>
        </w:rPr>
        <w:t>12</w:t>
      </w:r>
      <w:r w:rsidR="00D334B6" w:rsidRPr="00F24462">
        <w:rPr>
          <w:rFonts w:ascii="GHEA Grapalat" w:hAnsi="GHEA Grapalat"/>
          <w:sz w:val="16"/>
          <w:szCs w:val="20"/>
        </w:rPr>
        <w:t>.</w:t>
      </w:r>
      <w:r w:rsidR="00D334B6" w:rsidRPr="00F24462">
        <w:rPr>
          <w:rFonts w:ascii="GHEA Grapalat" w:hAnsi="GHEA Grapalat"/>
          <w:sz w:val="16"/>
          <w:szCs w:val="20"/>
        </w:rPr>
        <w:tab/>
      </w:r>
      <w:r w:rsidR="002C605B" w:rsidRPr="00F24462">
        <w:rPr>
          <w:rFonts w:ascii="GHEA Grapalat" w:hAnsi="GHEA Grapalat"/>
          <w:sz w:val="16"/>
          <w:szCs w:val="20"/>
        </w:rPr>
        <w:t xml:space="preserve">Рассмотрение жалобы </w:t>
      </w:r>
      <w:proofErr w:type="gramStart"/>
      <w:r w:rsidR="002C605B" w:rsidRPr="00F24462">
        <w:rPr>
          <w:rFonts w:ascii="GHEA Grapalat" w:hAnsi="GHEA Grapalat"/>
          <w:sz w:val="16"/>
          <w:szCs w:val="20"/>
        </w:rPr>
        <w:t>осуществляется</w:t>
      </w:r>
      <w:proofErr w:type="gramEnd"/>
      <w:r w:rsidR="002C605B" w:rsidRPr="00F24462">
        <w:rPr>
          <w:rFonts w:ascii="GHEA Grapalat" w:hAnsi="GHEA Grapalat"/>
          <w:sz w:val="16"/>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24462">
        <w:rPr>
          <w:rFonts w:ascii="GHEA Grapalat" w:hAnsi="GHEA Grapalat"/>
          <w:sz w:val="16"/>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35482E" w:rsidRPr="00F24462">
        <w:rPr>
          <w:rFonts w:ascii="GHEA Grapalat" w:hAnsi="GHEA Grapalat"/>
          <w:sz w:val="16"/>
          <w:szCs w:val="20"/>
        </w:rPr>
        <w:t>13</w:t>
      </w:r>
      <w:r w:rsidR="00D334B6"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35482E" w:rsidRPr="00F24462">
        <w:rPr>
          <w:rFonts w:ascii="GHEA Grapalat" w:hAnsi="GHEA Grapalat"/>
          <w:sz w:val="16"/>
          <w:szCs w:val="20"/>
        </w:rPr>
        <w:t xml:space="preserve">связанные с закупками </w:t>
      </w:r>
      <w:r w:rsidRPr="00F24462">
        <w:rPr>
          <w:rFonts w:ascii="GHEA Grapalat" w:hAnsi="GHEA Grapalat"/>
          <w:sz w:val="16"/>
          <w:szCs w:val="20"/>
        </w:rPr>
        <w:t>жалобы:</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w:t>
      </w:r>
      <w:r w:rsidR="00D334B6" w:rsidRPr="00F24462">
        <w:rPr>
          <w:rFonts w:ascii="GHEA Grapalat" w:hAnsi="GHEA Grapalat"/>
          <w:sz w:val="16"/>
          <w:szCs w:val="20"/>
        </w:rPr>
        <w:tab/>
      </w:r>
      <w:r w:rsidRPr="00F24462">
        <w:rPr>
          <w:rFonts w:ascii="GHEA Grapalat" w:hAnsi="GHEA Grapalat"/>
          <w:sz w:val="16"/>
          <w:szCs w:val="20"/>
        </w:rPr>
        <w:t>вправе принимать следующие решения относительно действий или бездействия заказчика и Комиссии:</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00D334B6" w:rsidRPr="00F24462">
        <w:rPr>
          <w:rFonts w:ascii="GHEA Grapalat" w:hAnsi="GHEA Grapalat"/>
          <w:sz w:val="16"/>
          <w:szCs w:val="20"/>
        </w:rPr>
        <w:tab/>
      </w:r>
      <w:r w:rsidRPr="00F24462">
        <w:rPr>
          <w:rFonts w:ascii="GHEA Grapalat" w:hAnsi="GHEA Grapalat"/>
          <w:sz w:val="16"/>
          <w:szCs w:val="20"/>
        </w:rPr>
        <w:t>запретить выполнение определенных действий и принятие решений;</w:t>
      </w:r>
    </w:p>
    <w:p w:rsidR="00996C19" w:rsidRPr="00F24462" w:rsidRDefault="00996C19" w:rsidP="00A1665E">
      <w:pPr>
        <w:widowControl w:val="0"/>
        <w:tabs>
          <w:tab w:val="left" w:pos="1134"/>
        </w:tabs>
        <w:ind w:firstLine="567"/>
        <w:jc w:val="both"/>
        <w:rPr>
          <w:rFonts w:ascii="GHEA Grapalat" w:hAnsi="GHEA Grapalat" w:cs="Sylfaen"/>
          <w:sz w:val="16"/>
          <w:szCs w:val="20"/>
        </w:rPr>
      </w:pPr>
      <w:proofErr w:type="gramStart"/>
      <w:r w:rsidRPr="00F24462">
        <w:rPr>
          <w:rFonts w:ascii="GHEA Grapalat" w:hAnsi="GHEA Grapalat"/>
          <w:sz w:val="16"/>
          <w:szCs w:val="20"/>
        </w:rPr>
        <w:t>б</w:t>
      </w:r>
      <w:proofErr w:type="gramEnd"/>
      <w:r w:rsidRPr="00F24462">
        <w:rPr>
          <w:rFonts w:ascii="GHEA Grapalat" w:hAnsi="GHEA Grapalat"/>
          <w:sz w:val="16"/>
          <w:szCs w:val="20"/>
        </w:rPr>
        <w:t>.</w:t>
      </w:r>
      <w:r w:rsidR="00D334B6" w:rsidRPr="00F24462">
        <w:rPr>
          <w:rFonts w:ascii="GHEA Grapalat" w:hAnsi="GHEA Grapalat"/>
          <w:sz w:val="16"/>
          <w:szCs w:val="20"/>
        </w:rPr>
        <w:tab/>
      </w:r>
      <w:r w:rsidRPr="00F24462">
        <w:rPr>
          <w:rFonts w:ascii="GHEA Grapalat" w:hAnsi="GHEA Grapalat"/>
          <w:sz w:val="16"/>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2)</w:t>
      </w:r>
      <w:r w:rsidR="00DE1D22" w:rsidRPr="00F24462">
        <w:rPr>
          <w:rFonts w:ascii="GHEA Grapalat" w:hAnsi="GHEA Grapalat"/>
          <w:sz w:val="16"/>
          <w:szCs w:val="20"/>
        </w:rPr>
        <w:tab/>
      </w:r>
      <w:r w:rsidRPr="00F24462">
        <w:rPr>
          <w:rFonts w:ascii="GHEA Grapalat" w:hAnsi="GHEA Grapalat"/>
          <w:sz w:val="16"/>
          <w:szCs w:val="20"/>
        </w:rPr>
        <w:t>принимает решение о включении участника в список участников, не</w:t>
      </w:r>
      <w:r w:rsidR="00720542" w:rsidRPr="00F24462">
        <w:rPr>
          <w:rFonts w:ascii="Courier New" w:hAnsi="Courier New" w:cs="Courier New"/>
          <w:sz w:val="16"/>
          <w:szCs w:val="20"/>
          <w:lang w:val="en-US"/>
        </w:rPr>
        <w:t> </w:t>
      </w:r>
      <w:r w:rsidRPr="00F24462">
        <w:rPr>
          <w:rFonts w:ascii="GHEA Grapalat" w:hAnsi="GHEA Grapalat"/>
          <w:sz w:val="16"/>
          <w:szCs w:val="20"/>
        </w:rPr>
        <w:t>имеющих права на участие в процессе закупок;</w:t>
      </w:r>
    </w:p>
    <w:p w:rsidR="00996C19" w:rsidRPr="00F24462" w:rsidRDefault="00996C19"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DE1D22" w:rsidRPr="00F24462">
        <w:rPr>
          <w:rFonts w:ascii="GHEA Grapalat" w:hAnsi="GHEA Grapalat"/>
          <w:sz w:val="16"/>
          <w:szCs w:val="20"/>
        </w:rPr>
        <w:tab/>
      </w:r>
      <w:r w:rsidRPr="00F24462">
        <w:rPr>
          <w:rFonts w:ascii="GHEA Grapalat" w:hAnsi="GHEA Grapalat"/>
          <w:sz w:val="16"/>
          <w:szCs w:val="20"/>
        </w:rPr>
        <w:t>ведет учет решений, принятых лицом, рассматривающим жалобы в</w:t>
      </w:r>
      <w:r w:rsidR="00720542" w:rsidRPr="00F24462">
        <w:rPr>
          <w:rFonts w:ascii="Courier New" w:hAnsi="Courier New" w:cs="Courier New"/>
          <w:sz w:val="16"/>
          <w:szCs w:val="20"/>
          <w:lang w:val="en-US"/>
        </w:rPr>
        <w:t> </w:t>
      </w:r>
      <w:r w:rsidRPr="00F24462">
        <w:rPr>
          <w:rFonts w:ascii="GHEA Grapalat" w:hAnsi="GHEA Grapalat"/>
          <w:sz w:val="16"/>
          <w:szCs w:val="20"/>
        </w:rPr>
        <w:t>связи с закупками, и осуществляет контроль над их исполнением.</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14</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В случае удовлетворения жалобы лицом, рассматривающим </w:t>
      </w:r>
      <w:r w:rsidR="00A32D42" w:rsidRPr="00F24462">
        <w:rPr>
          <w:rFonts w:ascii="GHEA Grapalat" w:hAnsi="GHEA Grapalat"/>
          <w:sz w:val="16"/>
          <w:szCs w:val="20"/>
        </w:rPr>
        <w:t>связанные с закупками жалобы</w:t>
      </w:r>
      <w:r w:rsidRPr="00F24462">
        <w:rPr>
          <w:rFonts w:ascii="GHEA Grapalat" w:hAnsi="GHEA Grapalat"/>
          <w:sz w:val="16"/>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9639DF" w:rsidRPr="00F24462">
        <w:rPr>
          <w:rFonts w:ascii="GHEA Grapalat" w:hAnsi="GHEA Grapalat"/>
          <w:sz w:val="16"/>
          <w:szCs w:val="20"/>
        </w:rPr>
        <w:t>15</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Рассмотрение жалобы является открытым для общественности</w:t>
      </w:r>
      <w:r w:rsidR="009639DF" w:rsidRPr="00F24462">
        <w:rPr>
          <w:rFonts w:ascii="GHEA Grapalat" w:hAnsi="GHEA Grapalat"/>
          <w:sz w:val="16"/>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24462">
        <w:rPr>
          <w:rFonts w:ascii="GHEA Grapalat" w:hAnsi="GHEA Grapalat"/>
          <w:sz w:val="16"/>
          <w:szCs w:val="20"/>
          <w:lang w:val="hy-AM"/>
        </w:rPr>
        <w:t>.</w:t>
      </w:r>
      <w:r w:rsidR="009639DF" w:rsidRPr="00F24462">
        <w:rPr>
          <w:rFonts w:ascii="GHEA Grapalat" w:hAnsi="GHEA Grapalat"/>
          <w:sz w:val="16"/>
          <w:szCs w:val="20"/>
        </w:rPr>
        <w:t xml:space="preserve"> Заседания </w:t>
      </w:r>
      <w:proofErr w:type="spellStart"/>
      <w:r w:rsidR="009639DF" w:rsidRPr="00F24462">
        <w:rPr>
          <w:rFonts w:ascii="GHEA Grapalat" w:hAnsi="GHEA Grapalat"/>
          <w:sz w:val="16"/>
          <w:szCs w:val="20"/>
        </w:rPr>
        <w:t>онлайн</w:t>
      </w:r>
      <w:proofErr w:type="spellEnd"/>
      <w:r w:rsidR="009639DF" w:rsidRPr="00F24462">
        <w:rPr>
          <w:rFonts w:ascii="GHEA Grapalat" w:hAnsi="GHEA Grapalat"/>
          <w:sz w:val="16"/>
          <w:szCs w:val="20"/>
        </w:rPr>
        <w:t xml:space="preserve"> транслируются также в интернете.</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16</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24462">
        <w:rPr>
          <w:rFonts w:ascii="GHEA Grapalat" w:hAnsi="GHEA Grapalat"/>
          <w:sz w:val="16"/>
          <w:szCs w:val="20"/>
        </w:rPr>
        <w:t>связанные с закупками жалобы</w:t>
      </w:r>
      <w:r w:rsidRPr="00F24462">
        <w:rPr>
          <w:rFonts w:ascii="GHEA Grapalat" w:hAnsi="GHEA Grapalat"/>
          <w:sz w:val="16"/>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9639DF" w:rsidRPr="00F24462">
        <w:rPr>
          <w:rFonts w:ascii="GHEA Grapalat" w:hAnsi="GHEA Grapalat"/>
          <w:sz w:val="16"/>
          <w:szCs w:val="20"/>
        </w:rPr>
        <w:t>17</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Лицо, рассматривающее </w:t>
      </w:r>
      <w:r w:rsidR="00723E02" w:rsidRPr="00F24462">
        <w:rPr>
          <w:rFonts w:ascii="GHEA Grapalat" w:hAnsi="GHEA Grapalat"/>
          <w:sz w:val="16"/>
          <w:szCs w:val="20"/>
        </w:rPr>
        <w:t xml:space="preserve">связанные </w:t>
      </w:r>
      <w:r w:rsidRPr="00F24462">
        <w:rPr>
          <w:rFonts w:ascii="GHEA Grapalat" w:hAnsi="GHEA Grapalat"/>
          <w:sz w:val="16"/>
          <w:szCs w:val="20"/>
        </w:rPr>
        <w:t>с закупками</w:t>
      </w:r>
      <w:r w:rsidR="00723E02" w:rsidRPr="00F24462">
        <w:rPr>
          <w:rFonts w:ascii="GHEA Grapalat" w:hAnsi="GHEA Grapalat"/>
          <w:sz w:val="16"/>
          <w:szCs w:val="20"/>
        </w:rPr>
        <w:t xml:space="preserve"> жалобы</w:t>
      </w:r>
      <w:r w:rsidRPr="00F24462">
        <w:rPr>
          <w:rFonts w:ascii="GHEA Grapalat" w:hAnsi="GHEA Grapalat"/>
          <w:sz w:val="16"/>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24462" w:rsidRDefault="00996C19" w:rsidP="00A1665E">
      <w:pPr>
        <w:widowControl w:val="0"/>
        <w:tabs>
          <w:tab w:val="left" w:pos="1276"/>
        </w:tabs>
        <w:ind w:firstLine="567"/>
        <w:jc w:val="both"/>
        <w:rPr>
          <w:rFonts w:ascii="GHEA Grapalat" w:hAnsi="GHEA Grapalat" w:cs="Sylfaen"/>
          <w:sz w:val="16"/>
          <w:szCs w:val="20"/>
        </w:rPr>
      </w:pPr>
      <w:r w:rsidRPr="00F24462">
        <w:rPr>
          <w:rFonts w:ascii="GHEA Grapalat" w:hAnsi="GHEA Grapalat"/>
          <w:sz w:val="16"/>
          <w:szCs w:val="20"/>
        </w:rPr>
        <w:t>12.</w:t>
      </w:r>
      <w:r w:rsidR="005D27D0" w:rsidRPr="00F24462">
        <w:rPr>
          <w:rFonts w:ascii="GHEA Grapalat" w:hAnsi="GHEA Grapalat"/>
          <w:sz w:val="16"/>
          <w:szCs w:val="20"/>
        </w:rPr>
        <w:t>18</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F24462">
        <w:rPr>
          <w:rFonts w:ascii="GHEA Grapalat" w:hAnsi="GHEA Grapalat"/>
          <w:sz w:val="16"/>
          <w:szCs w:val="20"/>
        </w:rPr>
        <w:t>рассматривающего</w:t>
      </w:r>
      <w:proofErr w:type="spellEnd"/>
      <w:proofErr w:type="gramEnd"/>
      <w:r w:rsidR="001A070B" w:rsidRPr="00F24462">
        <w:rPr>
          <w:rFonts w:ascii="GHEA Grapalat" w:hAnsi="GHEA Grapalat"/>
          <w:sz w:val="16"/>
          <w:szCs w:val="20"/>
        </w:rPr>
        <w:t xml:space="preserve"> связанные с закупками жалобы</w:t>
      </w:r>
      <w:r w:rsidRPr="00F24462">
        <w:rPr>
          <w:rFonts w:ascii="GHEA Grapalat" w:hAnsi="GHEA Grapalat"/>
          <w:sz w:val="16"/>
          <w:szCs w:val="20"/>
        </w:rPr>
        <w:t>, вправе требовать в судебном порядке возмещения убытков.</w:t>
      </w:r>
    </w:p>
    <w:p w:rsidR="00996C19" w:rsidRPr="00F24462" w:rsidRDefault="00996C19"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12.</w:t>
      </w:r>
      <w:r w:rsidR="005D27D0" w:rsidRPr="00F24462">
        <w:rPr>
          <w:rFonts w:ascii="GHEA Grapalat" w:hAnsi="GHEA Grapalat"/>
          <w:sz w:val="16"/>
          <w:szCs w:val="20"/>
        </w:rPr>
        <w:t>19</w:t>
      </w:r>
      <w:r w:rsidR="00DE1D22" w:rsidRPr="00F24462">
        <w:rPr>
          <w:rFonts w:ascii="GHEA Grapalat" w:hAnsi="GHEA Grapalat"/>
          <w:sz w:val="16"/>
          <w:szCs w:val="20"/>
        </w:rPr>
        <w:t>.</w:t>
      </w:r>
      <w:r w:rsidR="00DE1D22" w:rsidRPr="00F24462">
        <w:rPr>
          <w:rFonts w:ascii="GHEA Grapalat" w:hAnsi="GHEA Grapalat"/>
          <w:sz w:val="16"/>
          <w:szCs w:val="20"/>
        </w:rPr>
        <w:tab/>
      </w:r>
      <w:r w:rsidRPr="00F24462">
        <w:rPr>
          <w:rFonts w:ascii="GHEA Grapalat" w:hAnsi="GHEA Grapalat"/>
          <w:sz w:val="16"/>
          <w:szCs w:val="20"/>
        </w:rPr>
        <w:t xml:space="preserve">Представленная лицу, рассматривающему </w:t>
      </w:r>
      <w:r w:rsidR="00CA485E" w:rsidRPr="00F24462">
        <w:rPr>
          <w:rFonts w:ascii="GHEA Grapalat" w:hAnsi="GHEA Grapalat"/>
          <w:sz w:val="16"/>
          <w:szCs w:val="20"/>
        </w:rPr>
        <w:t>связанные с закупками жалобы</w:t>
      </w:r>
      <w:r w:rsidRPr="00F24462">
        <w:rPr>
          <w:rFonts w:ascii="GHEA Grapalat" w:hAnsi="GHEA Grapalat"/>
          <w:sz w:val="16"/>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24462">
        <w:rPr>
          <w:rFonts w:ascii="GHEA Grapalat" w:hAnsi="GHEA Grapalat"/>
          <w:sz w:val="16"/>
          <w:szCs w:val="20"/>
        </w:rPr>
        <w:t>зультатам рассмотрения жалобы.</w:t>
      </w:r>
    </w:p>
    <w:p w:rsidR="00AE679C" w:rsidRPr="00F24462" w:rsidRDefault="002004DB" w:rsidP="00A1665E">
      <w:pPr>
        <w:widowControl w:val="0"/>
        <w:ind w:firstLine="567"/>
        <w:jc w:val="both"/>
        <w:rPr>
          <w:rFonts w:ascii="GHEA Grapalat" w:hAnsi="GHEA Grapalat" w:cs="Sylfaen"/>
          <w:b/>
          <w:sz w:val="16"/>
          <w:szCs w:val="20"/>
        </w:rPr>
      </w:pPr>
      <w:r w:rsidRPr="00F24462">
        <w:rPr>
          <w:rFonts w:ascii="GHEA Grapalat" w:hAnsi="GHEA Grapalat"/>
          <w:sz w:val="16"/>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24462">
        <w:rPr>
          <w:rFonts w:ascii="GHEA Grapalat" w:hAnsi="GHEA Grapalat"/>
          <w:sz w:val="16"/>
          <w:szCs w:val="20"/>
        </w:rPr>
        <w:t>З</w:t>
      </w:r>
      <w:r w:rsidRPr="00F24462">
        <w:rPr>
          <w:rFonts w:ascii="GHEA Grapalat" w:hAnsi="GHEA Grapalat"/>
          <w:sz w:val="16"/>
          <w:szCs w:val="20"/>
        </w:rPr>
        <w:t xml:space="preserve">акона, а в случае юридических </w:t>
      </w:r>
      <w:proofErr w:type="spellStart"/>
      <w:r w:rsidRPr="00F24462">
        <w:rPr>
          <w:rFonts w:ascii="GHEA Grapalat" w:hAnsi="GHEA Grapalat"/>
          <w:sz w:val="16"/>
          <w:szCs w:val="20"/>
        </w:rPr>
        <w:t>лиц-руководитель</w:t>
      </w:r>
      <w:proofErr w:type="spellEnd"/>
      <w:r w:rsidRPr="00F24462">
        <w:rPr>
          <w:rFonts w:ascii="GHEA Grapalat" w:hAnsi="GHEA Grapalat"/>
          <w:sz w:val="16"/>
          <w:szCs w:val="20"/>
        </w:rPr>
        <w:t xml:space="preserve"> исполнительного органа письменно сообщает, что исходя из </w:t>
      </w:r>
      <w:proofErr w:type="spellStart"/>
      <w:r w:rsidRPr="00F24462">
        <w:rPr>
          <w:rFonts w:ascii="GHEA Grapalat" w:hAnsi="GHEA Grapalat"/>
          <w:sz w:val="16"/>
          <w:szCs w:val="20"/>
        </w:rPr>
        <w:t>общественн</w:t>
      </w:r>
      <w:r w:rsidR="006F2702" w:rsidRPr="00F24462">
        <w:rPr>
          <w:rFonts w:ascii="GHEA Grapalat" w:hAnsi="GHEA Grapalat"/>
          <w:sz w:val="16"/>
          <w:szCs w:val="20"/>
        </w:rPr>
        <w:t>ыхинтересов</w:t>
      </w:r>
      <w:proofErr w:type="spellEnd"/>
      <w:r w:rsidR="006F2702" w:rsidRPr="00F24462">
        <w:rPr>
          <w:rFonts w:ascii="GHEA Grapalat" w:hAnsi="GHEA Grapalat"/>
          <w:sz w:val="16"/>
          <w:szCs w:val="20"/>
        </w:rPr>
        <w:t xml:space="preserve"> </w:t>
      </w:r>
      <w:r w:rsidRPr="00F24462">
        <w:rPr>
          <w:rFonts w:ascii="GHEA Grapalat" w:hAnsi="GHEA Grapalat"/>
          <w:sz w:val="16"/>
          <w:szCs w:val="20"/>
        </w:rPr>
        <w:t xml:space="preserve">или </w:t>
      </w:r>
      <w:r w:rsidR="006F2702" w:rsidRPr="00F24462">
        <w:rPr>
          <w:rFonts w:ascii="GHEA Grapalat" w:hAnsi="GHEA Grapalat"/>
          <w:sz w:val="16"/>
          <w:szCs w:val="20"/>
        </w:rPr>
        <w:t xml:space="preserve">интересов </w:t>
      </w:r>
      <w:r w:rsidRPr="00F24462">
        <w:rPr>
          <w:rFonts w:ascii="GHEA Grapalat" w:hAnsi="GHEA Grapalat"/>
          <w:sz w:val="16"/>
          <w:szCs w:val="20"/>
        </w:rPr>
        <w:t xml:space="preserve">обороны и национальной безопасности, необходимо продолжить процесс </w:t>
      </w:r>
      <w:proofErr w:type="spellStart"/>
      <w:r w:rsidRPr="00F24462">
        <w:rPr>
          <w:rFonts w:ascii="GHEA Grapalat" w:hAnsi="GHEA Grapalat"/>
          <w:sz w:val="16"/>
          <w:szCs w:val="20"/>
        </w:rPr>
        <w:t>закупки</w:t>
      </w:r>
      <w:proofErr w:type="gramStart"/>
      <w:r w:rsidRPr="00F24462">
        <w:rPr>
          <w:rFonts w:ascii="GHEA Grapalat" w:hAnsi="GHEA Grapalat"/>
          <w:sz w:val="16"/>
          <w:szCs w:val="20"/>
        </w:rPr>
        <w:t>.</w:t>
      </w:r>
      <w:r w:rsidR="00996C19" w:rsidRPr="00F24462">
        <w:rPr>
          <w:rFonts w:ascii="GHEA Grapalat" w:hAnsi="GHEA Grapalat"/>
          <w:sz w:val="16"/>
          <w:szCs w:val="20"/>
        </w:rPr>
        <w:t>Л</w:t>
      </w:r>
      <w:proofErr w:type="gramEnd"/>
      <w:r w:rsidR="00996C19" w:rsidRPr="00F24462">
        <w:rPr>
          <w:rFonts w:ascii="GHEA Grapalat" w:hAnsi="GHEA Grapalat"/>
          <w:sz w:val="16"/>
          <w:szCs w:val="20"/>
        </w:rPr>
        <w:t>ицо</w:t>
      </w:r>
      <w:proofErr w:type="spellEnd"/>
      <w:r w:rsidR="00996C19" w:rsidRPr="00F24462">
        <w:rPr>
          <w:rFonts w:ascii="GHEA Grapalat" w:hAnsi="GHEA Grapalat"/>
          <w:sz w:val="16"/>
          <w:szCs w:val="20"/>
        </w:rPr>
        <w:t xml:space="preserve">, рассматривающее </w:t>
      </w:r>
      <w:r w:rsidR="00A31442" w:rsidRPr="00F24462">
        <w:rPr>
          <w:rFonts w:ascii="GHEA Grapalat" w:hAnsi="GHEA Grapalat"/>
          <w:sz w:val="16"/>
          <w:szCs w:val="20"/>
        </w:rPr>
        <w:t xml:space="preserve">связанные с закупками </w:t>
      </w:r>
      <w:r w:rsidR="00996C19" w:rsidRPr="00F24462">
        <w:rPr>
          <w:rFonts w:ascii="GHEA Grapalat" w:hAnsi="GHEA Grapalat"/>
          <w:sz w:val="16"/>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24462" w:rsidRDefault="00AE679C" w:rsidP="00A1665E">
      <w:pPr>
        <w:widowControl w:val="0"/>
        <w:jc w:val="center"/>
        <w:rPr>
          <w:rFonts w:ascii="GHEA Grapalat" w:hAnsi="GHEA Grapalat" w:cs="Sylfaen"/>
          <w:b/>
          <w:sz w:val="16"/>
          <w:szCs w:val="20"/>
        </w:rPr>
      </w:pPr>
    </w:p>
    <w:p w:rsidR="00096865" w:rsidRPr="00F24462" w:rsidRDefault="00096865" w:rsidP="00EE21FE">
      <w:pPr>
        <w:jc w:val="center"/>
        <w:rPr>
          <w:rFonts w:ascii="GHEA Grapalat" w:hAnsi="GHEA Grapalat"/>
          <w:b/>
          <w:sz w:val="16"/>
          <w:szCs w:val="20"/>
        </w:rPr>
      </w:pPr>
      <w:r w:rsidRPr="00F24462">
        <w:rPr>
          <w:rFonts w:ascii="GHEA Grapalat" w:hAnsi="GHEA Grapalat"/>
          <w:b/>
          <w:sz w:val="16"/>
          <w:szCs w:val="20"/>
        </w:rPr>
        <w:t>ЧАСТЬ II</w:t>
      </w:r>
    </w:p>
    <w:p w:rsidR="008842CE" w:rsidRPr="00F24462" w:rsidRDefault="008842CE" w:rsidP="00A1665E">
      <w:pPr>
        <w:widowControl w:val="0"/>
        <w:jc w:val="center"/>
        <w:rPr>
          <w:rFonts w:ascii="GHEA Grapalat" w:hAnsi="GHEA Grapalat"/>
          <w:b/>
          <w:sz w:val="16"/>
          <w:szCs w:val="20"/>
        </w:rPr>
      </w:pPr>
    </w:p>
    <w:p w:rsidR="00096865" w:rsidRPr="00F24462" w:rsidRDefault="00096865" w:rsidP="00A1665E">
      <w:pPr>
        <w:pStyle w:val="aa"/>
        <w:widowControl w:val="0"/>
        <w:spacing w:after="0"/>
        <w:jc w:val="center"/>
        <w:rPr>
          <w:rFonts w:ascii="GHEA Grapalat" w:hAnsi="GHEA Grapalat"/>
          <w:b/>
          <w:sz w:val="16"/>
          <w:szCs w:val="20"/>
        </w:rPr>
      </w:pPr>
      <w:r w:rsidRPr="00F24462">
        <w:rPr>
          <w:rFonts w:ascii="GHEA Grapalat" w:hAnsi="GHEA Grapalat"/>
          <w:b/>
          <w:sz w:val="16"/>
          <w:szCs w:val="20"/>
        </w:rPr>
        <w:t xml:space="preserve">ИНСТРУКЦИЯПО СОСТАВЛЕНИЮ </w:t>
      </w:r>
      <w:r w:rsidR="00191D27" w:rsidRPr="00F24462">
        <w:rPr>
          <w:rFonts w:ascii="GHEA Grapalat" w:hAnsi="GHEA Grapalat"/>
          <w:b/>
          <w:sz w:val="16"/>
          <w:szCs w:val="20"/>
        </w:rPr>
        <w:br/>
      </w:r>
      <w:r w:rsidRPr="00F24462">
        <w:rPr>
          <w:rFonts w:ascii="GHEA Grapalat" w:hAnsi="GHEA Grapalat"/>
          <w:b/>
          <w:sz w:val="16"/>
          <w:szCs w:val="20"/>
        </w:rPr>
        <w:t xml:space="preserve">ЗАЯВКИ НА </w:t>
      </w:r>
      <w:r w:rsidR="00DE428C" w:rsidRPr="00F24462">
        <w:rPr>
          <w:rFonts w:ascii="GHEA Grapalat" w:hAnsi="GHEA Grapalat"/>
          <w:b/>
          <w:sz w:val="16"/>
          <w:szCs w:val="20"/>
        </w:rPr>
        <w:t>ЗАПРОС КОТИРОВКИ</w:t>
      </w:r>
    </w:p>
    <w:p w:rsidR="00096865" w:rsidRPr="00F24462" w:rsidRDefault="00096865" w:rsidP="00A1665E">
      <w:pPr>
        <w:widowControl w:val="0"/>
        <w:jc w:val="center"/>
        <w:rPr>
          <w:rFonts w:ascii="GHEA Grapalat" w:hAnsi="GHEA Grapalat"/>
          <w:sz w:val="16"/>
          <w:szCs w:val="20"/>
        </w:rPr>
      </w:pPr>
    </w:p>
    <w:p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t>1. ОБЩИЕ ПОЛОЖЕНИЯ</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1.1</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Целью настоящей Инструкции является содействие участникам при подготовке заявки.</w:t>
      </w:r>
    </w:p>
    <w:p w:rsidR="00096865" w:rsidRPr="00F24462" w:rsidRDefault="00096865"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1.2</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1.3</w:t>
      </w:r>
      <w:r w:rsidR="003802B8" w:rsidRPr="00F24462">
        <w:rPr>
          <w:rFonts w:ascii="GHEA Grapalat" w:hAnsi="GHEA Grapalat"/>
          <w:sz w:val="16"/>
          <w:szCs w:val="20"/>
        </w:rPr>
        <w:t>.</w:t>
      </w:r>
      <w:r w:rsidR="003802B8" w:rsidRPr="00F24462">
        <w:rPr>
          <w:rFonts w:ascii="GHEA Grapalat" w:hAnsi="GHEA Grapalat"/>
          <w:sz w:val="16"/>
          <w:szCs w:val="20"/>
        </w:rPr>
        <w:tab/>
      </w:r>
      <w:r w:rsidRPr="00F24462">
        <w:rPr>
          <w:rFonts w:ascii="GHEA Grapalat" w:hAnsi="GHEA Grapalat"/>
          <w:sz w:val="16"/>
          <w:szCs w:val="20"/>
        </w:rPr>
        <w:t>Кроме армянского языка, заявки могут быть поданы также н</w:t>
      </w:r>
      <w:r w:rsidR="00191D27" w:rsidRPr="00F24462">
        <w:rPr>
          <w:rFonts w:ascii="GHEA Grapalat" w:hAnsi="GHEA Grapalat"/>
          <w:sz w:val="16"/>
          <w:szCs w:val="20"/>
        </w:rPr>
        <w:t>а английском или русском языке.</w:t>
      </w:r>
    </w:p>
    <w:p w:rsidR="008F15B9" w:rsidRPr="00F24462" w:rsidRDefault="008F15B9" w:rsidP="00A1665E">
      <w:pPr>
        <w:widowControl w:val="0"/>
        <w:jc w:val="center"/>
        <w:rPr>
          <w:rFonts w:ascii="GHEA Grapalat" w:hAnsi="GHEA Grapalat"/>
          <w:b/>
          <w:sz w:val="16"/>
          <w:szCs w:val="20"/>
        </w:rPr>
      </w:pPr>
    </w:p>
    <w:p w:rsidR="008F15B9" w:rsidRPr="00F24462" w:rsidRDefault="008F15B9" w:rsidP="00A1665E">
      <w:pPr>
        <w:widowControl w:val="0"/>
        <w:jc w:val="center"/>
        <w:rPr>
          <w:rFonts w:ascii="GHEA Grapalat" w:hAnsi="GHEA Grapalat"/>
          <w:b/>
          <w:sz w:val="16"/>
          <w:szCs w:val="20"/>
        </w:rPr>
      </w:pPr>
    </w:p>
    <w:p w:rsidR="00096865" w:rsidRPr="00F24462" w:rsidRDefault="008D5016" w:rsidP="00A1665E">
      <w:pPr>
        <w:widowControl w:val="0"/>
        <w:jc w:val="center"/>
        <w:rPr>
          <w:rFonts w:ascii="GHEA Grapalat" w:hAnsi="GHEA Grapalat"/>
          <w:b/>
          <w:sz w:val="16"/>
          <w:szCs w:val="20"/>
        </w:rPr>
      </w:pPr>
      <w:r w:rsidRPr="00F24462">
        <w:rPr>
          <w:rFonts w:ascii="GHEA Grapalat" w:hAnsi="GHEA Grapalat"/>
          <w:b/>
          <w:sz w:val="16"/>
          <w:szCs w:val="20"/>
        </w:rPr>
        <w:t>2. ЗАЯВКА НА ПРОЦЕДУРУ</w:t>
      </w:r>
    </w:p>
    <w:p w:rsidR="008F15B9" w:rsidRPr="00F24462" w:rsidRDefault="00EA1314" w:rsidP="00A1665E">
      <w:pPr>
        <w:widowControl w:val="0"/>
        <w:ind w:firstLine="567"/>
        <w:jc w:val="both"/>
        <w:rPr>
          <w:rFonts w:ascii="GHEA Grapalat" w:hAnsi="GHEA Grapalat"/>
          <w:sz w:val="16"/>
          <w:szCs w:val="20"/>
        </w:rPr>
      </w:pPr>
      <w:r w:rsidRPr="00F24462">
        <w:rPr>
          <w:rFonts w:ascii="GHEA Grapalat" w:hAnsi="GHEA Grapalat"/>
          <w:sz w:val="16"/>
          <w:szCs w:val="20"/>
        </w:rPr>
        <w:t xml:space="preserve">2. </w:t>
      </w:r>
      <w:r w:rsidR="008F15B9" w:rsidRPr="00F24462">
        <w:rPr>
          <w:rFonts w:ascii="GHEA Grapalat" w:hAnsi="GHEA Grapalat"/>
          <w:sz w:val="16"/>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24462">
        <w:rPr>
          <w:rFonts w:ascii="GHEA Grapalat" w:hAnsi="GHEA Grapalat"/>
          <w:sz w:val="16"/>
          <w:szCs w:val="20"/>
        </w:rPr>
        <w:t>:</w:t>
      </w:r>
    </w:p>
    <w:p w:rsidR="00096865" w:rsidRPr="00F24462" w:rsidRDefault="002D5CF0"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2.1</w:t>
      </w:r>
      <w:r w:rsidR="005114D0" w:rsidRPr="00F24462">
        <w:rPr>
          <w:rFonts w:ascii="GHEA Grapalat" w:hAnsi="GHEA Grapalat"/>
          <w:sz w:val="16"/>
          <w:szCs w:val="20"/>
        </w:rPr>
        <w:t>.</w:t>
      </w:r>
      <w:r w:rsidR="009873F3" w:rsidRPr="00F24462">
        <w:rPr>
          <w:rFonts w:ascii="GHEA Grapalat" w:hAnsi="GHEA Grapalat"/>
          <w:sz w:val="16"/>
          <w:szCs w:val="20"/>
        </w:rPr>
        <w:tab/>
      </w:r>
      <w:r w:rsidRPr="00F24462">
        <w:rPr>
          <w:rFonts w:ascii="GHEA Grapalat" w:hAnsi="GHEA Grapalat"/>
          <w:sz w:val="16"/>
          <w:szCs w:val="20"/>
        </w:rPr>
        <w:t>заявлени</w:t>
      </w:r>
      <w:proofErr w:type="gramStart"/>
      <w:r w:rsidRPr="00F24462">
        <w:rPr>
          <w:rFonts w:ascii="GHEA Grapalat" w:hAnsi="GHEA Grapalat"/>
          <w:sz w:val="16"/>
          <w:szCs w:val="20"/>
        </w:rPr>
        <w:t>е</w:t>
      </w:r>
      <w:r w:rsidR="00EB3C28" w:rsidRPr="00F24462">
        <w:rPr>
          <w:rFonts w:ascii="GHEA Grapalat" w:hAnsi="GHEA Grapalat"/>
          <w:sz w:val="16"/>
          <w:szCs w:val="20"/>
        </w:rPr>
        <w:t>-</w:t>
      </w:r>
      <w:proofErr w:type="gramEnd"/>
      <w:r w:rsidR="00EB3C28" w:rsidRPr="00F24462">
        <w:rPr>
          <w:rFonts w:ascii="GHEA Grapalat" w:hAnsi="GHEA Grapalat"/>
          <w:sz w:val="16"/>
          <w:szCs w:val="20"/>
        </w:rPr>
        <w:t>-</w:t>
      </w:r>
      <w:proofErr w:type="spellStart"/>
      <w:r w:rsidR="00EB3C28" w:rsidRPr="00F24462">
        <w:rPr>
          <w:rFonts w:ascii="GHEA Grapalat" w:hAnsi="GHEA Grapalat"/>
          <w:sz w:val="16"/>
          <w:szCs w:val="20"/>
        </w:rPr>
        <w:t>объявлени</w:t>
      </w:r>
      <w:proofErr w:type="spellEnd"/>
      <w:r w:rsidR="00EB3C28" w:rsidRPr="00F24462">
        <w:rPr>
          <w:rFonts w:ascii="GHEA Grapalat" w:hAnsi="GHEA Grapalat"/>
          <w:sz w:val="16"/>
          <w:szCs w:val="20"/>
          <w:lang w:val="en-US"/>
        </w:rPr>
        <w:t>e</w:t>
      </w:r>
      <w:r w:rsidRPr="00F24462">
        <w:rPr>
          <w:rFonts w:ascii="GHEA Grapalat" w:hAnsi="GHEA Grapalat"/>
          <w:sz w:val="16"/>
          <w:szCs w:val="20"/>
        </w:rPr>
        <w:t xml:space="preserve"> на участие в процедуре согласно Приложению №1;</w:t>
      </w:r>
    </w:p>
    <w:p w:rsidR="00172BC4" w:rsidRPr="00F24462" w:rsidRDefault="00172BC4"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2.2</w:t>
      </w:r>
      <w:r w:rsidR="00D23E36" w:rsidRPr="00F24462">
        <w:rPr>
          <w:rFonts w:ascii="GHEA Grapalat" w:hAnsi="GHEA Grapalat"/>
          <w:sz w:val="16"/>
          <w:szCs w:val="20"/>
        </w:rPr>
        <w:t>.</w:t>
      </w:r>
      <w:r w:rsidRPr="00F24462">
        <w:rPr>
          <w:rFonts w:ascii="GHEA Grapalat" w:hAnsi="GHEA Grapalat"/>
          <w:sz w:val="16"/>
          <w:szCs w:val="20"/>
        </w:rPr>
        <w:t xml:space="preserve"> </w:t>
      </w:r>
      <w:proofErr w:type="spellStart"/>
      <w:r w:rsidRPr="00F24462">
        <w:rPr>
          <w:rFonts w:ascii="GHEA Grapalat" w:hAnsi="GHEA Grapalat"/>
          <w:sz w:val="16"/>
          <w:szCs w:val="20"/>
        </w:rPr>
        <w:t>утвержденн</w:t>
      </w:r>
      <w:proofErr w:type="spellEnd"/>
      <w:proofErr w:type="gramStart"/>
      <w:r w:rsidRPr="00F24462">
        <w:rPr>
          <w:rFonts w:ascii="GHEA Grapalat" w:hAnsi="GHEA Grapalat"/>
          <w:sz w:val="16"/>
          <w:szCs w:val="20"/>
          <w:lang w:val="en-US"/>
        </w:rPr>
        <w:t>o</w:t>
      </w:r>
      <w:proofErr w:type="gramEnd"/>
      <w:r w:rsidRPr="00F24462">
        <w:rPr>
          <w:rFonts w:ascii="GHEA Grapalat" w:hAnsi="GHEA Grapalat"/>
          <w:sz w:val="16"/>
          <w:szCs w:val="20"/>
        </w:rPr>
        <w:t xml:space="preserve">е им полное описание предлагаемого товара согласно Приложению </w:t>
      </w:r>
      <w:r w:rsidRPr="00F24462">
        <w:rPr>
          <w:rFonts w:ascii="GHEA Grapalat" w:hAnsi="GHEA Grapalat"/>
          <w:sz w:val="16"/>
          <w:szCs w:val="20"/>
          <w:lang w:val="en-US"/>
        </w:rPr>
        <w:t>N</w:t>
      </w:r>
      <w:r w:rsidRPr="00F24462">
        <w:rPr>
          <w:rFonts w:ascii="GHEA Grapalat" w:hAnsi="GHEA Grapalat"/>
          <w:sz w:val="16"/>
          <w:szCs w:val="20"/>
        </w:rPr>
        <w:t xml:space="preserve"> 1.1.</w:t>
      </w:r>
    </w:p>
    <w:p w:rsidR="009D7EFF" w:rsidRPr="00F24462" w:rsidRDefault="009D7EFF"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3 </w:t>
      </w:r>
      <w:r w:rsidRPr="00F24462">
        <w:rPr>
          <w:rFonts w:ascii="GHEA Grapalat" w:hAnsi="GHEA Grapalat"/>
          <w:sz w:val="16"/>
          <w:szCs w:val="20"/>
        </w:rPr>
        <w:t>копию агентского договора и данные лица, являющегося стороной этого договора, если Договор будет выполняться через агентство;</w:t>
      </w:r>
    </w:p>
    <w:p w:rsidR="006505D2" w:rsidRPr="00F24462" w:rsidRDefault="008D4137"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A7CA6" w:rsidRPr="00F24462">
        <w:rPr>
          <w:rFonts w:ascii="GHEA Grapalat" w:hAnsi="GHEA Grapalat"/>
          <w:sz w:val="16"/>
          <w:szCs w:val="20"/>
        </w:rPr>
        <w:t xml:space="preserve">4 </w:t>
      </w:r>
      <w:r w:rsidRPr="00F24462">
        <w:rPr>
          <w:rFonts w:ascii="GHEA Grapalat" w:hAnsi="GHEA Grapalat"/>
          <w:sz w:val="16"/>
          <w:szCs w:val="20"/>
        </w:rPr>
        <w:t xml:space="preserve">договор о совместной деятельности, если участники участвуют в процедуре закупки в порядке совместной деятельности </w:t>
      </w:r>
      <w:r w:rsidRPr="00F24462">
        <w:rPr>
          <w:rFonts w:ascii="GHEA Grapalat" w:hAnsi="GHEA Grapalat"/>
          <w:sz w:val="16"/>
          <w:szCs w:val="20"/>
        </w:rPr>
        <w:lastRenderedPageBreak/>
        <w:t>(консорциумом)</w:t>
      </w:r>
      <w:r w:rsidR="00467E75" w:rsidRPr="00F24462">
        <w:rPr>
          <w:rStyle w:val="af6"/>
          <w:rFonts w:ascii="GHEA Grapalat" w:hAnsi="GHEA Grapalat"/>
          <w:sz w:val="16"/>
          <w:szCs w:val="20"/>
        </w:rPr>
        <w:footnoteReference w:customMarkFollows="1" w:id="7"/>
        <w:t>15</w:t>
      </w:r>
    </w:p>
    <w:p w:rsidR="00E67BA7" w:rsidRPr="00F24462" w:rsidRDefault="0009686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385C27" w:rsidRPr="00F24462">
        <w:rPr>
          <w:rFonts w:ascii="GHEA Grapalat" w:hAnsi="GHEA Grapalat"/>
          <w:sz w:val="16"/>
          <w:szCs w:val="20"/>
        </w:rPr>
        <w:t>6</w:t>
      </w:r>
      <w:r w:rsidR="004413A5" w:rsidRPr="00F24462">
        <w:rPr>
          <w:rFonts w:ascii="GHEA Grapalat" w:hAnsi="GHEA Grapalat"/>
          <w:sz w:val="16"/>
          <w:szCs w:val="20"/>
        </w:rPr>
        <w:t>.</w:t>
      </w:r>
      <w:r w:rsidR="00367A9A" w:rsidRPr="00F24462">
        <w:rPr>
          <w:rFonts w:ascii="GHEA Grapalat" w:hAnsi="GHEA Grapalat"/>
          <w:sz w:val="16"/>
          <w:szCs w:val="20"/>
        </w:rPr>
        <w:tab/>
      </w:r>
      <w:r w:rsidRPr="00F24462">
        <w:rPr>
          <w:rFonts w:ascii="GHEA Grapalat" w:hAnsi="GHEA Grapalat"/>
          <w:sz w:val="16"/>
          <w:szCs w:val="20"/>
        </w:rPr>
        <w:t>ценовое предложение согласно Приложению №</w:t>
      </w:r>
      <w:r w:rsidR="00385C27" w:rsidRPr="00F24462">
        <w:rPr>
          <w:rFonts w:ascii="GHEA Grapalat" w:hAnsi="GHEA Grapalat"/>
          <w:sz w:val="16"/>
          <w:szCs w:val="20"/>
        </w:rPr>
        <w:t>2</w:t>
      </w:r>
      <w:r w:rsidRPr="00F24462">
        <w:rPr>
          <w:rFonts w:ascii="GHEA Grapalat" w:hAnsi="GHEA Grapalat"/>
          <w:sz w:val="16"/>
          <w:szCs w:val="20"/>
        </w:rPr>
        <w:t>; Ценовое предложение представляется в форме расчета, состоящего из обобщенных компонентов стоимости</w:t>
      </w:r>
      <w:r w:rsidR="00FB3AE2" w:rsidRPr="00F24462">
        <w:rPr>
          <w:rFonts w:ascii="GHEA Grapalat" w:hAnsi="GHEA Grapalat"/>
          <w:sz w:val="16"/>
          <w:szCs w:val="20"/>
        </w:rPr>
        <w:t xml:space="preserve"> (совокупность себестоимости и прогнозируемой прибыли</w:t>
      </w:r>
      <w:r w:rsidR="00A57B1A" w:rsidRPr="00F24462">
        <w:rPr>
          <w:rFonts w:ascii="GHEA Grapalat" w:hAnsi="GHEA Grapalat"/>
          <w:sz w:val="16"/>
          <w:szCs w:val="20"/>
        </w:rPr>
        <w:t>)</w:t>
      </w:r>
      <w:r w:rsidRPr="00F24462">
        <w:rPr>
          <w:rFonts w:ascii="GHEA Grapalat" w:hAnsi="GHEA Grapalat"/>
          <w:sz w:val="16"/>
          <w:szCs w:val="20"/>
        </w:rPr>
        <w:t xml:space="preserve"> и налога на добавленную стоимость. Расчет компонентов стоимости — разбивка или другие детали — не</w:t>
      </w:r>
      <w:r w:rsidR="00E267E5" w:rsidRPr="00F24462">
        <w:rPr>
          <w:rFonts w:ascii="GHEA Grapalat" w:hAnsi="GHEA Grapalat"/>
          <w:sz w:val="16"/>
          <w:szCs w:val="20"/>
        </w:rPr>
        <w:t xml:space="preserve"> требуются и не представляются.</w:t>
      </w:r>
    </w:p>
    <w:p w:rsidR="008937EA" w:rsidRPr="00F24462" w:rsidRDefault="008937EA" w:rsidP="00A1665E">
      <w:pPr>
        <w:widowControl w:val="0"/>
        <w:spacing w:line="360" w:lineRule="auto"/>
        <w:jc w:val="center"/>
        <w:rPr>
          <w:rFonts w:ascii="GHEA Grapalat" w:hAnsi="GHEA Grapalat" w:cs="Sylfaen"/>
          <w:b/>
          <w:sz w:val="16"/>
          <w:szCs w:val="20"/>
        </w:rPr>
      </w:pPr>
      <w:r w:rsidRPr="00F24462">
        <w:rPr>
          <w:rFonts w:ascii="GHEA Grapalat" w:hAnsi="GHEA Grapalat"/>
          <w:b/>
          <w:sz w:val="16"/>
          <w:szCs w:val="20"/>
        </w:rPr>
        <w:t>3. ПОРЯДОК ПОДГОТОВКИ ЗАЯВКИ</w:t>
      </w:r>
    </w:p>
    <w:p w:rsidR="008937EA" w:rsidRPr="00F24462" w:rsidRDefault="00F535C1"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3</w:t>
      </w:r>
      <w:r w:rsidR="008937EA" w:rsidRPr="00F24462">
        <w:rPr>
          <w:rFonts w:ascii="GHEA Grapalat" w:hAnsi="GHEA Grapalat"/>
          <w:sz w:val="16"/>
          <w:szCs w:val="20"/>
        </w:rPr>
        <w:t>.1.</w:t>
      </w:r>
      <w:r w:rsidR="008937EA" w:rsidRPr="00F24462">
        <w:rPr>
          <w:rFonts w:ascii="GHEA Grapalat" w:hAnsi="GHEA Grapalat"/>
          <w:sz w:val="16"/>
          <w:szCs w:val="20"/>
        </w:rPr>
        <w:tab/>
        <w:t xml:space="preserve">Участник подает заявку в порядке, установленном настоящим приглашением. </w:t>
      </w:r>
    </w:p>
    <w:p w:rsidR="008937EA" w:rsidRPr="00F24462" w:rsidRDefault="008937EA" w:rsidP="00A1665E">
      <w:pPr>
        <w:widowControl w:val="0"/>
        <w:ind w:firstLine="567"/>
        <w:jc w:val="both"/>
        <w:rPr>
          <w:rFonts w:ascii="GHEA Grapalat" w:hAnsi="GHEA Grapalat" w:cs="Sylfaen"/>
          <w:sz w:val="16"/>
          <w:szCs w:val="20"/>
        </w:rPr>
      </w:pPr>
      <w:proofErr w:type="gramStart"/>
      <w:r w:rsidRPr="00F24462">
        <w:rPr>
          <w:rFonts w:ascii="GHEA Grapalat" w:hAnsi="GHEA Grapalat"/>
          <w:sz w:val="16"/>
          <w:szCs w:val="20"/>
        </w:rPr>
        <w:t>Предложения участника, относящиеся к ним документы вкладываются</w:t>
      </w:r>
      <w:proofErr w:type="gramEnd"/>
      <w:r w:rsidRPr="00F24462">
        <w:rPr>
          <w:rFonts w:ascii="GHEA Grapalat" w:hAnsi="GHEA Grapalat"/>
          <w:sz w:val="16"/>
          <w:szCs w:val="20"/>
        </w:rPr>
        <w:t xml:space="preserve"> в конверт, который заклеивается представляющим его лицом. Вложенные в конверт документы формируются из оригиналов (за</w:t>
      </w:r>
      <w:r w:rsidRPr="00F24462">
        <w:rPr>
          <w:rFonts w:ascii="Courier New" w:hAnsi="Courier New" w:cs="Courier New"/>
          <w:sz w:val="16"/>
          <w:szCs w:val="20"/>
        </w:rPr>
        <w:t> </w:t>
      </w:r>
      <w:r w:rsidRPr="00F24462">
        <w:rPr>
          <w:rFonts w:ascii="GHEA Grapalat" w:hAnsi="GHEA Grapalat"/>
          <w:sz w:val="16"/>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24462">
        <w:rPr>
          <w:rFonts w:ascii="Courier New" w:hAnsi="Courier New" w:cs="Courier New"/>
          <w:sz w:val="16"/>
          <w:szCs w:val="20"/>
        </w:rPr>
        <w:t> </w:t>
      </w:r>
      <w:r w:rsidRPr="00F24462">
        <w:rPr>
          <w:rFonts w:ascii="GHEA Grapalat" w:hAnsi="GHEA Grapalat"/>
          <w:sz w:val="16"/>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F24462" w:rsidRDefault="008937EA" w:rsidP="00A1665E">
      <w:pPr>
        <w:widowControl w:val="0"/>
        <w:ind w:firstLine="567"/>
        <w:jc w:val="both"/>
        <w:rPr>
          <w:rFonts w:ascii="GHEA Grapalat" w:hAnsi="GHEA Grapalat"/>
          <w:sz w:val="16"/>
          <w:szCs w:val="20"/>
        </w:rPr>
      </w:pPr>
      <w:r w:rsidRPr="00F24462">
        <w:rPr>
          <w:rFonts w:ascii="GHEA Grapalat" w:hAnsi="GHEA Grapalat"/>
          <w:sz w:val="16"/>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4.2.</w:t>
      </w:r>
      <w:r w:rsidRPr="00F24462">
        <w:rPr>
          <w:rFonts w:ascii="GHEA Grapalat" w:hAnsi="GHEA Grapalat"/>
          <w:sz w:val="16"/>
          <w:szCs w:val="20"/>
        </w:rPr>
        <w:tab/>
        <w:t xml:space="preserve">На конверте, указанном в пункте 4.1 настоящей инструкции, на языке составления заявки указываются: </w:t>
      </w:r>
    </w:p>
    <w:p w:rsidR="008937EA" w:rsidRPr="00F24462" w:rsidRDefault="008937EA" w:rsidP="00A1665E">
      <w:pPr>
        <w:widowControl w:val="0"/>
        <w:tabs>
          <w:tab w:val="left" w:pos="1134"/>
        </w:tabs>
        <w:ind w:firstLine="567"/>
        <w:rPr>
          <w:rFonts w:ascii="GHEA Grapalat" w:hAnsi="GHEA Grapalat"/>
          <w:sz w:val="16"/>
          <w:szCs w:val="20"/>
        </w:rPr>
      </w:pPr>
      <w:r w:rsidRPr="00F24462">
        <w:rPr>
          <w:rFonts w:ascii="GHEA Grapalat" w:hAnsi="GHEA Grapalat"/>
          <w:sz w:val="16"/>
          <w:szCs w:val="20"/>
        </w:rPr>
        <w:t>1)</w:t>
      </w:r>
      <w:r w:rsidRPr="00F24462">
        <w:rPr>
          <w:rFonts w:ascii="GHEA Grapalat" w:hAnsi="GHEA Grapalat"/>
          <w:sz w:val="16"/>
          <w:szCs w:val="20"/>
        </w:rPr>
        <w:tab/>
        <w:t>наименование заказчика и место (адрес) подачи заявки;</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Pr="00F24462">
        <w:rPr>
          <w:rFonts w:ascii="GHEA Grapalat" w:hAnsi="GHEA Grapalat"/>
          <w:sz w:val="16"/>
          <w:szCs w:val="20"/>
        </w:rPr>
        <w:tab/>
        <w:t xml:space="preserve">код </w:t>
      </w:r>
      <w:r w:rsidR="00F535C1" w:rsidRPr="00F24462">
        <w:rPr>
          <w:rFonts w:ascii="GHEA Grapalat" w:hAnsi="GHEA Grapalat"/>
          <w:sz w:val="16"/>
          <w:szCs w:val="20"/>
        </w:rPr>
        <w:t>процедуры</w:t>
      </w:r>
      <w:r w:rsidRPr="00F24462">
        <w:rPr>
          <w:rFonts w:ascii="GHEA Grapalat" w:hAnsi="GHEA Grapalat"/>
          <w:sz w:val="16"/>
          <w:szCs w:val="20"/>
        </w:rPr>
        <w:t>;</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Pr="00F24462">
        <w:rPr>
          <w:rFonts w:ascii="GHEA Grapalat" w:hAnsi="GHEA Grapalat"/>
          <w:sz w:val="16"/>
          <w:szCs w:val="20"/>
        </w:rPr>
        <w:tab/>
        <w:t>слова “не вскрывать до заседания по вскрытию заявок”;</w:t>
      </w:r>
    </w:p>
    <w:p w:rsidR="008937EA" w:rsidRPr="00F24462" w:rsidRDefault="008937E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t>наименование (имя), место нахождения и номер телефона участника.</w:t>
      </w:r>
    </w:p>
    <w:p w:rsidR="008937EA" w:rsidRPr="00F24462" w:rsidRDefault="008937EA"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4.3.</w:t>
      </w:r>
      <w:r w:rsidRPr="00F24462">
        <w:rPr>
          <w:rFonts w:ascii="GHEA Grapalat" w:hAnsi="GHEA Grapalat"/>
          <w:sz w:val="16"/>
          <w:szCs w:val="20"/>
        </w:rPr>
        <w:tab/>
        <w:t>На заседании по вскрытию заявок комиссия отклоняет заявки, не</w:t>
      </w:r>
      <w:r w:rsidRPr="00F24462">
        <w:rPr>
          <w:rFonts w:ascii="Courier New" w:hAnsi="Courier New" w:cs="Courier New"/>
          <w:sz w:val="16"/>
          <w:szCs w:val="20"/>
        </w:rPr>
        <w:t> </w:t>
      </w:r>
      <w:r w:rsidRPr="00F24462">
        <w:rPr>
          <w:rFonts w:ascii="GHEA Grapalat" w:hAnsi="GHEA Grapalat"/>
          <w:sz w:val="16"/>
          <w:szCs w:val="20"/>
        </w:rPr>
        <w:t xml:space="preserve">соответствующие требованиям пунктов </w:t>
      </w:r>
      <w:r w:rsidR="00EE46E2" w:rsidRPr="00F24462">
        <w:rPr>
          <w:rFonts w:ascii="GHEA Grapalat" w:hAnsi="GHEA Grapalat"/>
          <w:sz w:val="16"/>
          <w:szCs w:val="20"/>
        </w:rPr>
        <w:t>3</w:t>
      </w:r>
      <w:r w:rsidRPr="00F24462">
        <w:rPr>
          <w:rFonts w:ascii="GHEA Grapalat" w:hAnsi="GHEA Grapalat"/>
          <w:sz w:val="16"/>
          <w:szCs w:val="20"/>
        </w:rPr>
        <w:t xml:space="preserve">.1 и </w:t>
      </w:r>
      <w:r w:rsidR="00EE46E2" w:rsidRPr="00F24462">
        <w:rPr>
          <w:rFonts w:ascii="GHEA Grapalat" w:hAnsi="GHEA Grapalat"/>
          <w:sz w:val="16"/>
          <w:szCs w:val="20"/>
        </w:rPr>
        <w:t>3</w:t>
      </w:r>
      <w:r w:rsidRPr="00F24462">
        <w:rPr>
          <w:rFonts w:ascii="GHEA Grapalat" w:hAnsi="GHEA Grapalat"/>
          <w:sz w:val="16"/>
          <w:szCs w:val="20"/>
        </w:rPr>
        <w:t>.2 настоящей инструкции, и в том же виде возвращает подающему их лицу.</w:t>
      </w:r>
    </w:p>
    <w:p w:rsidR="00ED59E0" w:rsidRPr="00F24462" w:rsidRDefault="00ED59E0" w:rsidP="00A1665E">
      <w:pPr>
        <w:widowControl w:val="0"/>
        <w:tabs>
          <w:tab w:val="left" w:pos="1134"/>
        </w:tabs>
        <w:ind w:firstLine="567"/>
        <w:jc w:val="both"/>
        <w:rPr>
          <w:rFonts w:ascii="GHEA Grapalat" w:hAnsi="GHEA Grapalat"/>
          <w:sz w:val="16"/>
          <w:szCs w:val="20"/>
        </w:rPr>
      </w:pPr>
    </w:p>
    <w:p w:rsidR="00ED59E0" w:rsidRPr="00F24462" w:rsidRDefault="00ED59E0" w:rsidP="00A1665E">
      <w:pPr>
        <w:widowControl w:val="0"/>
        <w:tabs>
          <w:tab w:val="left" w:pos="1134"/>
        </w:tabs>
        <w:ind w:firstLine="567"/>
        <w:jc w:val="both"/>
        <w:rPr>
          <w:rFonts w:ascii="GHEA Grapalat" w:hAnsi="GHEA Grapalat"/>
          <w:sz w:val="16"/>
          <w:szCs w:val="20"/>
        </w:rPr>
      </w:pPr>
    </w:p>
    <w:p w:rsidR="00ED59E0" w:rsidRDefault="00ED59E0" w:rsidP="00A1665E">
      <w:pPr>
        <w:widowControl w:val="0"/>
        <w:tabs>
          <w:tab w:val="left" w:pos="1134"/>
        </w:tabs>
        <w:ind w:firstLine="567"/>
        <w:jc w:val="both"/>
        <w:rPr>
          <w:rFonts w:ascii="GHEA Grapalat" w:hAnsi="GHEA Grapalat"/>
          <w:sz w:val="16"/>
          <w:szCs w:val="20"/>
        </w:rPr>
      </w:pPr>
    </w:p>
    <w:p w:rsidR="00BE054C" w:rsidRDefault="00BE054C" w:rsidP="00A1665E">
      <w:pPr>
        <w:widowControl w:val="0"/>
        <w:tabs>
          <w:tab w:val="left" w:pos="1134"/>
        </w:tabs>
        <w:ind w:firstLine="567"/>
        <w:jc w:val="both"/>
        <w:rPr>
          <w:rFonts w:ascii="GHEA Grapalat" w:hAnsi="GHEA Grapalat"/>
          <w:sz w:val="16"/>
          <w:szCs w:val="20"/>
        </w:rPr>
      </w:pPr>
    </w:p>
    <w:p w:rsidR="00BE054C" w:rsidRDefault="00BE054C" w:rsidP="00A1665E">
      <w:pPr>
        <w:widowControl w:val="0"/>
        <w:tabs>
          <w:tab w:val="left" w:pos="1134"/>
        </w:tabs>
        <w:ind w:firstLine="567"/>
        <w:jc w:val="both"/>
        <w:rPr>
          <w:rFonts w:ascii="GHEA Grapalat" w:hAnsi="GHEA Grapalat"/>
          <w:sz w:val="16"/>
          <w:szCs w:val="20"/>
        </w:rPr>
      </w:pPr>
    </w:p>
    <w:p w:rsidR="00BE054C" w:rsidRPr="00F24462" w:rsidRDefault="00BE054C" w:rsidP="00A1665E">
      <w:pPr>
        <w:widowControl w:val="0"/>
        <w:tabs>
          <w:tab w:val="left" w:pos="1134"/>
        </w:tabs>
        <w:ind w:firstLine="567"/>
        <w:jc w:val="both"/>
        <w:rPr>
          <w:rFonts w:ascii="GHEA Grapalat" w:hAnsi="GHEA Grapalat"/>
          <w:sz w:val="16"/>
          <w:szCs w:val="20"/>
        </w:rPr>
      </w:pPr>
    </w:p>
    <w:p w:rsidR="00654E19" w:rsidRPr="00F24462" w:rsidRDefault="00654E19" w:rsidP="00A1665E">
      <w:pPr>
        <w:pStyle w:val="norm"/>
        <w:widowControl w:val="0"/>
        <w:spacing w:line="240" w:lineRule="auto"/>
        <w:ind w:firstLine="284"/>
        <w:jc w:val="right"/>
        <w:rPr>
          <w:rFonts w:ascii="GHEA Grapalat" w:hAnsi="GHEA Grapalat"/>
          <w:b/>
          <w:sz w:val="16"/>
        </w:rPr>
      </w:pPr>
    </w:p>
    <w:p w:rsidR="00830A7D" w:rsidRDefault="00830A7D"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E7D03" w:rsidRDefault="006E7D03"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664F32" w:rsidRDefault="00664F32" w:rsidP="00830A7D">
      <w:pPr>
        <w:pStyle w:val="norm"/>
        <w:widowControl w:val="0"/>
        <w:spacing w:line="240" w:lineRule="auto"/>
        <w:ind w:firstLine="0"/>
        <w:rPr>
          <w:rFonts w:asciiTheme="minorHAnsi" w:hAnsiTheme="minorHAnsi"/>
          <w:b/>
          <w:sz w:val="16"/>
        </w:rPr>
      </w:pPr>
    </w:p>
    <w:p w:rsidR="002C004A" w:rsidRPr="00830A7D" w:rsidRDefault="002C004A" w:rsidP="00830A7D">
      <w:pPr>
        <w:pStyle w:val="norm"/>
        <w:widowControl w:val="0"/>
        <w:spacing w:line="240" w:lineRule="auto"/>
        <w:ind w:firstLine="0"/>
        <w:rPr>
          <w:rFonts w:asciiTheme="minorHAnsi" w:hAnsiTheme="minorHAnsi"/>
          <w:b/>
          <w:sz w:val="16"/>
        </w:rPr>
      </w:pPr>
    </w:p>
    <w:p w:rsidR="00A022E0" w:rsidRPr="000D633B" w:rsidRDefault="00A022E0" w:rsidP="00A1665E">
      <w:pPr>
        <w:pStyle w:val="norm"/>
        <w:widowControl w:val="0"/>
        <w:spacing w:line="240" w:lineRule="auto"/>
        <w:ind w:firstLine="284"/>
        <w:jc w:val="right"/>
        <w:rPr>
          <w:rFonts w:ascii="GHEA Grapalat" w:hAnsi="GHEA Grapalat"/>
          <w:b/>
          <w:sz w:val="16"/>
        </w:rPr>
      </w:pPr>
    </w:p>
    <w:p w:rsidR="00B2572B" w:rsidRPr="00F24462" w:rsidRDefault="00B2572B" w:rsidP="00A1665E">
      <w:pPr>
        <w:pStyle w:val="norm"/>
        <w:widowControl w:val="0"/>
        <w:spacing w:line="240" w:lineRule="auto"/>
        <w:ind w:firstLine="284"/>
        <w:jc w:val="right"/>
        <w:rPr>
          <w:rFonts w:ascii="GHEA Grapalat" w:hAnsi="GHEA Grapalat" w:cs="Arial"/>
          <w:b/>
          <w:sz w:val="16"/>
        </w:rPr>
      </w:pPr>
      <w:r w:rsidRPr="00F24462">
        <w:rPr>
          <w:rFonts w:ascii="GHEA Grapalat" w:hAnsi="GHEA Grapalat"/>
          <w:b/>
          <w:sz w:val="16"/>
        </w:rPr>
        <w:t>Приложение № 1</w:t>
      </w:r>
    </w:p>
    <w:p w:rsidR="00C31144" w:rsidRDefault="00B2572B" w:rsidP="00C31144">
      <w:pPr>
        <w:pStyle w:val="31"/>
        <w:widowControl w:val="0"/>
        <w:spacing w:line="240" w:lineRule="auto"/>
        <w:jc w:val="right"/>
        <w:rPr>
          <w:rFonts w:ascii="GHEA Grapalat" w:hAnsi="GHEA Grapalat"/>
          <w:i/>
          <w:u w:val="single"/>
          <w:lang w:val="af-ZA"/>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123294" w:rsidRPr="00F24462">
        <w:rPr>
          <w:rFonts w:ascii="GHEA Grapalat" w:hAnsi="GHEA Grapalat" w:cs="Arial"/>
          <w:b/>
          <w:sz w:val="16"/>
        </w:rPr>
        <w:br/>
      </w:r>
      <w:r w:rsidRPr="00F24462">
        <w:rPr>
          <w:rFonts w:ascii="GHEA Grapalat" w:hAnsi="GHEA Grapalat"/>
          <w:b/>
          <w:sz w:val="16"/>
        </w:rPr>
        <w:t xml:space="preserve">под кодом </w:t>
      </w:r>
      <w:r w:rsidR="006132ED" w:rsidRPr="00F24462">
        <w:rPr>
          <w:rFonts w:ascii="GHEA Grapalat" w:hAnsi="GHEA Grapalat"/>
          <w:sz w:val="16"/>
        </w:rPr>
        <w:t>"</w:t>
      </w:r>
      <w:r w:rsidR="000B4B52" w:rsidRPr="000B4B52">
        <w:rPr>
          <w:rFonts w:ascii="GHEA Grapalat" w:hAnsi="GHEA Grapalat"/>
          <w:b/>
          <w:i/>
        </w:rPr>
        <w:t xml:space="preserve"> </w:t>
      </w:r>
      <w:r w:rsidR="0094455A">
        <w:rPr>
          <w:rFonts w:ascii="GHEA Grapalat" w:hAnsi="GHEA Grapalat"/>
          <w:sz w:val="22"/>
          <w:szCs w:val="22"/>
          <w:lang w:val="af-ZA"/>
        </w:rPr>
        <w:t>ՏՊՏՏՔՀ-ԳՀԱՊՁԲ-2026</w:t>
      </w:r>
      <w:r w:rsidR="009A1280" w:rsidRPr="003B0122">
        <w:rPr>
          <w:rFonts w:ascii="GHEA Grapalat" w:hAnsi="GHEA Grapalat"/>
          <w:sz w:val="22"/>
          <w:szCs w:val="22"/>
          <w:lang w:val="af-ZA"/>
        </w:rPr>
        <w:t>/</w:t>
      </w:r>
      <w:r w:rsidR="0094455A">
        <w:rPr>
          <w:rFonts w:ascii="GHEA Grapalat" w:hAnsi="GHEA Grapalat"/>
          <w:i/>
          <w:sz w:val="22"/>
          <w:szCs w:val="22"/>
          <w:lang w:val="af-ZA"/>
        </w:rPr>
        <w:t>1</w:t>
      </w:r>
    </w:p>
    <w:p w:rsidR="00B2572B" w:rsidRPr="00F24462" w:rsidRDefault="00B2572B" w:rsidP="00C31144">
      <w:pPr>
        <w:pStyle w:val="31"/>
        <w:widowControl w:val="0"/>
        <w:spacing w:line="240" w:lineRule="auto"/>
        <w:jc w:val="right"/>
        <w:rPr>
          <w:rFonts w:ascii="GHEA Grapalat" w:hAnsi="GHEA Grapalat" w:cs="Arial"/>
          <w:b/>
          <w:sz w:val="16"/>
        </w:rPr>
      </w:pPr>
      <w:r w:rsidRPr="00F24462">
        <w:rPr>
          <w:rFonts w:ascii="GHEA Grapalat" w:hAnsi="GHEA Grapalat"/>
          <w:b/>
          <w:sz w:val="16"/>
        </w:rPr>
        <w:t>ЗАЯВЛЕНИ</w:t>
      </w:r>
      <w:proofErr w:type="gramStart"/>
      <w:r w:rsidRPr="00F24462">
        <w:rPr>
          <w:rFonts w:ascii="GHEA Grapalat" w:hAnsi="GHEA Grapalat"/>
          <w:b/>
          <w:sz w:val="16"/>
        </w:rPr>
        <w:t>Е</w:t>
      </w:r>
      <w:r w:rsidR="00350210" w:rsidRPr="00F24462">
        <w:rPr>
          <w:rFonts w:ascii="GHEA Grapalat" w:hAnsi="GHEA Grapalat"/>
          <w:b/>
          <w:sz w:val="16"/>
        </w:rPr>
        <w:t>-</w:t>
      </w:r>
      <w:proofErr w:type="gramEnd"/>
      <w:r w:rsidR="005A6435" w:rsidRPr="00F24462">
        <w:rPr>
          <w:rFonts w:ascii="GHEA Grapalat" w:hAnsi="GHEA Grapalat"/>
          <w:b/>
          <w:sz w:val="16"/>
        </w:rPr>
        <w:t xml:space="preserve">  ОБЪЯВЛЕНИЕ </w:t>
      </w:r>
      <w:r w:rsidRPr="00F24462">
        <w:rPr>
          <w:rFonts w:ascii="GHEA Grapalat" w:hAnsi="GHEA Grapalat"/>
          <w:b/>
          <w:sz w:val="16"/>
        </w:rPr>
        <w:t>*</w:t>
      </w:r>
    </w:p>
    <w:p w:rsidR="00B2572B" w:rsidRPr="00F24462" w:rsidRDefault="00B2572B" w:rsidP="002C004A">
      <w:pPr>
        <w:pStyle w:val="6"/>
        <w:keepNext w:val="0"/>
        <w:widowControl w:val="0"/>
        <w:ind w:right="-566"/>
        <w:rPr>
          <w:rFonts w:ascii="GHEA Grapalat" w:hAnsi="GHEA Grapalat" w:cs="Arial"/>
          <w:color w:val="auto"/>
          <w:sz w:val="16"/>
        </w:rPr>
      </w:pPr>
      <w:r w:rsidRPr="00F24462">
        <w:rPr>
          <w:rFonts w:ascii="GHEA Grapalat" w:hAnsi="GHEA Grapalat"/>
          <w:color w:val="auto"/>
          <w:sz w:val="16"/>
        </w:rPr>
        <w:t xml:space="preserve">на участие в </w:t>
      </w:r>
      <w:r w:rsidR="0059528A" w:rsidRPr="00F24462">
        <w:rPr>
          <w:rFonts w:ascii="GHEA Grapalat" w:hAnsi="GHEA Grapalat"/>
          <w:color w:val="auto"/>
          <w:sz w:val="16"/>
        </w:rPr>
        <w:t>запрос котировки</w:t>
      </w:r>
    </w:p>
    <w:p w:rsidR="00B2572B" w:rsidRPr="00F24462" w:rsidRDefault="00B2572B" w:rsidP="002C004A">
      <w:pPr>
        <w:widowControl w:val="0"/>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______________________________________________________________заявляет, что</w:t>
      </w:r>
    </w:p>
    <w:p w:rsidR="00374F4A" w:rsidRPr="00F24462" w:rsidRDefault="00374F4A" w:rsidP="002C004A">
      <w:pPr>
        <w:ind w:left="2694" w:right="-566"/>
        <w:rPr>
          <w:rFonts w:ascii="GHEA Grapalat" w:hAnsi="GHEA Grapalat"/>
          <w:sz w:val="16"/>
          <w:szCs w:val="20"/>
        </w:rPr>
      </w:pPr>
      <w:r w:rsidRPr="00F24462">
        <w:rPr>
          <w:rFonts w:ascii="GHEA Grapalat" w:hAnsi="GHEA Grapalat"/>
          <w:sz w:val="16"/>
          <w:szCs w:val="20"/>
        </w:rPr>
        <w:t>наименование участника</w:t>
      </w:r>
    </w:p>
    <w:p w:rsidR="00374F4A" w:rsidRPr="00F24462" w:rsidRDefault="00374F4A" w:rsidP="002C004A">
      <w:pPr>
        <w:ind w:right="-566"/>
        <w:rPr>
          <w:rFonts w:ascii="GHEA Grapalat" w:hAnsi="GHEA Grapalat"/>
          <w:sz w:val="16"/>
          <w:szCs w:val="20"/>
          <w:u w:val="single"/>
        </w:rPr>
      </w:pPr>
      <w:r w:rsidRPr="00F24462">
        <w:rPr>
          <w:rFonts w:ascii="GHEA Grapalat" w:hAnsi="GHEA Grapalat"/>
          <w:sz w:val="16"/>
          <w:szCs w:val="20"/>
        </w:rPr>
        <w:t xml:space="preserve">желает участвовать в лоте (лотах)_______________________________ </w:t>
      </w:r>
      <w:proofErr w:type="gramStart"/>
      <w:r w:rsidRPr="00F24462">
        <w:rPr>
          <w:rFonts w:ascii="GHEA Grapalat" w:hAnsi="GHEA Grapalat"/>
          <w:sz w:val="16"/>
          <w:szCs w:val="20"/>
        </w:rPr>
        <w:t>объявленного</w:t>
      </w:r>
      <w:proofErr w:type="gramEnd"/>
    </w:p>
    <w:p w:rsidR="00374F4A" w:rsidRPr="00F24462" w:rsidRDefault="00374F4A" w:rsidP="002C004A">
      <w:pPr>
        <w:ind w:left="4395" w:right="-566"/>
        <w:rPr>
          <w:rFonts w:ascii="GHEA Grapalat" w:hAnsi="GHEA Grapalat" w:cs="Sylfaen"/>
          <w:sz w:val="16"/>
          <w:szCs w:val="20"/>
        </w:rPr>
      </w:pPr>
      <w:r w:rsidRPr="00F24462">
        <w:rPr>
          <w:rFonts w:ascii="GHEA Grapalat" w:hAnsi="GHEA Grapalat"/>
          <w:sz w:val="16"/>
          <w:szCs w:val="20"/>
        </w:rPr>
        <w:t>номер лота (лотов)</w:t>
      </w:r>
    </w:p>
    <w:p w:rsidR="00374F4A" w:rsidRPr="00BA139B" w:rsidRDefault="00374F4A" w:rsidP="002C004A">
      <w:pPr>
        <w:ind w:right="-566"/>
        <w:rPr>
          <w:rFonts w:ascii="GHEA Grapalat" w:hAnsi="GHEA Grapalat" w:cs="Sylfaen"/>
          <w:sz w:val="20"/>
          <w:szCs w:val="20"/>
        </w:rPr>
      </w:pPr>
      <w:r w:rsidRPr="00F24462">
        <w:rPr>
          <w:rFonts w:ascii="GHEA Grapalat" w:hAnsi="GHEA Grapalat"/>
          <w:sz w:val="16"/>
          <w:szCs w:val="20"/>
        </w:rPr>
        <w:t xml:space="preserve">______________________________________________ под кодом </w:t>
      </w:r>
      <w:r w:rsidR="00345381" w:rsidRPr="00F24462">
        <w:rPr>
          <w:rFonts w:ascii="GHEA Grapalat" w:hAnsi="GHEA Grapalat"/>
          <w:sz w:val="16"/>
          <w:szCs w:val="20"/>
        </w:rPr>
        <w:t>«</w:t>
      </w:r>
      <w:r w:rsidR="0094455A">
        <w:rPr>
          <w:rFonts w:ascii="GHEA Grapalat" w:hAnsi="GHEA Grapalat"/>
          <w:sz w:val="22"/>
          <w:szCs w:val="22"/>
          <w:lang w:val="af-ZA"/>
        </w:rPr>
        <w:t>ՏՊՏՏՔՀ-ԳՀԱՊՁԲ-2026</w:t>
      </w:r>
      <w:r w:rsidR="009A1280" w:rsidRPr="003B0122">
        <w:rPr>
          <w:rFonts w:ascii="GHEA Grapalat" w:hAnsi="GHEA Grapalat"/>
          <w:sz w:val="22"/>
          <w:szCs w:val="22"/>
          <w:lang w:val="af-ZA"/>
        </w:rPr>
        <w:t>/</w:t>
      </w:r>
      <w:r w:rsidR="0094455A">
        <w:rPr>
          <w:rFonts w:ascii="GHEA Grapalat" w:hAnsi="GHEA Grapalat"/>
          <w:i/>
          <w:sz w:val="22"/>
          <w:szCs w:val="22"/>
          <w:lang w:val="af-ZA"/>
        </w:rPr>
        <w:t>1</w:t>
      </w:r>
      <w:r w:rsidR="00345381" w:rsidRPr="00BA139B">
        <w:rPr>
          <w:rFonts w:ascii="GHEA Grapalat" w:hAnsi="GHEA Grapalat"/>
          <w:sz w:val="20"/>
          <w:szCs w:val="20"/>
        </w:rPr>
        <w:t>»</w:t>
      </w:r>
    </w:p>
    <w:p w:rsidR="00374F4A" w:rsidRPr="00F24462" w:rsidRDefault="00374F4A" w:rsidP="002C004A">
      <w:pPr>
        <w:ind w:left="1560" w:right="-566"/>
        <w:rPr>
          <w:rFonts w:ascii="GHEA Grapalat" w:hAnsi="GHEA Grapalat"/>
          <w:sz w:val="16"/>
          <w:szCs w:val="20"/>
        </w:rPr>
      </w:pPr>
      <w:r w:rsidRPr="00F24462">
        <w:rPr>
          <w:rFonts w:ascii="GHEA Grapalat" w:hAnsi="GHEA Grapalat"/>
          <w:sz w:val="16"/>
          <w:szCs w:val="20"/>
        </w:rPr>
        <w:t>наименование заказчика</w:t>
      </w: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открытого конкурса и в соответствии с требованиями приглашения подает заявку.</w:t>
      </w: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__________________________________________________ заявляет и заверяет, что</w:t>
      </w:r>
    </w:p>
    <w:p w:rsidR="00374F4A" w:rsidRPr="00F24462" w:rsidRDefault="00374F4A" w:rsidP="002C004A">
      <w:pPr>
        <w:ind w:left="1843" w:right="-566"/>
        <w:rPr>
          <w:rFonts w:ascii="GHEA Grapalat" w:hAnsi="GHEA Grapalat" w:cs="Sylfaen"/>
          <w:sz w:val="16"/>
          <w:szCs w:val="20"/>
        </w:rPr>
      </w:pPr>
      <w:r w:rsidRPr="00F24462">
        <w:rPr>
          <w:rFonts w:ascii="GHEA Grapalat" w:hAnsi="GHEA Grapalat"/>
          <w:sz w:val="16"/>
          <w:szCs w:val="20"/>
        </w:rPr>
        <w:t>наименование участника</w:t>
      </w:r>
    </w:p>
    <w:p w:rsidR="00374F4A" w:rsidRPr="00F24462" w:rsidRDefault="00374F4A" w:rsidP="002C004A">
      <w:pPr>
        <w:ind w:right="-566"/>
        <w:rPr>
          <w:rFonts w:ascii="GHEA Grapalat" w:hAnsi="GHEA Grapalat" w:cs="Sylfaen"/>
          <w:sz w:val="16"/>
          <w:szCs w:val="20"/>
        </w:rPr>
      </w:pPr>
      <w:r w:rsidRPr="00F24462">
        <w:rPr>
          <w:rFonts w:ascii="GHEA Grapalat" w:hAnsi="GHEA Grapalat"/>
          <w:sz w:val="16"/>
          <w:szCs w:val="20"/>
        </w:rPr>
        <w:t>является резидентом ______________________________________________________</w:t>
      </w:r>
      <w:r w:rsidR="00D04575" w:rsidRPr="00F24462">
        <w:rPr>
          <w:rFonts w:ascii="GHEA Grapalat" w:hAnsi="GHEA Grapalat"/>
          <w:sz w:val="16"/>
          <w:szCs w:val="20"/>
        </w:rPr>
        <w:t>.</w:t>
      </w:r>
    </w:p>
    <w:p w:rsidR="00374F4A" w:rsidRPr="00F24462" w:rsidRDefault="00374F4A" w:rsidP="002C004A">
      <w:pPr>
        <w:ind w:left="4111" w:right="-566"/>
        <w:rPr>
          <w:rFonts w:ascii="GHEA Grapalat" w:hAnsi="GHEA Grapalat" w:cs="Arial"/>
          <w:sz w:val="16"/>
          <w:szCs w:val="20"/>
        </w:rPr>
      </w:pPr>
      <w:r w:rsidRPr="00F24462">
        <w:rPr>
          <w:rFonts w:ascii="GHEA Grapalat" w:hAnsi="GHEA Grapalat"/>
          <w:sz w:val="16"/>
          <w:szCs w:val="20"/>
        </w:rPr>
        <w:t>наименование страны</w:t>
      </w:r>
    </w:p>
    <w:p w:rsidR="000612B9" w:rsidRPr="00F24462" w:rsidRDefault="000612B9" w:rsidP="002C004A">
      <w:pPr>
        <w:ind w:right="-566"/>
        <w:rPr>
          <w:rFonts w:ascii="GHEA Grapalat" w:hAnsi="GHEA Grapalat"/>
          <w:sz w:val="16"/>
          <w:szCs w:val="20"/>
        </w:rPr>
      </w:pPr>
    </w:p>
    <w:p w:rsidR="000612B9" w:rsidRPr="00F24462" w:rsidRDefault="004F0CAA" w:rsidP="002C004A">
      <w:pPr>
        <w:ind w:right="-566"/>
        <w:rPr>
          <w:rFonts w:ascii="GHEA Grapalat" w:hAnsi="GHEA Grapalat"/>
          <w:sz w:val="16"/>
          <w:szCs w:val="20"/>
        </w:rPr>
      </w:pPr>
      <w:r w:rsidRPr="00F24462">
        <w:rPr>
          <w:rFonts w:ascii="GHEA Grapalat" w:hAnsi="GHEA Grapalat"/>
          <w:sz w:val="16"/>
          <w:szCs w:val="20"/>
        </w:rPr>
        <w:t>Данные</w:t>
      </w:r>
      <w:r w:rsidR="000612B9" w:rsidRPr="00F24462">
        <w:rPr>
          <w:rFonts w:ascii="GHEA Grapalat" w:hAnsi="GHEA Grapalat"/>
          <w:sz w:val="16"/>
          <w:szCs w:val="20"/>
        </w:rPr>
        <w:t>----------------------------------------</w:t>
      </w:r>
      <w:r w:rsidR="00F96993" w:rsidRPr="00F24462">
        <w:rPr>
          <w:rFonts w:ascii="GHEA Grapalat" w:hAnsi="GHEA Grapalat"/>
          <w:sz w:val="16"/>
          <w:szCs w:val="20"/>
        </w:rPr>
        <w:t>следующие</w:t>
      </w:r>
      <w:r w:rsidR="00304237" w:rsidRPr="00F24462">
        <w:rPr>
          <w:rFonts w:ascii="GHEA Grapalat" w:hAnsi="GHEA Grapalat"/>
          <w:sz w:val="16"/>
          <w:szCs w:val="20"/>
        </w:rPr>
        <w:t>:</w:t>
      </w:r>
    </w:p>
    <w:p w:rsidR="002A0700" w:rsidRPr="00F24462" w:rsidRDefault="002A0700" w:rsidP="002C004A">
      <w:pPr>
        <w:ind w:left="1843" w:right="-566"/>
        <w:rPr>
          <w:rFonts w:ascii="GHEA Grapalat" w:hAnsi="GHEA Grapalat" w:cs="Sylfaen"/>
          <w:sz w:val="16"/>
          <w:szCs w:val="20"/>
          <w:lang w:val="hy-AM"/>
        </w:rPr>
      </w:pPr>
      <w:r w:rsidRPr="00F24462">
        <w:rPr>
          <w:rFonts w:ascii="GHEA Grapalat" w:hAnsi="GHEA Grapalat"/>
          <w:sz w:val="16"/>
          <w:szCs w:val="20"/>
        </w:rPr>
        <w:t>наименование участника</w:t>
      </w:r>
    </w:p>
    <w:p w:rsidR="000612B9" w:rsidRPr="00F24462" w:rsidRDefault="000612B9" w:rsidP="002C004A">
      <w:pPr>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Учетный номер налогоплательщика  ________________</w:t>
      </w:r>
    </w:p>
    <w:p w:rsidR="00374F4A" w:rsidRPr="00F24462" w:rsidRDefault="00374F4A" w:rsidP="002C004A">
      <w:pPr>
        <w:tabs>
          <w:tab w:val="left" w:pos="7371"/>
        </w:tabs>
        <w:ind w:left="4111" w:right="-566"/>
        <w:rPr>
          <w:rFonts w:ascii="GHEA Grapalat" w:hAnsi="GHEA Grapalat" w:cs="Arial"/>
          <w:sz w:val="16"/>
          <w:szCs w:val="20"/>
        </w:rPr>
      </w:pPr>
      <w:r w:rsidRPr="00F24462">
        <w:rPr>
          <w:rFonts w:ascii="GHEA Grapalat" w:hAnsi="GHEA Grapalat"/>
          <w:sz w:val="16"/>
          <w:szCs w:val="20"/>
        </w:rPr>
        <w:t xml:space="preserve">учетный </w:t>
      </w:r>
      <w:proofErr w:type="spellStart"/>
      <w:r w:rsidRPr="00F24462">
        <w:rPr>
          <w:rFonts w:ascii="GHEA Grapalat" w:hAnsi="GHEA Grapalat"/>
          <w:sz w:val="16"/>
          <w:szCs w:val="20"/>
        </w:rPr>
        <w:t>номерналогоплательщика</w:t>
      </w:r>
      <w:proofErr w:type="spellEnd"/>
    </w:p>
    <w:p w:rsidR="00B138F3" w:rsidRPr="00F24462" w:rsidRDefault="00B138F3" w:rsidP="002C004A">
      <w:pPr>
        <w:ind w:right="-566"/>
        <w:rPr>
          <w:rFonts w:ascii="GHEA Grapalat" w:hAnsi="GHEA Grapalat"/>
          <w:sz w:val="16"/>
          <w:szCs w:val="20"/>
        </w:rPr>
      </w:pPr>
    </w:p>
    <w:p w:rsidR="00374F4A" w:rsidRPr="00F24462" w:rsidRDefault="00374F4A" w:rsidP="002C004A">
      <w:pPr>
        <w:ind w:right="-566"/>
        <w:rPr>
          <w:rFonts w:ascii="GHEA Grapalat" w:hAnsi="GHEA Grapalat"/>
          <w:sz w:val="16"/>
          <w:szCs w:val="20"/>
        </w:rPr>
      </w:pPr>
      <w:r w:rsidRPr="00F24462">
        <w:rPr>
          <w:rFonts w:ascii="GHEA Grapalat" w:hAnsi="GHEA Grapalat"/>
          <w:sz w:val="16"/>
          <w:szCs w:val="20"/>
        </w:rPr>
        <w:t>Адрес электронной почты __________________</w:t>
      </w:r>
    </w:p>
    <w:p w:rsidR="00374F4A" w:rsidRPr="00F24462" w:rsidRDefault="00374F4A" w:rsidP="002C004A">
      <w:pPr>
        <w:tabs>
          <w:tab w:val="left" w:pos="6946"/>
        </w:tabs>
        <w:ind w:left="3402" w:right="-566" w:firstLine="6"/>
        <w:rPr>
          <w:rFonts w:ascii="GHEA Grapalat" w:hAnsi="GHEA Grapalat"/>
          <w:sz w:val="16"/>
          <w:szCs w:val="20"/>
        </w:rPr>
      </w:pPr>
      <w:r w:rsidRPr="00F24462">
        <w:rPr>
          <w:rFonts w:ascii="GHEA Grapalat" w:hAnsi="GHEA Grapalat"/>
          <w:sz w:val="16"/>
          <w:szCs w:val="20"/>
        </w:rPr>
        <w:lastRenderedPageBreak/>
        <w:t>адрес электронной</w:t>
      </w:r>
      <w:r w:rsidRPr="00F24462">
        <w:rPr>
          <w:rFonts w:ascii="GHEA Grapalat" w:hAnsi="GHEA Grapalat"/>
          <w:sz w:val="16"/>
          <w:szCs w:val="20"/>
        </w:rPr>
        <w:tab/>
        <w:t>почты</w:t>
      </w:r>
    </w:p>
    <w:p w:rsidR="00B138F3" w:rsidRPr="00F24462" w:rsidRDefault="00B138F3" w:rsidP="002C004A">
      <w:pPr>
        <w:ind w:right="-566"/>
        <w:rPr>
          <w:rFonts w:ascii="GHEA Grapalat" w:hAnsi="GHEA Grapalat"/>
          <w:sz w:val="16"/>
          <w:szCs w:val="20"/>
        </w:rPr>
      </w:pPr>
    </w:p>
    <w:p w:rsidR="009E1181" w:rsidRPr="00F24462" w:rsidRDefault="00F96993" w:rsidP="002C004A">
      <w:pPr>
        <w:ind w:right="-566"/>
        <w:rPr>
          <w:rFonts w:ascii="GHEA Grapalat" w:hAnsi="GHEA Grapalat"/>
          <w:sz w:val="16"/>
          <w:szCs w:val="20"/>
        </w:rPr>
      </w:pPr>
      <w:r w:rsidRPr="00F24462">
        <w:rPr>
          <w:rFonts w:ascii="GHEA Grapalat" w:hAnsi="GHEA Grapalat"/>
          <w:sz w:val="16"/>
          <w:szCs w:val="20"/>
        </w:rPr>
        <w:t>Адрес деятельности</w:t>
      </w:r>
      <w:r w:rsidR="009E1181" w:rsidRPr="00F24462">
        <w:rPr>
          <w:rFonts w:ascii="GHEA Grapalat" w:hAnsi="GHEA Grapalat"/>
          <w:sz w:val="16"/>
          <w:szCs w:val="20"/>
        </w:rPr>
        <w:t xml:space="preserve">              ----------------------------</w:t>
      </w:r>
      <w:r w:rsidR="009627B3" w:rsidRPr="00F24462">
        <w:rPr>
          <w:rFonts w:ascii="GHEA Grapalat" w:hAnsi="GHEA Grapalat"/>
          <w:sz w:val="16"/>
          <w:szCs w:val="20"/>
        </w:rPr>
        <w:t>--------------------------------</w:t>
      </w:r>
    </w:p>
    <w:p w:rsidR="00F96993" w:rsidRPr="00F24462" w:rsidRDefault="009E1181" w:rsidP="002C004A">
      <w:pPr>
        <w:ind w:right="-566"/>
        <w:rPr>
          <w:rFonts w:ascii="GHEA Grapalat" w:hAnsi="GHEA Grapalat"/>
          <w:sz w:val="16"/>
          <w:szCs w:val="20"/>
        </w:rPr>
      </w:pPr>
      <w:r w:rsidRPr="00F24462">
        <w:rPr>
          <w:rFonts w:ascii="GHEA Grapalat" w:hAnsi="GHEA Grapalat"/>
          <w:sz w:val="16"/>
          <w:szCs w:val="20"/>
        </w:rPr>
        <w:t>адрес деятельности</w:t>
      </w:r>
    </w:p>
    <w:p w:rsidR="00B16483" w:rsidRPr="00F24462" w:rsidRDefault="00B16483" w:rsidP="002C004A">
      <w:pPr>
        <w:ind w:right="-566"/>
        <w:rPr>
          <w:rFonts w:ascii="GHEA Grapalat" w:hAnsi="GHEA Grapalat"/>
          <w:sz w:val="16"/>
          <w:szCs w:val="20"/>
        </w:rPr>
      </w:pPr>
    </w:p>
    <w:p w:rsidR="00B16483" w:rsidRPr="00F24462" w:rsidRDefault="00B16483" w:rsidP="002C004A">
      <w:pPr>
        <w:ind w:right="-566"/>
        <w:rPr>
          <w:rFonts w:ascii="GHEA Grapalat" w:hAnsi="GHEA Grapalat"/>
          <w:sz w:val="16"/>
          <w:szCs w:val="20"/>
        </w:rPr>
      </w:pPr>
      <w:r w:rsidRPr="00F24462">
        <w:rPr>
          <w:rFonts w:ascii="GHEA Grapalat" w:hAnsi="GHEA Grapalat"/>
          <w:sz w:val="16"/>
          <w:szCs w:val="20"/>
        </w:rPr>
        <w:t>Номер телефона                     ------------------------------</w:t>
      </w:r>
      <w:r w:rsidR="009627B3" w:rsidRPr="00F24462">
        <w:rPr>
          <w:rFonts w:ascii="GHEA Grapalat" w:hAnsi="GHEA Grapalat"/>
          <w:sz w:val="16"/>
          <w:szCs w:val="20"/>
        </w:rPr>
        <w:t>-------------------------------</w:t>
      </w:r>
    </w:p>
    <w:p w:rsidR="006B3E56" w:rsidRPr="00F24462" w:rsidRDefault="00B16483" w:rsidP="002C004A">
      <w:pPr>
        <w:tabs>
          <w:tab w:val="left" w:pos="7371"/>
        </w:tabs>
        <w:ind w:left="3544" w:right="-566" w:firstLine="3"/>
        <w:rPr>
          <w:rFonts w:ascii="GHEA Grapalat" w:hAnsi="GHEA Grapalat"/>
          <w:sz w:val="16"/>
          <w:szCs w:val="20"/>
        </w:rPr>
      </w:pPr>
      <w:r w:rsidRPr="00F24462">
        <w:rPr>
          <w:rFonts w:ascii="GHEA Grapalat" w:hAnsi="GHEA Grapalat"/>
          <w:sz w:val="16"/>
          <w:szCs w:val="20"/>
        </w:rPr>
        <w:t>Номер телефона</w:t>
      </w:r>
    </w:p>
    <w:p w:rsidR="00B16483" w:rsidRPr="00F24462" w:rsidRDefault="00B16483" w:rsidP="002C004A">
      <w:pPr>
        <w:tabs>
          <w:tab w:val="left" w:pos="7371"/>
        </w:tabs>
        <w:ind w:left="3544" w:right="-566" w:firstLine="3"/>
        <w:rPr>
          <w:rFonts w:ascii="GHEA Grapalat" w:hAnsi="GHEA Grapalat"/>
          <w:sz w:val="16"/>
          <w:szCs w:val="20"/>
        </w:rPr>
      </w:pPr>
    </w:p>
    <w:p w:rsidR="006B3E56" w:rsidRPr="00F24462" w:rsidRDefault="006B3E56" w:rsidP="002C004A">
      <w:pPr>
        <w:widowControl w:val="0"/>
        <w:ind w:right="-566"/>
        <w:rPr>
          <w:rFonts w:ascii="GHEA Grapalat" w:hAnsi="GHEA Grapalat"/>
          <w:sz w:val="16"/>
          <w:szCs w:val="20"/>
        </w:rPr>
      </w:pPr>
      <w:r w:rsidRPr="00F24462">
        <w:rPr>
          <w:rFonts w:ascii="GHEA Grapalat" w:hAnsi="GHEA Grapalat"/>
          <w:sz w:val="16"/>
          <w:szCs w:val="20"/>
        </w:rPr>
        <w:t xml:space="preserve">Настоящим </w:t>
      </w:r>
      <w:proofErr w:type="spellStart"/>
      <w:r w:rsidRPr="00F24462">
        <w:rPr>
          <w:rFonts w:ascii="GHEA Grapalat" w:hAnsi="GHEA Grapalat"/>
          <w:sz w:val="16"/>
          <w:szCs w:val="20"/>
        </w:rPr>
        <w:t>_________________________________объявляет</w:t>
      </w:r>
      <w:proofErr w:type="spellEnd"/>
      <w:r w:rsidRPr="00F24462">
        <w:rPr>
          <w:rFonts w:ascii="GHEA Grapalat" w:hAnsi="GHEA Grapalat"/>
          <w:sz w:val="16"/>
          <w:szCs w:val="20"/>
        </w:rPr>
        <w:t xml:space="preserve"> и </w:t>
      </w:r>
      <w:proofErr w:type="spellStart"/>
      <w:r w:rsidRPr="00F24462">
        <w:rPr>
          <w:rFonts w:ascii="GHEA Grapalat" w:hAnsi="GHEA Grapalat"/>
          <w:sz w:val="16"/>
          <w:szCs w:val="20"/>
        </w:rPr>
        <w:t>подтверждает</w:t>
      </w:r>
      <w:proofErr w:type="gramStart"/>
      <w:r w:rsidRPr="00F24462">
        <w:rPr>
          <w:rFonts w:ascii="GHEA Grapalat" w:hAnsi="GHEA Grapalat"/>
          <w:sz w:val="16"/>
          <w:szCs w:val="20"/>
        </w:rPr>
        <w:t>,ч</w:t>
      </w:r>
      <w:proofErr w:type="gramEnd"/>
      <w:r w:rsidRPr="00F24462">
        <w:rPr>
          <w:rFonts w:ascii="GHEA Grapalat" w:hAnsi="GHEA Grapalat"/>
          <w:sz w:val="16"/>
          <w:szCs w:val="20"/>
        </w:rPr>
        <w:t>то</w:t>
      </w:r>
      <w:proofErr w:type="spellEnd"/>
      <w:r w:rsidRPr="00F24462">
        <w:rPr>
          <w:rFonts w:ascii="GHEA Grapalat" w:hAnsi="GHEA Grapalat"/>
          <w:sz w:val="16"/>
          <w:szCs w:val="20"/>
        </w:rPr>
        <w:t>:</w:t>
      </w:r>
    </w:p>
    <w:p w:rsidR="006B3E56" w:rsidRPr="00F24462" w:rsidRDefault="006B3E56" w:rsidP="00A1665E">
      <w:pPr>
        <w:widowControl w:val="0"/>
        <w:ind w:left="2835"/>
        <w:jc w:val="both"/>
        <w:rPr>
          <w:rFonts w:ascii="GHEA Grapalat" w:hAnsi="GHEA Grapalat"/>
          <w:sz w:val="16"/>
          <w:szCs w:val="20"/>
        </w:rPr>
      </w:pPr>
      <w:r w:rsidRPr="00F24462">
        <w:rPr>
          <w:rFonts w:ascii="GHEA Grapalat" w:hAnsi="GHEA Grapalat"/>
          <w:sz w:val="16"/>
          <w:szCs w:val="20"/>
        </w:rPr>
        <w:t>наименование участника</w:t>
      </w:r>
    </w:p>
    <w:p w:rsidR="006B3E56" w:rsidRPr="00F24462" w:rsidRDefault="006B3E56" w:rsidP="00A1665E">
      <w:pPr>
        <w:pStyle w:val="aff"/>
        <w:widowControl w:val="0"/>
        <w:numPr>
          <w:ilvl w:val="0"/>
          <w:numId w:val="21"/>
        </w:numPr>
        <w:ind w:left="284"/>
        <w:jc w:val="both"/>
        <w:rPr>
          <w:rFonts w:ascii="GHEA Grapalat" w:hAnsi="GHEA Grapalat" w:cs="Arial"/>
          <w:sz w:val="16"/>
          <w:szCs w:val="20"/>
        </w:rPr>
      </w:pPr>
      <w:r w:rsidRPr="00F24462">
        <w:rPr>
          <w:rFonts w:ascii="GHEA Grapalat" w:hAnsi="GHEA Grapalat"/>
          <w:sz w:val="16"/>
          <w:szCs w:val="20"/>
        </w:rPr>
        <w:t>удовлетворяет</w:t>
      </w:r>
      <w:r w:rsidRPr="00F24462">
        <w:rPr>
          <w:rFonts w:ascii="GHEA Grapalat" w:hAnsi="GHEA Grapalat"/>
          <w:spacing w:val="-4"/>
          <w:sz w:val="16"/>
          <w:szCs w:val="20"/>
        </w:rPr>
        <w:t xml:space="preserve"> </w:t>
      </w:r>
      <w:proofErr w:type="gramStart"/>
      <w:r w:rsidRPr="00F24462">
        <w:rPr>
          <w:rFonts w:ascii="GHEA Grapalat" w:hAnsi="GHEA Grapalat"/>
          <w:spacing w:val="-4"/>
          <w:sz w:val="16"/>
          <w:szCs w:val="20"/>
        </w:rPr>
        <w:t>требованиям</w:t>
      </w:r>
      <w:proofErr w:type="gramEnd"/>
      <w:r w:rsidRPr="00F24462">
        <w:rPr>
          <w:rFonts w:ascii="GHEA Grapalat" w:hAnsi="GHEA Grapalat"/>
          <w:spacing w:val="-4"/>
          <w:sz w:val="16"/>
          <w:szCs w:val="20"/>
        </w:rPr>
        <w:t xml:space="preserve"> к праву участия установленным приглашением на </w:t>
      </w:r>
      <w:r w:rsidR="00DE428C" w:rsidRPr="00F24462">
        <w:rPr>
          <w:rFonts w:ascii="GHEA Grapalat" w:hAnsi="GHEA Grapalat"/>
          <w:sz w:val="16"/>
          <w:szCs w:val="20"/>
        </w:rPr>
        <w:t>Запрос котировки</w:t>
      </w:r>
      <w:r w:rsidR="00345381" w:rsidRPr="00F24462">
        <w:rPr>
          <w:rFonts w:ascii="GHEA Grapalat" w:hAnsi="GHEA Grapalat"/>
          <w:sz w:val="16"/>
          <w:szCs w:val="20"/>
        </w:rPr>
        <w:t xml:space="preserve"> под кодом "</w:t>
      </w:r>
      <w:r w:rsidR="000B4B52" w:rsidRPr="000B4B52">
        <w:rPr>
          <w:rFonts w:ascii="GHEA Grapalat" w:hAnsi="GHEA Grapalat"/>
          <w:b/>
          <w:i/>
          <w:sz w:val="20"/>
        </w:rPr>
        <w:t xml:space="preserve"> </w:t>
      </w:r>
      <w:r w:rsidR="00963046">
        <w:rPr>
          <w:rFonts w:ascii="GHEA Grapalat" w:hAnsi="GHEA Grapalat"/>
          <w:sz w:val="22"/>
          <w:szCs w:val="22"/>
          <w:lang w:val="af-ZA"/>
        </w:rPr>
        <w:t>ՏՊՏՏՔՀ-ԳՀԱՊՁԲ-2026</w:t>
      </w:r>
      <w:r w:rsidR="009A1280" w:rsidRPr="003B0122">
        <w:rPr>
          <w:rFonts w:ascii="GHEA Grapalat" w:hAnsi="GHEA Grapalat"/>
          <w:sz w:val="22"/>
          <w:szCs w:val="22"/>
          <w:lang w:val="af-ZA"/>
        </w:rPr>
        <w:t>/</w:t>
      </w:r>
      <w:r w:rsidR="0071283E">
        <w:rPr>
          <w:rFonts w:ascii="GHEA Grapalat" w:hAnsi="GHEA Grapalat"/>
          <w:i/>
          <w:sz w:val="22"/>
          <w:szCs w:val="22"/>
          <w:lang w:val="af-ZA"/>
        </w:rPr>
        <w:t>3</w:t>
      </w:r>
      <w:r w:rsidR="009A1280" w:rsidRPr="00AE2768">
        <w:rPr>
          <w:rFonts w:ascii="GHEA Grapalat" w:hAnsi="GHEA Grapalat"/>
          <w:u w:val="single"/>
          <w:lang w:val="af-ZA"/>
        </w:rPr>
        <w:t xml:space="preserve"> </w:t>
      </w:r>
      <w:r w:rsidR="00A90FCD" w:rsidRPr="00F24462">
        <w:rPr>
          <w:rFonts w:ascii="GHEA Grapalat" w:hAnsi="GHEA Grapalat"/>
          <w:sz w:val="16"/>
          <w:szCs w:val="20"/>
        </w:rPr>
        <w:t xml:space="preserve">обязуется в случае признания </w:t>
      </w:r>
      <w:r w:rsidR="00BF09F8" w:rsidRPr="00F24462">
        <w:rPr>
          <w:rFonts w:ascii="GHEA Grapalat" w:hAnsi="GHEA Grapalat"/>
          <w:sz w:val="16"/>
          <w:szCs w:val="20"/>
        </w:rPr>
        <w:t>отобранным</w:t>
      </w:r>
      <w:r w:rsidR="00A90FCD" w:rsidRPr="00F24462">
        <w:rPr>
          <w:rFonts w:ascii="GHEA Grapalat" w:hAnsi="GHEA Grapalat"/>
          <w:sz w:val="16"/>
          <w:szCs w:val="20"/>
        </w:rPr>
        <w:t xml:space="preserve"> участником в порядке и сроки, установленные </w:t>
      </w:r>
      <w:r w:rsidR="00B64C48" w:rsidRPr="00F24462">
        <w:rPr>
          <w:rFonts w:ascii="GHEA Grapalat" w:hAnsi="GHEA Grapalat"/>
          <w:sz w:val="16"/>
          <w:szCs w:val="20"/>
        </w:rPr>
        <w:t xml:space="preserve">настоящим </w:t>
      </w:r>
      <w:r w:rsidR="00A90FCD" w:rsidRPr="00F24462">
        <w:rPr>
          <w:rFonts w:ascii="GHEA Grapalat" w:hAnsi="GHEA Grapalat"/>
          <w:sz w:val="16"/>
          <w:szCs w:val="20"/>
        </w:rPr>
        <w:t xml:space="preserve">приглашением </w:t>
      </w:r>
      <w:r w:rsidR="00952531" w:rsidRPr="00F24462">
        <w:rPr>
          <w:rFonts w:ascii="GHEA Grapalat" w:hAnsi="GHEA Grapalat"/>
          <w:sz w:val="16"/>
          <w:szCs w:val="20"/>
        </w:rPr>
        <w:t xml:space="preserve"> представить обеспечение квалификации</w:t>
      </w:r>
      <w:r w:rsidR="0035493A" w:rsidRPr="00F24462">
        <w:rPr>
          <w:rFonts w:ascii="GHEA Grapalat" w:hAnsi="GHEA Grapalat"/>
          <w:sz w:val="16"/>
          <w:szCs w:val="20"/>
          <w:vertAlign w:val="superscript"/>
        </w:rPr>
        <w:t>16</w:t>
      </w:r>
      <w:r w:rsidR="00952531" w:rsidRPr="00F24462">
        <w:rPr>
          <w:rFonts w:ascii="GHEA Grapalat" w:hAnsi="GHEA Grapalat"/>
          <w:sz w:val="16"/>
          <w:szCs w:val="20"/>
        </w:rPr>
        <w:t>,</w:t>
      </w:r>
    </w:p>
    <w:p w:rsidR="006B3E56" w:rsidRPr="00F24462" w:rsidRDefault="006B3E56" w:rsidP="00A1665E">
      <w:pPr>
        <w:pStyle w:val="aff"/>
        <w:widowControl w:val="0"/>
        <w:numPr>
          <w:ilvl w:val="0"/>
          <w:numId w:val="21"/>
        </w:numPr>
        <w:tabs>
          <w:tab w:val="left" w:pos="567"/>
        </w:tabs>
        <w:ind w:left="284"/>
        <w:jc w:val="both"/>
        <w:rPr>
          <w:rFonts w:ascii="GHEA Grapalat" w:hAnsi="GHEA Grapalat" w:cs="Arial"/>
          <w:sz w:val="16"/>
          <w:szCs w:val="20"/>
        </w:rPr>
      </w:pPr>
      <w:r w:rsidRPr="00F24462">
        <w:rPr>
          <w:rFonts w:ascii="GHEA Grapalat" w:hAnsi="GHEA Grapalat"/>
          <w:sz w:val="16"/>
          <w:szCs w:val="20"/>
        </w:rPr>
        <w:t xml:space="preserve">в рамках участия в </w:t>
      </w:r>
      <w:r w:rsidR="0059528A" w:rsidRPr="00F24462">
        <w:rPr>
          <w:rFonts w:ascii="GHEA Grapalat" w:hAnsi="GHEA Grapalat"/>
          <w:sz w:val="16"/>
          <w:szCs w:val="20"/>
        </w:rPr>
        <w:t xml:space="preserve">запрос </w:t>
      </w:r>
      <w:proofErr w:type="spellStart"/>
      <w:r w:rsidR="0059528A" w:rsidRPr="00F24462">
        <w:rPr>
          <w:rFonts w:ascii="GHEA Grapalat" w:hAnsi="GHEA Grapalat"/>
          <w:sz w:val="16"/>
          <w:szCs w:val="20"/>
        </w:rPr>
        <w:t>котировки</w:t>
      </w:r>
      <w:r w:rsidR="00345381" w:rsidRPr="00F24462">
        <w:rPr>
          <w:rFonts w:ascii="GHEA Grapalat" w:hAnsi="GHEA Grapalat"/>
          <w:sz w:val="16"/>
          <w:szCs w:val="20"/>
        </w:rPr>
        <w:t>под</w:t>
      </w:r>
      <w:proofErr w:type="spellEnd"/>
      <w:r w:rsidR="00345381" w:rsidRPr="00F24462">
        <w:rPr>
          <w:rFonts w:ascii="GHEA Grapalat" w:hAnsi="GHEA Grapalat"/>
          <w:sz w:val="16"/>
          <w:szCs w:val="20"/>
        </w:rPr>
        <w:t xml:space="preserve"> кодом "</w:t>
      </w:r>
      <w:r w:rsidR="000B4B52" w:rsidRPr="000B4B52">
        <w:rPr>
          <w:rFonts w:ascii="GHEA Grapalat" w:hAnsi="GHEA Grapalat"/>
          <w:b/>
          <w:i/>
          <w:sz w:val="20"/>
        </w:rPr>
        <w:t xml:space="preserve"> </w:t>
      </w:r>
      <w:r w:rsidR="00BB4588">
        <w:rPr>
          <w:rFonts w:ascii="GHEA Grapalat" w:hAnsi="GHEA Grapalat"/>
          <w:sz w:val="22"/>
          <w:szCs w:val="22"/>
          <w:lang w:val="af-ZA"/>
        </w:rPr>
        <w:t>ՏՊՏՏՔՀ-ԳՀԱՊՁԲ-2026</w:t>
      </w:r>
      <w:r w:rsidR="0071283E">
        <w:rPr>
          <w:rFonts w:ascii="GHEA Grapalat" w:hAnsi="GHEA Grapalat"/>
          <w:sz w:val="22"/>
          <w:szCs w:val="22"/>
          <w:lang w:val="af-ZA"/>
        </w:rPr>
        <w:t>/</w:t>
      </w:r>
      <w:r w:rsidR="0071283E">
        <w:rPr>
          <w:rFonts w:ascii="GHEA Grapalat" w:hAnsi="GHEA Grapalat"/>
          <w:i/>
          <w:sz w:val="22"/>
          <w:szCs w:val="22"/>
          <w:lang w:val="af-ZA"/>
        </w:rPr>
        <w:t>3</w:t>
      </w:r>
      <w:r w:rsidR="009A1280" w:rsidRPr="00AE2768">
        <w:rPr>
          <w:rFonts w:ascii="GHEA Grapalat" w:hAnsi="GHEA Grapalat"/>
          <w:u w:val="single"/>
          <w:lang w:val="af-ZA"/>
        </w:rPr>
        <w:t xml:space="preserve"> </w:t>
      </w:r>
      <w:r w:rsidR="00BA139B" w:rsidRPr="00BA139B">
        <w:rPr>
          <w:rFonts w:ascii="GHEA Grapalat" w:hAnsi="GHEA Grapalat"/>
          <w:sz w:val="18"/>
          <w:szCs w:val="18"/>
        </w:rPr>
        <w:t>"*,</w:t>
      </w:r>
    </w:p>
    <w:p w:rsidR="006B3E56" w:rsidRPr="00F24462" w:rsidRDefault="006B3E56" w:rsidP="00A1665E">
      <w:pPr>
        <w:pStyle w:val="aff"/>
        <w:widowControl w:val="0"/>
        <w:numPr>
          <w:ilvl w:val="0"/>
          <w:numId w:val="22"/>
        </w:numPr>
        <w:tabs>
          <w:tab w:val="left" w:pos="567"/>
        </w:tabs>
        <w:ind w:left="284"/>
        <w:jc w:val="both"/>
        <w:rPr>
          <w:rFonts w:ascii="GHEA Grapalat" w:hAnsi="GHEA Grapalat"/>
          <w:sz w:val="16"/>
          <w:szCs w:val="20"/>
        </w:rPr>
      </w:pPr>
      <w:r w:rsidRPr="00F24462">
        <w:rPr>
          <w:rFonts w:ascii="GHEA Grapalat" w:hAnsi="GHEA Grapalat"/>
          <w:sz w:val="16"/>
          <w:szCs w:val="20"/>
        </w:rPr>
        <w:t xml:space="preserve">не допускал и (или) не допустит злоупотребления доминирующим положением и </w:t>
      </w:r>
      <w:proofErr w:type="spellStart"/>
      <w:r w:rsidRPr="00F24462">
        <w:rPr>
          <w:rFonts w:ascii="GHEA Grapalat" w:hAnsi="GHEA Grapalat"/>
          <w:sz w:val="16"/>
          <w:szCs w:val="20"/>
        </w:rPr>
        <w:t>нтиконкурентного</w:t>
      </w:r>
      <w:proofErr w:type="spellEnd"/>
      <w:r w:rsidRPr="00F24462">
        <w:rPr>
          <w:rFonts w:ascii="GHEA Grapalat" w:hAnsi="GHEA Grapalat"/>
          <w:sz w:val="16"/>
          <w:szCs w:val="20"/>
        </w:rPr>
        <w:t xml:space="preserve"> соглашения,</w:t>
      </w:r>
    </w:p>
    <w:p w:rsidR="006B3E56" w:rsidRPr="00F24462" w:rsidRDefault="006B3E56" w:rsidP="00A1665E">
      <w:pPr>
        <w:pStyle w:val="aff"/>
        <w:widowControl w:val="0"/>
        <w:numPr>
          <w:ilvl w:val="0"/>
          <w:numId w:val="22"/>
        </w:numPr>
        <w:tabs>
          <w:tab w:val="left" w:pos="567"/>
        </w:tabs>
        <w:ind w:left="284"/>
        <w:jc w:val="both"/>
        <w:rPr>
          <w:rFonts w:ascii="GHEA Grapalat" w:hAnsi="GHEA Grapalat"/>
          <w:spacing w:val="-6"/>
          <w:sz w:val="16"/>
          <w:szCs w:val="20"/>
        </w:rPr>
      </w:pPr>
      <w:r w:rsidRPr="00F24462">
        <w:rPr>
          <w:rFonts w:ascii="GHEA Grapalat" w:hAnsi="GHEA Grapalat"/>
          <w:spacing w:val="-6"/>
          <w:sz w:val="16"/>
          <w:szCs w:val="20"/>
        </w:rPr>
        <w:t xml:space="preserve">отсутствует случай установленного приглашением на </w:t>
      </w:r>
      <w:r w:rsidR="00DE428C" w:rsidRPr="00F24462">
        <w:rPr>
          <w:rFonts w:ascii="GHEA Grapalat" w:hAnsi="GHEA Grapalat"/>
          <w:sz w:val="16"/>
          <w:szCs w:val="20"/>
        </w:rPr>
        <w:t>Запрос котировки</w:t>
      </w:r>
      <w:r w:rsidRPr="00F24462">
        <w:rPr>
          <w:rFonts w:ascii="GHEA Grapalat" w:hAnsi="GHEA Grapalat"/>
          <w:sz w:val="16"/>
          <w:szCs w:val="20"/>
        </w:rPr>
        <w:t xml:space="preserve"> случая     одновременного </w:t>
      </w:r>
    </w:p>
    <w:p w:rsidR="006B3E56" w:rsidRPr="00F24462" w:rsidRDefault="006B3E56" w:rsidP="00A1665E">
      <w:pPr>
        <w:pStyle w:val="a3"/>
        <w:widowControl w:val="0"/>
        <w:spacing w:line="240" w:lineRule="auto"/>
        <w:ind w:left="284" w:firstLine="0"/>
        <w:jc w:val="left"/>
        <w:rPr>
          <w:rFonts w:ascii="GHEA Grapalat" w:hAnsi="GHEA Grapalat"/>
          <w:i w:val="0"/>
          <w:sz w:val="16"/>
        </w:rPr>
      </w:pPr>
      <w:proofErr w:type="gramStart"/>
      <w:r w:rsidRPr="00F24462">
        <w:rPr>
          <w:rFonts w:ascii="GHEA Grapalat" w:hAnsi="GHEA Grapalat"/>
          <w:i w:val="0"/>
          <w:sz w:val="16"/>
        </w:rPr>
        <w:t>участия взаимосвязанных с ________________ лиц и (или) учрежденных__________</w:t>
      </w:r>
      <w:proofErr w:type="gramEnd"/>
    </w:p>
    <w:p w:rsidR="006B3E56" w:rsidRPr="00F24462" w:rsidRDefault="006B3E56" w:rsidP="00A1665E">
      <w:pPr>
        <w:widowControl w:val="0"/>
        <w:tabs>
          <w:tab w:val="left" w:pos="7938"/>
        </w:tabs>
        <w:ind w:left="284"/>
        <w:jc w:val="both"/>
        <w:rPr>
          <w:rFonts w:ascii="GHEA Grapalat" w:hAnsi="GHEA Grapalat"/>
          <w:sz w:val="16"/>
          <w:szCs w:val="20"/>
        </w:rPr>
      </w:pPr>
      <w:r w:rsidRPr="00F24462">
        <w:rPr>
          <w:rFonts w:ascii="GHEA Grapalat" w:hAnsi="GHEA Grapalat"/>
          <w:sz w:val="16"/>
          <w:szCs w:val="20"/>
        </w:rPr>
        <w:t>наименование участника</w:t>
      </w:r>
      <w:r w:rsidRPr="00F24462">
        <w:rPr>
          <w:rFonts w:ascii="GHEA Grapalat" w:hAnsi="GHEA Grapalat"/>
          <w:sz w:val="16"/>
          <w:szCs w:val="20"/>
        </w:rPr>
        <w:tab/>
        <w:t>наименование</w:t>
      </w:r>
    </w:p>
    <w:p w:rsidR="006B3E56" w:rsidRPr="00F24462" w:rsidRDefault="006B3E56" w:rsidP="00A1665E">
      <w:pPr>
        <w:widowControl w:val="0"/>
        <w:tabs>
          <w:tab w:val="left" w:pos="7938"/>
        </w:tabs>
        <w:ind w:left="284"/>
        <w:jc w:val="both"/>
        <w:rPr>
          <w:rFonts w:ascii="GHEA Grapalat" w:hAnsi="GHEA Grapalat" w:cs="Arial"/>
          <w:sz w:val="16"/>
          <w:szCs w:val="20"/>
        </w:rPr>
      </w:pPr>
      <w:r w:rsidRPr="00F24462">
        <w:rPr>
          <w:rFonts w:ascii="GHEA Grapalat" w:hAnsi="GHEA Grapalat"/>
          <w:sz w:val="16"/>
          <w:szCs w:val="20"/>
        </w:rPr>
        <w:t>участника</w:t>
      </w:r>
    </w:p>
    <w:p w:rsidR="006B3E56" w:rsidRPr="00252471" w:rsidRDefault="006B3E56" w:rsidP="00A1665E">
      <w:pPr>
        <w:widowControl w:val="0"/>
        <w:ind w:left="284"/>
        <w:jc w:val="both"/>
        <w:rPr>
          <w:rFonts w:ascii="GHEA Grapalat" w:hAnsi="GHEA Grapalat"/>
          <w:sz w:val="22"/>
          <w:szCs w:val="22"/>
          <w:u w:val="single"/>
        </w:rPr>
      </w:pPr>
      <w:r w:rsidRPr="00252471">
        <w:rPr>
          <w:rFonts w:ascii="GHEA Grapalat" w:hAnsi="GHEA Grapalat"/>
          <w:sz w:val="22"/>
          <w:szCs w:val="22"/>
        </w:rPr>
        <w:t xml:space="preserve">организаций, либо организаций, имеющих </w:t>
      </w:r>
      <w:proofErr w:type="gramStart"/>
      <w:r w:rsidRPr="00252471">
        <w:rPr>
          <w:rFonts w:ascii="GHEA Grapalat" w:hAnsi="GHEA Grapalat"/>
          <w:sz w:val="22"/>
          <w:szCs w:val="22"/>
        </w:rPr>
        <w:t>принадлежащую</w:t>
      </w:r>
      <w:proofErr w:type="gramEnd"/>
      <w:r w:rsidRPr="00252471">
        <w:rPr>
          <w:rFonts w:ascii="GHEA Grapalat" w:hAnsi="GHEA Grapalat"/>
          <w:sz w:val="22"/>
          <w:szCs w:val="22"/>
        </w:rPr>
        <w:t xml:space="preserve"> ____________________</w:t>
      </w:r>
    </w:p>
    <w:p w:rsidR="006B3E56" w:rsidRPr="00252471" w:rsidRDefault="006B3E56" w:rsidP="00A1665E">
      <w:pPr>
        <w:widowControl w:val="0"/>
        <w:ind w:left="284"/>
        <w:jc w:val="both"/>
        <w:rPr>
          <w:rFonts w:ascii="GHEA Grapalat" w:hAnsi="GHEA Grapalat"/>
          <w:sz w:val="28"/>
          <w:szCs w:val="28"/>
        </w:rPr>
      </w:pPr>
      <w:r w:rsidRPr="00252471">
        <w:rPr>
          <w:rFonts w:ascii="GHEA Grapalat" w:hAnsi="GHEA Grapalat"/>
          <w:sz w:val="28"/>
          <w:szCs w:val="28"/>
          <w:vertAlign w:val="superscript"/>
        </w:rPr>
        <w:t>наименование участника</w:t>
      </w:r>
    </w:p>
    <w:p w:rsidR="006B3E56" w:rsidRPr="00F24462" w:rsidRDefault="006B3E56" w:rsidP="00A1665E">
      <w:pPr>
        <w:widowControl w:val="0"/>
        <w:ind w:left="284"/>
        <w:jc w:val="both"/>
        <w:rPr>
          <w:rFonts w:ascii="GHEA Grapalat" w:hAnsi="GHEA Grapalat"/>
          <w:sz w:val="16"/>
          <w:szCs w:val="20"/>
        </w:rPr>
      </w:pPr>
      <w:r w:rsidRPr="00F24462">
        <w:rPr>
          <w:rFonts w:ascii="GHEA Grapalat" w:hAnsi="GHEA Grapalat"/>
          <w:sz w:val="16"/>
          <w:szCs w:val="20"/>
        </w:rPr>
        <w:t>долю (пай) в размере более пятидесяти процентов,</w:t>
      </w:r>
    </w:p>
    <w:p w:rsidR="007D1008" w:rsidRPr="00F24462" w:rsidRDefault="006B3E56" w:rsidP="00A1665E">
      <w:pPr>
        <w:pStyle w:val="aff"/>
        <w:widowControl w:val="0"/>
        <w:numPr>
          <w:ilvl w:val="0"/>
          <w:numId w:val="23"/>
        </w:numPr>
        <w:tabs>
          <w:tab w:val="left" w:pos="1134"/>
        </w:tabs>
        <w:ind w:left="284"/>
        <w:jc w:val="both"/>
        <w:rPr>
          <w:rFonts w:ascii="GHEA Grapalat" w:hAnsi="GHEA Grapalat"/>
          <w:sz w:val="16"/>
          <w:szCs w:val="20"/>
        </w:rPr>
      </w:pPr>
      <w:r w:rsidRPr="00F24462">
        <w:rPr>
          <w:rFonts w:ascii="GHEA Grapalat" w:hAnsi="GHEA Grapalat"/>
          <w:sz w:val="16"/>
          <w:szCs w:val="20"/>
        </w:rPr>
        <w:tab/>
      </w:r>
      <w:proofErr w:type="gramStart"/>
      <w:r w:rsidR="006B3B3D" w:rsidRPr="00F24462">
        <w:rPr>
          <w:rFonts w:ascii="GHEA Grapalat" w:hAnsi="GHEA Grapalat"/>
          <w:sz w:val="16"/>
          <w:szCs w:val="20"/>
        </w:rPr>
        <w:t xml:space="preserve">ниже представляет </w:t>
      </w:r>
      <w:r w:rsidRPr="00F24462">
        <w:rPr>
          <w:rFonts w:ascii="GHEA Grapalat" w:hAnsi="GHEA Grapalat"/>
          <w:sz w:val="16"/>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F24462">
        <w:rPr>
          <w:rFonts w:ascii="GHEA Grapalat" w:hAnsi="GHEA Grapalat"/>
          <w:sz w:val="16"/>
          <w:szCs w:val="20"/>
        </w:rPr>
        <w:t xml:space="preserve"> в результате осуществления участником предпринимательской или иной деятельности (реальные бенефициары)</w:t>
      </w:r>
      <w:r w:rsidRPr="00F24462">
        <w:rPr>
          <w:rStyle w:val="af6"/>
          <w:rFonts w:ascii="GHEA Grapalat" w:hAnsi="GHEA Grapalat"/>
          <w:sz w:val="16"/>
          <w:szCs w:val="20"/>
        </w:rPr>
        <w:footnoteReference w:customMarkFollows="1" w:id="8"/>
        <w:t>**</w:t>
      </w:r>
      <w:r w:rsidRPr="00F24462">
        <w:rPr>
          <w:rFonts w:ascii="GHEA Grapalat" w:hAnsi="GHEA Grapalat"/>
          <w:sz w:val="16"/>
          <w:szCs w:val="20"/>
        </w:rPr>
        <w:t xml:space="preserve"> и подтверждает, что информация относительно реальных бенефициаров действительна и не содержит недостоверных сведений.</w:t>
      </w:r>
    </w:p>
    <w:p w:rsidR="007D1008" w:rsidRPr="00F24462" w:rsidRDefault="007D1008" w:rsidP="00A1665E">
      <w:pPr>
        <w:ind w:left="284"/>
        <w:rPr>
          <w:rFonts w:ascii="GHEA Grapalat" w:hAnsi="GHEA Grapalat"/>
          <w:sz w:val="16"/>
          <w:szCs w:val="20"/>
        </w:rPr>
      </w:pPr>
      <w:r w:rsidRPr="00F24462">
        <w:rPr>
          <w:rFonts w:ascii="GHEA Grapalat" w:hAnsi="GHEA Grapalat"/>
          <w:sz w:val="16"/>
          <w:szCs w:val="20"/>
        </w:rPr>
        <w:br w:type="page"/>
      </w:r>
    </w:p>
    <w:p w:rsidR="006B3E56" w:rsidRPr="00F24462" w:rsidRDefault="006B3E56" w:rsidP="00A1665E">
      <w:pPr>
        <w:pStyle w:val="aff"/>
        <w:widowControl w:val="0"/>
        <w:numPr>
          <w:ilvl w:val="0"/>
          <w:numId w:val="23"/>
        </w:numPr>
        <w:tabs>
          <w:tab w:val="left" w:pos="1134"/>
        </w:tabs>
        <w:jc w:val="both"/>
        <w:rPr>
          <w:rFonts w:ascii="GHEA Grapalat" w:hAnsi="GHEA Grapalat" w:cs="Sylfaen"/>
          <w:sz w:val="16"/>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2783"/>
        <w:gridCol w:w="4329"/>
        <w:gridCol w:w="3241"/>
      </w:tblGrid>
      <w:tr w:rsidR="006B3E56" w:rsidRPr="00F24462" w:rsidTr="00A1665E">
        <w:trPr>
          <w:trHeight w:val="1353"/>
        </w:trPr>
        <w:tc>
          <w:tcPr>
            <w:tcW w:w="526"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proofErr w:type="spellStart"/>
            <w:proofErr w:type="gramStart"/>
            <w:r w:rsidRPr="00F24462">
              <w:rPr>
                <w:rFonts w:ascii="GHEA Grapalat" w:hAnsi="GHEA Grapalat"/>
                <w:sz w:val="16"/>
              </w:rPr>
              <w:t>п</w:t>
            </w:r>
            <w:proofErr w:type="spellEnd"/>
            <w:proofErr w:type="gramEnd"/>
            <w:r w:rsidRPr="00F24462">
              <w:rPr>
                <w:rFonts w:ascii="GHEA Grapalat" w:hAnsi="GHEA Grapalat"/>
                <w:sz w:val="16"/>
              </w:rPr>
              <w:t>/</w:t>
            </w:r>
            <w:proofErr w:type="spellStart"/>
            <w:r w:rsidRPr="00F24462">
              <w:rPr>
                <w:rFonts w:ascii="GHEA Grapalat" w:hAnsi="GHEA Grapalat"/>
                <w:sz w:val="16"/>
              </w:rPr>
              <w:t>н</w:t>
            </w:r>
            <w:proofErr w:type="spellEnd"/>
          </w:p>
        </w:tc>
        <w:tc>
          <w:tcPr>
            <w:tcW w:w="2783"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Имя, фамилия, отчество</w:t>
            </w:r>
          </w:p>
        </w:tc>
        <w:tc>
          <w:tcPr>
            <w:tcW w:w="4329" w:type="dxa"/>
            <w:tcBorders>
              <w:top w:val="single" w:sz="4" w:space="0" w:color="auto"/>
              <w:left w:val="single" w:sz="4" w:space="0" w:color="auto"/>
              <w:bottom w:val="single" w:sz="4" w:space="0" w:color="auto"/>
              <w:right w:val="single" w:sz="4" w:space="0" w:color="auto"/>
            </w:tcBorders>
            <w:vAlign w:val="center"/>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241" w:type="dxa"/>
            <w:tcBorders>
              <w:top w:val="single" w:sz="4" w:space="0" w:color="auto"/>
              <w:left w:val="single" w:sz="4" w:space="0" w:color="auto"/>
              <w:bottom w:val="single" w:sz="4" w:space="0" w:color="auto"/>
              <w:right w:val="single" w:sz="4" w:space="0" w:color="auto"/>
            </w:tcBorders>
            <w:hideMark/>
          </w:tcPr>
          <w:p w:rsidR="006B3E56" w:rsidRPr="00F24462" w:rsidRDefault="006B3E56" w:rsidP="00A1665E">
            <w:pPr>
              <w:pStyle w:val="31"/>
              <w:widowControl w:val="0"/>
              <w:spacing w:line="240" w:lineRule="auto"/>
              <w:ind w:firstLine="0"/>
              <w:jc w:val="center"/>
              <w:rPr>
                <w:rFonts w:ascii="GHEA Grapalat" w:hAnsi="GHEA Grapalat"/>
                <w:sz w:val="16"/>
              </w:rPr>
            </w:pPr>
            <w:r w:rsidRPr="00F24462">
              <w:rPr>
                <w:rFonts w:ascii="GHEA Grapalat" w:hAnsi="GHEA Grapalat"/>
                <w:sz w:val="16"/>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24462" w:rsidTr="00A1665E">
        <w:trPr>
          <w:trHeight w:val="233"/>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r w:rsidR="006B3E56" w:rsidRPr="00F24462" w:rsidTr="00A1665E">
        <w:trPr>
          <w:trHeight w:val="217"/>
        </w:trPr>
        <w:tc>
          <w:tcPr>
            <w:tcW w:w="526"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2783"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4329" w:type="dxa"/>
            <w:tcBorders>
              <w:top w:val="single" w:sz="4" w:space="0" w:color="auto"/>
              <w:left w:val="single" w:sz="4" w:space="0" w:color="auto"/>
              <w:bottom w:val="single" w:sz="4" w:space="0" w:color="auto"/>
              <w:right w:val="single" w:sz="4" w:space="0" w:color="auto"/>
            </w:tcBorders>
            <w:vAlign w:val="center"/>
          </w:tcPr>
          <w:p w:rsidR="006B3E56" w:rsidRPr="00F24462" w:rsidRDefault="006B3E56" w:rsidP="00A1665E">
            <w:pPr>
              <w:pStyle w:val="31"/>
              <w:widowControl w:val="0"/>
              <w:spacing w:line="240" w:lineRule="auto"/>
              <w:ind w:firstLine="0"/>
              <w:jc w:val="center"/>
              <w:rPr>
                <w:rFonts w:ascii="GHEA Grapalat" w:hAnsi="GHEA Grapalat"/>
                <w:sz w:val="16"/>
              </w:rPr>
            </w:pPr>
          </w:p>
        </w:tc>
        <w:tc>
          <w:tcPr>
            <w:tcW w:w="3241" w:type="dxa"/>
            <w:tcBorders>
              <w:top w:val="single" w:sz="4" w:space="0" w:color="auto"/>
              <w:left w:val="single" w:sz="4" w:space="0" w:color="auto"/>
              <w:bottom w:val="single" w:sz="4" w:space="0" w:color="auto"/>
              <w:right w:val="single" w:sz="4" w:space="0" w:color="auto"/>
            </w:tcBorders>
          </w:tcPr>
          <w:p w:rsidR="006B3E56" w:rsidRPr="00F24462" w:rsidRDefault="006B3E56" w:rsidP="00A1665E">
            <w:pPr>
              <w:pStyle w:val="31"/>
              <w:widowControl w:val="0"/>
              <w:spacing w:line="240" w:lineRule="auto"/>
              <w:ind w:firstLine="0"/>
              <w:jc w:val="center"/>
              <w:rPr>
                <w:rFonts w:ascii="GHEA Grapalat" w:hAnsi="GHEA Grapalat"/>
                <w:sz w:val="16"/>
              </w:rPr>
            </w:pPr>
          </w:p>
        </w:tc>
      </w:tr>
    </w:tbl>
    <w:p w:rsidR="00923711" w:rsidRPr="00F24462" w:rsidRDefault="00923711" w:rsidP="00A1665E">
      <w:pPr>
        <w:rPr>
          <w:rFonts w:ascii="GHEA Grapalat" w:hAnsi="GHEA Grapalat"/>
          <w:sz w:val="16"/>
          <w:szCs w:val="20"/>
        </w:rPr>
      </w:pPr>
    </w:p>
    <w:p w:rsidR="00110534" w:rsidRPr="00F24462" w:rsidRDefault="00110534" w:rsidP="00A1665E">
      <w:pPr>
        <w:jc w:val="both"/>
        <w:rPr>
          <w:rFonts w:ascii="GHEA Grapalat" w:hAnsi="GHEA Grapalat"/>
          <w:sz w:val="16"/>
          <w:szCs w:val="20"/>
        </w:rPr>
      </w:pPr>
    </w:p>
    <w:p w:rsidR="00993891" w:rsidRPr="00F24462" w:rsidRDefault="00F36AD3" w:rsidP="00A1665E">
      <w:pPr>
        <w:jc w:val="both"/>
        <w:rPr>
          <w:rFonts w:ascii="GHEA Grapalat" w:hAnsi="GHEA Grapalat"/>
          <w:sz w:val="16"/>
          <w:szCs w:val="20"/>
        </w:rPr>
      </w:pPr>
      <w:r w:rsidRPr="00F24462">
        <w:rPr>
          <w:rFonts w:ascii="GHEA Grapalat" w:hAnsi="GHEA Grapalat"/>
          <w:sz w:val="16"/>
          <w:szCs w:val="20"/>
        </w:rPr>
        <w:t xml:space="preserve">Прилагается  </w:t>
      </w:r>
      <w:r w:rsidR="00F855BB" w:rsidRPr="00F24462">
        <w:rPr>
          <w:rFonts w:ascii="GHEA Grapalat" w:hAnsi="GHEA Grapalat"/>
          <w:sz w:val="16"/>
          <w:szCs w:val="20"/>
        </w:rPr>
        <w:t xml:space="preserve">полное описание предлагаемого </w:t>
      </w:r>
      <w:r w:rsidR="00AA4DC0" w:rsidRPr="00F24462">
        <w:rPr>
          <w:rFonts w:ascii="GHEA Grapalat" w:hAnsi="GHEA Grapalat"/>
          <w:sz w:val="16"/>
          <w:szCs w:val="20"/>
        </w:rPr>
        <w:t xml:space="preserve">  ----------------------------</w:t>
      </w:r>
      <w:r w:rsidR="00F855BB" w:rsidRPr="00F24462">
        <w:rPr>
          <w:rFonts w:ascii="GHEA Grapalat" w:hAnsi="GHEA Grapalat"/>
          <w:sz w:val="16"/>
          <w:szCs w:val="20"/>
        </w:rPr>
        <w:t xml:space="preserve">    товара</w:t>
      </w:r>
      <w:r w:rsidR="00B14486" w:rsidRPr="00F24462">
        <w:rPr>
          <w:rFonts w:ascii="GHEA Grapalat" w:hAnsi="GHEA Grapalat"/>
          <w:sz w:val="16"/>
          <w:szCs w:val="20"/>
        </w:rPr>
        <w:t>,</w:t>
      </w:r>
    </w:p>
    <w:p w:rsidR="00993891" w:rsidRPr="00F24462" w:rsidRDefault="00993891" w:rsidP="00A1665E">
      <w:pPr>
        <w:jc w:val="both"/>
        <w:rPr>
          <w:rFonts w:ascii="GHEA Grapalat" w:hAnsi="GHEA Grapalat"/>
          <w:sz w:val="16"/>
          <w:szCs w:val="20"/>
        </w:rPr>
      </w:pPr>
      <w:r w:rsidRPr="00F24462">
        <w:rPr>
          <w:rFonts w:ascii="GHEA Grapalat" w:hAnsi="GHEA Grapalat"/>
          <w:sz w:val="16"/>
          <w:szCs w:val="20"/>
        </w:rPr>
        <w:t xml:space="preserve"> наименование участника</w:t>
      </w:r>
    </w:p>
    <w:p w:rsidR="006B3E56" w:rsidRPr="00F24462" w:rsidRDefault="00F855BB" w:rsidP="00A1665E">
      <w:pPr>
        <w:jc w:val="both"/>
        <w:rPr>
          <w:rFonts w:ascii="GHEA Grapalat" w:hAnsi="GHEA Grapalat"/>
          <w:sz w:val="16"/>
          <w:szCs w:val="20"/>
          <w:lang w:val="hy-AM"/>
        </w:rPr>
      </w:pPr>
      <w:r w:rsidRPr="00F24462">
        <w:rPr>
          <w:rFonts w:ascii="GHEA Grapalat" w:hAnsi="GHEA Grapalat"/>
          <w:sz w:val="16"/>
          <w:szCs w:val="20"/>
        </w:rPr>
        <w:t>согласно Приложению 1.1</w:t>
      </w:r>
      <w:r w:rsidR="00C061DC" w:rsidRPr="00F24462">
        <w:rPr>
          <w:rFonts w:ascii="GHEA Grapalat" w:hAnsi="GHEA Grapalat"/>
          <w:sz w:val="16"/>
          <w:szCs w:val="20"/>
        </w:rPr>
        <w:t>.</w:t>
      </w:r>
    </w:p>
    <w:p w:rsidR="00F855BB" w:rsidRPr="00F24462" w:rsidRDefault="00F855BB" w:rsidP="00A1665E">
      <w:pPr>
        <w:tabs>
          <w:tab w:val="left" w:pos="7371"/>
        </w:tabs>
        <w:ind w:left="3544" w:firstLine="3"/>
        <w:jc w:val="both"/>
        <w:rPr>
          <w:rFonts w:ascii="GHEA Grapalat" w:hAnsi="GHEA Grapalat"/>
          <w:sz w:val="16"/>
          <w:szCs w:val="20"/>
          <w:lang w:val="hy-AM"/>
        </w:rPr>
      </w:pPr>
    </w:p>
    <w:p w:rsidR="00F855BB" w:rsidRPr="00F24462" w:rsidRDefault="00F855BB" w:rsidP="00A1665E">
      <w:pPr>
        <w:tabs>
          <w:tab w:val="left" w:pos="7371"/>
        </w:tabs>
        <w:ind w:left="3544" w:firstLine="3"/>
        <w:jc w:val="both"/>
        <w:rPr>
          <w:rFonts w:ascii="GHEA Grapalat" w:hAnsi="GHEA Grapalat"/>
          <w:sz w:val="16"/>
          <w:szCs w:val="20"/>
          <w:lang w:val="hy-AM"/>
        </w:rPr>
      </w:pPr>
    </w:p>
    <w:p w:rsidR="006B3E56" w:rsidRPr="00F24462" w:rsidRDefault="006B3E56" w:rsidP="00A1665E">
      <w:pPr>
        <w:tabs>
          <w:tab w:val="left" w:pos="7371"/>
        </w:tabs>
        <w:ind w:left="3544" w:firstLine="3"/>
        <w:jc w:val="both"/>
        <w:rPr>
          <w:rFonts w:ascii="GHEA Grapalat" w:hAnsi="GHEA Grapalat"/>
          <w:sz w:val="16"/>
          <w:szCs w:val="20"/>
        </w:rPr>
      </w:pPr>
    </w:p>
    <w:p w:rsidR="006B3E56" w:rsidRPr="00F24462" w:rsidRDefault="006B3E56" w:rsidP="00A1665E">
      <w:pPr>
        <w:tabs>
          <w:tab w:val="left" w:pos="7371"/>
        </w:tabs>
        <w:ind w:left="3544" w:firstLine="3"/>
        <w:jc w:val="both"/>
        <w:rPr>
          <w:rFonts w:ascii="GHEA Grapalat" w:hAnsi="GHEA Grapalat"/>
          <w:sz w:val="16"/>
          <w:szCs w:val="20"/>
        </w:rPr>
      </w:pPr>
    </w:p>
    <w:p w:rsidR="00374F4A" w:rsidRPr="00F24462" w:rsidRDefault="00374F4A" w:rsidP="00A1665E">
      <w:pPr>
        <w:jc w:val="both"/>
        <w:rPr>
          <w:rFonts w:ascii="GHEA Grapalat" w:hAnsi="GHEA Grapalat"/>
          <w:sz w:val="16"/>
          <w:szCs w:val="20"/>
        </w:rPr>
      </w:pPr>
      <w:r w:rsidRPr="00F24462">
        <w:rPr>
          <w:rFonts w:ascii="GHEA Grapalat" w:hAnsi="GHEA Grapalat"/>
          <w:sz w:val="16"/>
          <w:szCs w:val="20"/>
        </w:rPr>
        <w:t>_______________________________________________</w:t>
      </w:r>
      <w:r w:rsidRPr="00F24462">
        <w:rPr>
          <w:rFonts w:ascii="GHEA Grapalat" w:hAnsi="GHEA Grapalat"/>
          <w:sz w:val="16"/>
          <w:szCs w:val="20"/>
        </w:rPr>
        <w:tab/>
        <w:t>_____________________</w:t>
      </w:r>
    </w:p>
    <w:p w:rsidR="00374F4A" w:rsidRPr="00F24462" w:rsidRDefault="00374F4A" w:rsidP="00A1665E">
      <w:pPr>
        <w:tabs>
          <w:tab w:val="left" w:pos="7230"/>
        </w:tabs>
        <w:ind w:left="851"/>
        <w:jc w:val="both"/>
        <w:rPr>
          <w:rFonts w:ascii="GHEA Grapalat" w:hAnsi="GHEA Grapalat"/>
          <w:sz w:val="16"/>
          <w:szCs w:val="20"/>
        </w:rPr>
      </w:pPr>
      <w:r w:rsidRPr="00F24462">
        <w:rPr>
          <w:rFonts w:ascii="GHEA Grapalat" w:hAnsi="GHEA Grapalat"/>
          <w:sz w:val="16"/>
          <w:szCs w:val="20"/>
        </w:rPr>
        <w:t>наименование участника (должность,</w:t>
      </w:r>
      <w:r w:rsidRPr="00F24462">
        <w:rPr>
          <w:rFonts w:ascii="GHEA Grapalat" w:hAnsi="GHEA Grapalat"/>
          <w:sz w:val="16"/>
          <w:szCs w:val="20"/>
        </w:rPr>
        <w:tab/>
        <w:t>подпись)</w:t>
      </w:r>
    </w:p>
    <w:p w:rsidR="00374F4A" w:rsidRPr="00F24462" w:rsidRDefault="00374F4A" w:rsidP="00A1665E">
      <w:pPr>
        <w:ind w:left="1134"/>
        <w:jc w:val="both"/>
        <w:rPr>
          <w:rFonts w:ascii="GHEA Grapalat" w:hAnsi="GHEA Grapalat"/>
          <w:sz w:val="16"/>
          <w:szCs w:val="20"/>
        </w:rPr>
      </w:pPr>
      <w:r w:rsidRPr="00F24462">
        <w:rPr>
          <w:rFonts w:ascii="GHEA Grapalat" w:hAnsi="GHEA Grapalat"/>
          <w:sz w:val="16"/>
          <w:szCs w:val="20"/>
        </w:rPr>
        <w:t>имя, фамилия руководителя)</w:t>
      </w:r>
    </w:p>
    <w:p w:rsidR="0094684E" w:rsidRPr="00F24462" w:rsidRDefault="00B2572B" w:rsidP="00A1665E">
      <w:pPr>
        <w:widowControl w:val="0"/>
        <w:jc w:val="right"/>
        <w:rPr>
          <w:rFonts w:ascii="GHEA Grapalat" w:hAnsi="GHEA Grapalat"/>
          <w:b/>
          <w:sz w:val="16"/>
          <w:szCs w:val="20"/>
        </w:rPr>
      </w:pPr>
      <w:r w:rsidRPr="00F24462">
        <w:rPr>
          <w:rFonts w:ascii="GHEA Grapalat" w:hAnsi="GHEA Grapalat"/>
          <w:sz w:val="16"/>
          <w:szCs w:val="20"/>
        </w:rPr>
        <w:t>М. П.</w:t>
      </w:r>
    </w:p>
    <w:p w:rsidR="00123294" w:rsidRPr="00F24462" w:rsidRDefault="00123294" w:rsidP="00A1665E">
      <w:pPr>
        <w:rPr>
          <w:rFonts w:ascii="GHEA Grapalat" w:hAnsi="GHEA Grapalat"/>
          <w:b/>
          <w:sz w:val="16"/>
          <w:szCs w:val="20"/>
        </w:rPr>
      </w:pPr>
      <w:r w:rsidRPr="00F24462">
        <w:rPr>
          <w:rFonts w:ascii="GHEA Grapalat" w:hAnsi="GHEA Grapalat"/>
          <w:b/>
          <w:sz w:val="16"/>
          <w:szCs w:val="20"/>
        </w:rPr>
        <w:br w:type="page"/>
      </w:r>
    </w:p>
    <w:p w:rsidR="00B048B2" w:rsidRPr="00F24462" w:rsidRDefault="00B048B2" w:rsidP="00A1665E">
      <w:pPr>
        <w:rPr>
          <w:rFonts w:ascii="GHEA Grapalat" w:hAnsi="GHEA Grapalat"/>
          <w:b/>
          <w:sz w:val="16"/>
          <w:szCs w:val="20"/>
        </w:rPr>
      </w:pPr>
    </w:p>
    <w:p w:rsidR="00D043C1" w:rsidRPr="00F24462" w:rsidRDefault="00D043C1" w:rsidP="00A1665E">
      <w:pPr>
        <w:pStyle w:val="3"/>
        <w:keepNext w:val="0"/>
        <w:widowControl w:val="0"/>
        <w:spacing w:line="240" w:lineRule="auto"/>
        <w:ind w:firstLine="567"/>
        <w:jc w:val="right"/>
        <w:rPr>
          <w:rFonts w:ascii="GHEA Grapalat" w:hAnsi="GHEA Grapalat" w:cs="Arial"/>
          <w:b/>
          <w:i w:val="0"/>
          <w:sz w:val="16"/>
        </w:rPr>
      </w:pPr>
      <w:r w:rsidRPr="00F24462">
        <w:rPr>
          <w:rFonts w:ascii="GHEA Grapalat" w:hAnsi="GHEA Grapalat"/>
          <w:b/>
          <w:i w:val="0"/>
          <w:sz w:val="16"/>
        </w:rPr>
        <w:t>Приложение № 1,1</w:t>
      </w:r>
    </w:p>
    <w:p w:rsidR="00D043C1" w:rsidRPr="00F24462" w:rsidRDefault="00D043C1" w:rsidP="00A1665E">
      <w:pPr>
        <w:pStyle w:val="31"/>
        <w:widowControl w:val="0"/>
        <w:spacing w:line="240" w:lineRule="auto"/>
        <w:jc w:val="right"/>
        <w:rPr>
          <w:rFonts w:ascii="GHEA Grapalat" w:hAnsi="GHEA Grapalat" w:cs="Arial"/>
          <w:b/>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Pr="00F24462">
        <w:rPr>
          <w:rFonts w:ascii="GHEA Grapalat" w:hAnsi="GHEA Grapalat" w:cs="Arial"/>
          <w:b/>
          <w:sz w:val="16"/>
        </w:rPr>
        <w:br/>
      </w:r>
      <w:r w:rsidRPr="00F24462">
        <w:rPr>
          <w:rFonts w:ascii="GHEA Grapalat" w:hAnsi="GHEA Grapalat"/>
          <w:b/>
          <w:sz w:val="16"/>
        </w:rPr>
        <w:t xml:space="preserve">под кодом </w:t>
      </w:r>
      <w:r w:rsidR="00362589">
        <w:rPr>
          <w:rFonts w:ascii="GHEA Grapalat" w:hAnsi="GHEA Grapalat"/>
          <w:sz w:val="18"/>
          <w:szCs w:val="22"/>
          <w:lang w:val="af-ZA"/>
        </w:rPr>
        <w:t>ՏՊՏՏՔՀ-ԳՀԱՊՁԲ-2026</w:t>
      </w:r>
      <w:r w:rsidR="009A1280" w:rsidRPr="009A1280">
        <w:rPr>
          <w:rFonts w:ascii="GHEA Grapalat" w:hAnsi="GHEA Grapalat"/>
          <w:sz w:val="18"/>
          <w:szCs w:val="22"/>
          <w:lang w:val="af-ZA"/>
        </w:rPr>
        <w:t>/</w:t>
      </w:r>
      <w:r w:rsidR="000158BD">
        <w:rPr>
          <w:rFonts w:ascii="GHEA Grapalat" w:hAnsi="GHEA Grapalat"/>
          <w:sz w:val="16"/>
          <w:u w:val="single"/>
          <w:lang w:val="af-ZA"/>
        </w:rPr>
        <w:t>3</w:t>
      </w:r>
      <w:r w:rsidR="00BA139B" w:rsidRPr="00C31144">
        <w:rPr>
          <w:rFonts w:ascii="GHEA Grapalat" w:hAnsi="GHEA Grapalat"/>
          <w:sz w:val="16"/>
          <w:szCs w:val="18"/>
        </w:rPr>
        <w:t>"*,</w:t>
      </w:r>
    </w:p>
    <w:p w:rsidR="00D043C1" w:rsidRPr="00F24462" w:rsidRDefault="00D043C1" w:rsidP="00A1665E">
      <w:pPr>
        <w:widowControl w:val="0"/>
        <w:ind w:left="567" w:right="565"/>
        <w:jc w:val="center"/>
        <w:rPr>
          <w:rFonts w:ascii="GHEA Grapalat" w:hAnsi="GHEA Grapalat"/>
          <w:b/>
          <w:sz w:val="16"/>
          <w:szCs w:val="20"/>
        </w:rPr>
      </w:pPr>
    </w:p>
    <w:p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ПОЛНОЕ ОПИСАНИЕ</w:t>
      </w:r>
    </w:p>
    <w:p w:rsidR="00D043C1" w:rsidRPr="00F24462" w:rsidRDefault="00D043C1" w:rsidP="00A1665E">
      <w:pPr>
        <w:pStyle w:val="3"/>
        <w:keepNext w:val="0"/>
        <w:widowControl w:val="0"/>
        <w:spacing w:line="240" w:lineRule="auto"/>
        <w:ind w:left="567" w:right="565"/>
        <w:rPr>
          <w:rFonts w:ascii="GHEA Grapalat" w:hAnsi="GHEA Grapalat"/>
          <w:b/>
          <w:i w:val="0"/>
          <w:sz w:val="16"/>
        </w:rPr>
      </w:pPr>
      <w:r w:rsidRPr="00F24462">
        <w:rPr>
          <w:rFonts w:ascii="GHEA Grapalat" w:hAnsi="GHEA Grapalat"/>
          <w:b/>
          <w:i w:val="0"/>
          <w:sz w:val="16"/>
        </w:rPr>
        <w:t xml:space="preserve">предлагаемого </w:t>
      </w:r>
      <w:r w:rsidR="00A35FB1" w:rsidRPr="00F24462">
        <w:rPr>
          <w:rFonts w:ascii="GHEA Grapalat" w:hAnsi="GHEA Grapalat"/>
          <w:b/>
          <w:i w:val="0"/>
          <w:sz w:val="16"/>
        </w:rPr>
        <w:t>товара</w:t>
      </w:r>
    </w:p>
    <w:p w:rsidR="00D043C1" w:rsidRPr="00F24462" w:rsidRDefault="00D043C1" w:rsidP="00A1665E">
      <w:pPr>
        <w:pStyle w:val="3"/>
        <w:keepNext w:val="0"/>
        <w:widowControl w:val="0"/>
        <w:spacing w:line="240" w:lineRule="auto"/>
        <w:ind w:left="567" w:right="565"/>
        <w:rPr>
          <w:rFonts w:ascii="GHEA Grapalat" w:hAnsi="GHEA Grapalat" w:cs="Arial"/>
          <w:sz w:val="16"/>
        </w:rPr>
      </w:pPr>
    </w:p>
    <w:p w:rsidR="00D043C1" w:rsidRPr="00F24462" w:rsidRDefault="00D043C1" w:rsidP="00A1665E">
      <w:pPr>
        <w:widowControl w:val="0"/>
        <w:jc w:val="both"/>
        <w:rPr>
          <w:rFonts w:ascii="GHEA Grapalat" w:hAnsi="GHEA Grapalat"/>
          <w:sz w:val="16"/>
          <w:szCs w:val="20"/>
        </w:rPr>
      </w:pPr>
      <w:r w:rsidRPr="00F24462">
        <w:rPr>
          <w:rFonts w:ascii="GHEA Grapalat" w:hAnsi="GHEA Grapalat"/>
          <w:sz w:val="16"/>
          <w:szCs w:val="20"/>
        </w:rPr>
        <w:t xml:space="preserve">_____________________________,                               в качестве участника </w:t>
      </w:r>
      <w:proofErr w:type="gramStart"/>
      <w:r w:rsidRPr="00F24462">
        <w:rPr>
          <w:rFonts w:ascii="GHEA Grapalat" w:hAnsi="GHEA Grapalat"/>
          <w:sz w:val="16"/>
          <w:szCs w:val="20"/>
        </w:rPr>
        <w:t>в</w:t>
      </w:r>
      <w:proofErr w:type="gramEnd"/>
      <w:r w:rsidRPr="00F24462">
        <w:rPr>
          <w:rFonts w:ascii="GHEA Grapalat" w:hAnsi="GHEA Grapalat"/>
          <w:sz w:val="16"/>
          <w:szCs w:val="20"/>
        </w:rPr>
        <w:t xml:space="preserve"> </w:t>
      </w:r>
    </w:p>
    <w:p w:rsidR="00D043C1" w:rsidRPr="00F24462" w:rsidRDefault="00D043C1" w:rsidP="00A1665E">
      <w:pPr>
        <w:widowControl w:val="0"/>
        <w:jc w:val="both"/>
        <w:rPr>
          <w:rFonts w:ascii="GHEA Grapalat" w:hAnsi="GHEA Grapalat" w:cs="Arial"/>
          <w:sz w:val="16"/>
          <w:szCs w:val="20"/>
          <w:u w:val="single"/>
        </w:rPr>
      </w:pPr>
      <w:r w:rsidRPr="00F24462">
        <w:rPr>
          <w:rFonts w:ascii="GHEA Grapalat" w:hAnsi="GHEA Grapalat"/>
          <w:sz w:val="16"/>
          <w:szCs w:val="20"/>
        </w:rPr>
        <w:t>наименование участника</w:t>
      </w:r>
    </w:p>
    <w:p w:rsidR="00D043C1" w:rsidRPr="00F24462" w:rsidRDefault="00D043C1" w:rsidP="00A1665E">
      <w:pPr>
        <w:widowControl w:val="0"/>
        <w:jc w:val="both"/>
        <w:rPr>
          <w:rFonts w:ascii="GHEA Grapalat" w:hAnsi="GHEA Grapalat"/>
          <w:sz w:val="16"/>
          <w:szCs w:val="20"/>
        </w:rPr>
      </w:pPr>
      <w:proofErr w:type="gramStart"/>
      <w:r w:rsidRPr="00F24462">
        <w:rPr>
          <w:rFonts w:ascii="GHEA Grapalat" w:hAnsi="GHEA Grapalat"/>
          <w:sz w:val="16"/>
          <w:szCs w:val="20"/>
        </w:rPr>
        <w:t>рамках</w:t>
      </w:r>
      <w:proofErr w:type="gramEnd"/>
      <w:r w:rsidRPr="00F24462">
        <w:rPr>
          <w:rFonts w:ascii="GHEA Grapalat" w:hAnsi="GHEA Grapalat"/>
          <w:sz w:val="16"/>
          <w:szCs w:val="20"/>
        </w:rPr>
        <w:t xml:space="preserve"> открытого конкурса под кодом </w:t>
      </w:r>
      <w:r w:rsidR="009A1280" w:rsidRPr="009A1280">
        <w:rPr>
          <w:rFonts w:ascii="GHEA Grapalat" w:hAnsi="GHEA Grapalat"/>
          <w:sz w:val="18"/>
          <w:szCs w:val="22"/>
          <w:lang w:val="af-ZA"/>
        </w:rPr>
        <w:t>ՏՊՏՏՔՀ-ԳՀԱՊՁԲ-2025/3</w:t>
      </w:r>
      <w:r w:rsidRPr="009A1280">
        <w:rPr>
          <w:rFonts w:ascii="GHEA Grapalat" w:hAnsi="GHEA Grapalat"/>
          <w:sz w:val="12"/>
          <w:szCs w:val="20"/>
        </w:rPr>
        <w:t xml:space="preserve">ниже </w:t>
      </w:r>
      <w:r w:rsidRPr="00F24462">
        <w:rPr>
          <w:rFonts w:ascii="GHEA Grapalat" w:hAnsi="GHEA Grapalat"/>
          <w:sz w:val="16"/>
          <w:szCs w:val="20"/>
        </w:rPr>
        <w:t xml:space="preserve">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F24462" w:rsidTr="00FF3F2A">
        <w:tc>
          <w:tcPr>
            <w:tcW w:w="1042" w:type="dxa"/>
            <w:vMerge w:val="restart"/>
            <w:vAlign w:val="center"/>
          </w:tcPr>
          <w:p w:rsidR="00EE1022" w:rsidRPr="00F24462" w:rsidRDefault="00EE1022" w:rsidP="00A1665E">
            <w:pPr>
              <w:widowControl w:val="0"/>
              <w:jc w:val="center"/>
              <w:rPr>
                <w:rFonts w:ascii="GHEA Grapalat" w:hAnsi="GHEA Grapalat"/>
                <w:b/>
                <w:sz w:val="16"/>
                <w:szCs w:val="20"/>
              </w:rPr>
            </w:pPr>
          </w:p>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Номер лота</w:t>
            </w:r>
          </w:p>
        </w:tc>
        <w:tc>
          <w:tcPr>
            <w:tcW w:w="8244" w:type="dxa"/>
            <w:gridSpan w:val="5"/>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Предлагаемый товар</w:t>
            </w:r>
          </w:p>
        </w:tc>
      </w:tr>
      <w:tr w:rsidR="00D043C1" w:rsidRPr="00F24462" w:rsidTr="000811C1">
        <w:trPr>
          <w:trHeight w:val="696"/>
        </w:trPr>
        <w:tc>
          <w:tcPr>
            <w:tcW w:w="1042" w:type="dxa"/>
            <w:vMerge/>
            <w:vAlign w:val="center"/>
          </w:tcPr>
          <w:p w:rsidR="00D043C1" w:rsidRPr="00F24462" w:rsidRDefault="00D043C1" w:rsidP="00A1665E">
            <w:pPr>
              <w:widowControl w:val="0"/>
              <w:jc w:val="center"/>
              <w:rPr>
                <w:rFonts w:ascii="GHEA Grapalat" w:hAnsi="GHEA Grapalat"/>
                <w:b/>
                <w:bCs/>
                <w:sz w:val="16"/>
                <w:szCs w:val="20"/>
              </w:rPr>
            </w:pPr>
          </w:p>
        </w:tc>
        <w:tc>
          <w:tcPr>
            <w:tcW w:w="1605" w:type="dxa"/>
            <w:vAlign w:val="center"/>
          </w:tcPr>
          <w:p w:rsidR="00D043C1" w:rsidRPr="00F24462" w:rsidRDefault="00873A3C" w:rsidP="00A1665E">
            <w:pPr>
              <w:widowControl w:val="0"/>
              <w:jc w:val="center"/>
              <w:rPr>
                <w:rFonts w:ascii="GHEA Grapalat" w:hAnsi="GHEA Grapalat"/>
                <w:b/>
                <w:sz w:val="16"/>
                <w:szCs w:val="20"/>
              </w:rPr>
            </w:pPr>
            <w:r w:rsidRPr="00F24462">
              <w:rPr>
                <w:rFonts w:ascii="GHEA Grapalat" w:hAnsi="GHEA Grapalat"/>
                <w:b/>
                <w:sz w:val="16"/>
                <w:szCs w:val="20"/>
              </w:rPr>
              <w:t>ф</w:t>
            </w:r>
            <w:r w:rsidR="00D043C1" w:rsidRPr="00F24462">
              <w:rPr>
                <w:rFonts w:ascii="GHEA Grapalat" w:hAnsi="GHEA Grapalat"/>
                <w:b/>
                <w:sz w:val="16"/>
                <w:szCs w:val="20"/>
              </w:rPr>
              <w:t>ирменное</w:t>
            </w:r>
          </w:p>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p>
        </w:tc>
        <w:tc>
          <w:tcPr>
            <w:tcW w:w="1463"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товарный знак</w:t>
            </w:r>
          </w:p>
        </w:tc>
        <w:tc>
          <w:tcPr>
            <w:tcW w:w="1699" w:type="dxa"/>
            <w:vAlign w:val="center"/>
          </w:tcPr>
          <w:p w:rsidR="00D043C1" w:rsidRPr="00F24462" w:rsidRDefault="00EE1022" w:rsidP="00A1665E">
            <w:pPr>
              <w:widowControl w:val="0"/>
              <w:jc w:val="center"/>
              <w:rPr>
                <w:rFonts w:ascii="GHEA Grapalat" w:hAnsi="GHEA Grapalat"/>
                <w:b/>
                <w:bCs/>
                <w:sz w:val="16"/>
                <w:szCs w:val="20"/>
                <w:lang w:val="hy-AM"/>
              </w:rPr>
            </w:pPr>
            <w:r w:rsidRPr="00F24462">
              <w:rPr>
                <w:rFonts w:ascii="GHEA Grapalat" w:hAnsi="GHEA Grapalat"/>
                <w:b/>
                <w:bCs/>
                <w:sz w:val="16"/>
                <w:szCs w:val="20"/>
              </w:rPr>
              <w:t>марка</w:t>
            </w:r>
          </w:p>
        </w:tc>
        <w:tc>
          <w:tcPr>
            <w:tcW w:w="1727"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 производителя</w:t>
            </w:r>
          </w:p>
        </w:tc>
        <w:tc>
          <w:tcPr>
            <w:tcW w:w="1750" w:type="dxa"/>
            <w:vAlign w:val="center"/>
          </w:tcPr>
          <w:p w:rsidR="00D043C1" w:rsidRPr="00F24462" w:rsidRDefault="00D043C1" w:rsidP="00A1665E">
            <w:pPr>
              <w:widowControl w:val="0"/>
              <w:jc w:val="center"/>
              <w:rPr>
                <w:rFonts w:ascii="GHEA Grapalat" w:hAnsi="GHEA Grapalat"/>
                <w:b/>
                <w:bCs/>
                <w:sz w:val="16"/>
                <w:szCs w:val="20"/>
              </w:rPr>
            </w:pPr>
            <w:r w:rsidRPr="00F24462">
              <w:rPr>
                <w:rFonts w:ascii="GHEA Grapalat" w:hAnsi="GHEA Grapalat"/>
                <w:b/>
                <w:sz w:val="16"/>
                <w:szCs w:val="20"/>
              </w:rPr>
              <w:t>технические характеристики</w:t>
            </w: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r w:rsidR="00D043C1" w:rsidRPr="00F24462" w:rsidTr="00FF3F2A">
        <w:tc>
          <w:tcPr>
            <w:tcW w:w="1042"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05"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463"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699"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27" w:type="dxa"/>
          </w:tcPr>
          <w:p w:rsidR="00D043C1" w:rsidRPr="00F24462" w:rsidRDefault="00D043C1" w:rsidP="00A1665E">
            <w:pPr>
              <w:pStyle w:val="3"/>
              <w:keepNext w:val="0"/>
              <w:widowControl w:val="0"/>
              <w:spacing w:line="240" w:lineRule="auto"/>
              <w:jc w:val="left"/>
              <w:rPr>
                <w:rFonts w:ascii="GHEA Grapalat" w:hAnsi="GHEA Grapalat"/>
                <w:b/>
                <w:sz w:val="16"/>
              </w:rPr>
            </w:pPr>
          </w:p>
        </w:tc>
        <w:tc>
          <w:tcPr>
            <w:tcW w:w="1750" w:type="dxa"/>
          </w:tcPr>
          <w:p w:rsidR="00D043C1" w:rsidRPr="00F24462" w:rsidRDefault="00D043C1" w:rsidP="00A1665E">
            <w:pPr>
              <w:pStyle w:val="3"/>
              <w:keepNext w:val="0"/>
              <w:widowControl w:val="0"/>
              <w:spacing w:line="240" w:lineRule="auto"/>
              <w:jc w:val="left"/>
              <w:rPr>
                <w:rFonts w:ascii="GHEA Grapalat" w:hAnsi="GHEA Grapalat"/>
                <w:b/>
                <w:sz w:val="16"/>
              </w:rPr>
            </w:pPr>
          </w:p>
        </w:tc>
      </w:tr>
    </w:tbl>
    <w:p w:rsidR="00D043C1" w:rsidRPr="00F24462" w:rsidRDefault="00D043C1" w:rsidP="00A1665E">
      <w:pPr>
        <w:widowControl w:val="0"/>
        <w:tabs>
          <w:tab w:val="left" w:pos="6804"/>
        </w:tabs>
        <w:jc w:val="center"/>
        <w:rPr>
          <w:rFonts w:ascii="GHEA Grapalat" w:hAnsi="GHEA Grapalat"/>
          <w:sz w:val="16"/>
          <w:szCs w:val="20"/>
          <w:lang w:val="en-US"/>
        </w:rPr>
      </w:pPr>
    </w:p>
    <w:p w:rsidR="00D043C1" w:rsidRPr="00F24462" w:rsidRDefault="00D043C1"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rsidR="00D043C1" w:rsidRPr="00F24462" w:rsidRDefault="00D043C1" w:rsidP="00A1665E">
      <w:pPr>
        <w:widowControl w:val="0"/>
        <w:tabs>
          <w:tab w:val="left" w:pos="7513"/>
        </w:tabs>
        <w:ind w:left="709"/>
        <w:jc w:val="both"/>
        <w:rPr>
          <w:rFonts w:ascii="GHEA Grapalat" w:hAnsi="GHEA Grapalat" w:cs="Arial"/>
          <w:sz w:val="16"/>
          <w:szCs w:val="20"/>
        </w:rPr>
      </w:pPr>
      <w:proofErr w:type="gramStart"/>
      <w:r w:rsidRPr="00F24462">
        <w:rPr>
          <w:rFonts w:ascii="GHEA Grapalat" w:hAnsi="GHEA Grapalat"/>
          <w:sz w:val="16"/>
          <w:szCs w:val="20"/>
        </w:rPr>
        <w:t>наименование участника (должность, имя, фамилия руководителя</w:t>
      </w:r>
      <w:r w:rsidRPr="00F24462">
        <w:rPr>
          <w:rFonts w:ascii="GHEA Grapalat" w:hAnsi="GHEA Grapalat"/>
          <w:sz w:val="16"/>
          <w:szCs w:val="20"/>
        </w:rPr>
        <w:tab/>
        <w:t>подпись</w:t>
      </w:r>
      <w:proofErr w:type="gramEnd"/>
    </w:p>
    <w:p w:rsidR="00D043C1" w:rsidRPr="00F24462" w:rsidRDefault="00D043C1" w:rsidP="00A1665E">
      <w:pPr>
        <w:widowControl w:val="0"/>
        <w:jc w:val="right"/>
        <w:rPr>
          <w:rFonts w:ascii="GHEA Grapalat" w:hAnsi="GHEA Grapalat"/>
          <w:sz w:val="16"/>
          <w:szCs w:val="20"/>
        </w:rPr>
      </w:pPr>
    </w:p>
    <w:p w:rsidR="00D043C1" w:rsidRPr="00F24462" w:rsidRDefault="00D043C1" w:rsidP="00A1665E">
      <w:pPr>
        <w:widowControl w:val="0"/>
        <w:jc w:val="right"/>
        <w:rPr>
          <w:rFonts w:ascii="GHEA Grapalat" w:hAnsi="GHEA Grapalat"/>
          <w:sz w:val="16"/>
          <w:szCs w:val="20"/>
        </w:rPr>
      </w:pPr>
      <w:r w:rsidRPr="00F24462">
        <w:rPr>
          <w:rFonts w:ascii="GHEA Grapalat" w:hAnsi="GHEA Grapalat"/>
          <w:sz w:val="16"/>
          <w:szCs w:val="20"/>
        </w:rPr>
        <w:t>М. П.</w:t>
      </w: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345381" w:rsidRPr="00F24462" w:rsidRDefault="00345381" w:rsidP="00A1665E">
      <w:pPr>
        <w:rPr>
          <w:rFonts w:ascii="GHEA Grapalat" w:hAnsi="GHEA Grapalat"/>
          <w:sz w:val="16"/>
          <w:szCs w:val="20"/>
          <w:lang w:val="hy-AM"/>
        </w:rPr>
      </w:pPr>
    </w:p>
    <w:p w:rsidR="00F24462" w:rsidRPr="000D633B" w:rsidRDefault="00F2446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Default="000B4B52" w:rsidP="000B4B52">
      <w:pPr>
        <w:rPr>
          <w:rFonts w:ascii="GHEA Grapalat" w:hAnsi="GHEA Grapalat"/>
          <w:sz w:val="16"/>
          <w:szCs w:val="20"/>
        </w:rPr>
      </w:pPr>
    </w:p>
    <w:p w:rsidR="006E7D03" w:rsidRPr="00735D6E" w:rsidRDefault="006E7D03"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911EC8" w:rsidRPr="00735D6E" w:rsidRDefault="00911EC8"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0B4B52" w:rsidRPr="000D633B" w:rsidRDefault="000B4B52" w:rsidP="000B4B52">
      <w:pPr>
        <w:rPr>
          <w:rFonts w:ascii="GHEA Grapalat" w:hAnsi="GHEA Grapalat"/>
          <w:sz w:val="16"/>
          <w:szCs w:val="20"/>
        </w:rPr>
      </w:pPr>
    </w:p>
    <w:p w:rsidR="00F24462" w:rsidRDefault="00F24462" w:rsidP="002C004A">
      <w:pPr>
        <w:pStyle w:val="31"/>
        <w:widowControl w:val="0"/>
        <w:spacing w:line="240" w:lineRule="auto"/>
        <w:ind w:firstLine="0"/>
        <w:rPr>
          <w:rFonts w:ascii="GHEA Grapalat" w:hAnsi="GHEA Grapalat"/>
          <w:b/>
          <w:sz w:val="16"/>
        </w:rPr>
      </w:pPr>
    </w:p>
    <w:p w:rsidR="002C004A" w:rsidRPr="00114075" w:rsidRDefault="002C004A" w:rsidP="002C004A">
      <w:pPr>
        <w:pStyle w:val="31"/>
        <w:widowControl w:val="0"/>
        <w:spacing w:line="240" w:lineRule="auto"/>
        <w:ind w:firstLine="0"/>
        <w:rPr>
          <w:rFonts w:ascii="GHEA Grapalat" w:hAnsi="GHEA Grapalat"/>
          <w:b/>
          <w:sz w:val="16"/>
        </w:rPr>
      </w:pPr>
    </w:p>
    <w:p w:rsidR="00080176" w:rsidRPr="00712D3A" w:rsidRDefault="00080176" w:rsidP="00080176">
      <w:pPr>
        <w:jc w:val="right"/>
        <w:rPr>
          <w:rFonts w:ascii="GHEA Grapalat" w:eastAsia="Calibri" w:hAnsi="GHEA Grapalat"/>
          <w:b/>
        </w:rPr>
      </w:pPr>
      <w:r w:rsidRPr="00712D3A">
        <w:rPr>
          <w:rFonts w:ascii="GHEA Grapalat" w:eastAsia="Calibri" w:hAnsi="GHEA Grapalat"/>
          <w:b/>
        </w:rPr>
        <w:t>Приложение 1.</w:t>
      </w:r>
      <w:r>
        <w:rPr>
          <w:rFonts w:ascii="GHEA Grapalat" w:eastAsia="Calibri" w:hAnsi="GHEA Grapalat"/>
          <w:b/>
          <w:lang w:val="hy-AM"/>
        </w:rPr>
        <w:t>3</w:t>
      </w:r>
      <w:r w:rsidRPr="00712D3A">
        <w:rPr>
          <w:rFonts w:ascii="GHEA Grapalat" w:eastAsia="Calibri" w:hAnsi="GHEA Grapalat"/>
          <w:b/>
        </w:rPr>
        <w:t>**</w:t>
      </w:r>
    </w:p>
    <w:p w:rsidR="00080176" w:rsidRPr="00712D3A" w:rsidRDefault="00080176" w:rsidP="00080176">
      <w:pPr>
        <w:widowControl w:val="0"/>
        <w:ind w:left="283"/>
        <w:jc w:val="right"/>
        <w:rPr>
          <w:rFonts w:ascii="GHEA Grapalat" w:eastAsia="Calibri" w:hAnsi="GHEA Grapalat"/>
          <w:b/>
          <w:color w:val="000000"/>
        </w:rPr>
      </w:pPr>
      <w:r w:rsidRPr="00712D3A">
        <w:rPr>
          <w:rFonts w:ascii="GHEA Grapalat" w:eastAsia="Calibri" w:hAnsi="GHEA Grapalat"/>
          <w:b/>
          <w:color w:val="000000"/>
        </w:rPr>
        <w:t>к приглашению на электронный аукцион</w:t>
      </w:r>
    </w:p>
    <w:p w:rsidR="00283A30" w:rsidRPr="00911EC8" w:rsidRDefault="00080176" w:rsidP="00283A30">
      <w:pPr>
        <w:widowControl w:val="0"/>
        <w:ind w:left="283"/>
        <w:jc w:val="right"/>
        <w:rPr>
          <w:rFonts w:ascii="GHEA Grapalat" w:hAnsi="GHEA Grapalat"/>
          <w:sz w:val="18"/>
          <w:szCs w:val="18"/>
        </w:rPr>
      </w:pPr>
      <w:r>
        <w:rPr>
          <w:rFonts w:ascii="GHEA Grapalat" w:eastAsia="Calibri" w:hAnsi="GHEA Grapalat"/>
          <w:b/>
          <w:color w:val="000000"/>
        </w:rPr>
        <w:t xml:space="preserve">под </w:t>
      </w:r>
      <w:r w:rsidRPr="008F6B1D">
        <w:rPr>
          <w:rFonts w:ascii="GHEA Grapalat" w:eastAsia="Calibri" w:hAnsi="GHEA Grapalat"/>
          <w:b/>
          <w:color w:val="000000"/>
        </w:rPr>
        <w:t>кодом</w:t>
      </w:r>
      <w:r>
        <w:rPr>
          <w:rFonts w:ascii="GHEA Grapalat" w:eastAsia="Calibri" w:hAnsi="GHEA Grapalat"/>
          <w:b/>
          <w:color w:val="000000"/>
        </w:rPr>
        <w:t xml:space="preserve"> </w:t>
      </w:r>
      <w:r w:rsidRPr="00D178D1">
        <w:rPr>
          <w:rFonts w:ascii="GHEA Grapalat" w:eastAsia="Calibri" w:hAnsi="GHEA Grapalat"/>
          <w:b/>
          <w:color w:val="000000"/>
        </w:rPr>
        <w:t xml:space="preserve">՛՛ </w:t>
      </w:r>
      <w:r w:rsidR="00E43E19">
        <w:rPr>
          <w:rFonts w:ascii="GHEA Grapalat" w:hAnsi="GHEA Grapalat"/>
          <w:sz w:val="22"/>
          <w:szCs w:val="22"/>
          <w:lang w:val="af-ZA"/>
        </w:rPr>
        <w:t>ՏՊՏՏՔՀ-ԳՀԱՊՁԲ-2026</w:t>
      </w:r>
      <w:r w:rsidR="009A1280" w:rsidRPr="003B0122">
        <w:rPr>
          <w:rFonts w:ascii="GHEA Grapalat" w:hAnsi="GHEA Grapalat"/>
          <w:sz w:val="22"/>
          <w:szCs w:val="22"/>
          <w:lang w:val="af-ZA"/>
        </w:rPr>
        <w:t>/</w:t>
      </w:r>
      <w:r w:rsidR="00A75478">
        <w:rPr>
          <w:rFonts w:ascii="GHEA Grapalat" w:hAnsi="GHEA Grapalat"/>
          <w:sz w:val="22"/>
          <w:szCs w:val="22"/>
          <w:lang w:val="af-ZA"/>
        </w:rPr>
        <w:t>1</w:t>
      </w:r>
      <w:r w:rsidR="00283A30" w:rsidRPr="00BA139B">
        <w:rPr>
          <w:rFonts w:ascii="GHEA Grapalat" w:hAnsi="GHEA Grapalat"/>
          <w:sz w:val="18"/>
          <w:szCs w:val="18"/>
        </w:rPr>
        <w:t>"*,</w:t>
      </w:r>
      <w:r w:rsidR="00283A30" w:rsidRPr="00911EC8">
        <w:rPr>
          <w:rFonts w:ascii="GHEA Grapalat" w:hAnsi="GHEA Grapalat"/>
          <w:sz w:val="18"/>
          <w:szCs w:val="18"/>
        </w:rPr>
        <w:t xml:space="preserve">                                </w:t>
      </w:r>
    </w:p>
    <w:p w:rsidR="00080176" w:rsidRPr="00712D3A" w:rsidRDefault="00080176" w:rsidP="00283A30">
      <w:pPr>
        <w:widowControl w:val="0"/>
        <w:ind w:left="283"/>
        <w:jc w:val="right"/>
        <w:rPr>
          <w:rFonts w:ascii="GHEA Grapalat" w:eastAsia="Calibri" w:hAnsi="GHEA Grapalat"/>
          <w:b/>
        </w:rPr>
      </w:pPr>
      <w:r w:rsidRPr="00712D3A">
        <w:rPr>
          <w:rFonts w:ascii="GHEA Grapalat" w:eastAsia="Calibri" w:hAnsi="GHEA Grapalat"/>
          <w:b/>
        </w:rPr>
        <w:t>ФОРМАДЕКЛАРАЦИИ О РЕАЛЬНЫХ  БЕНЕФИЦИАРАХ</w:t>
      </w:r>
    </w:p>
    <w:p w:rsidR="00080176" w:rsidRPr="00712D3A" w:rsidRDefault="00080176" w:rsidP="00080176">
      <w:pPr>
        <w:spacing w:line="360" w:lineRule="auto"/>
        <w:ind w:left="360" w:hanging="360"/>
        <w:jc w:val="center"/>
        <w:rPr>
          <w:rFonts w:ascii="GHEA Grapalat" w:eastAsia="GHEA Grapalat" w:hAnsi="GHEA Grapalat" w:cs="GHEA Grapalat"/>
          <w:b/>
        </w:rPr>
      </w:pPr>
    </w:p>
    <w:p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t>Организация</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r w:rsidR="00080176" w:rsidRPr="008471DD"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ind w:left="993" w:hanging="851"/>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487"/>
        </w:trPr>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Должность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подписания декларации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Количество страниц декларации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79"/>
              <w:jc w:val="both"/>
              <w:rPr>
                <w:rFonts w:ascii="GHEA Grapalat" w:eastAsia="GHEA Grapalat" w:hAnsi="GHEA Grapalat" w:cs="GHEA Grapalat"/>
                <w:color w:val="000000"/>
              </w:rPr>
            </w:pPr>
            <w:r w:rsidRPr="00712D3A">
              <w:rPr>
                <w:rFonts w:ascii="GHEA Grapalat" w:eastAsia="GHEA Grapalat" w:hAnsi="GHEA Grapalat" w:cs="GHEA Grapalat"/>
                <w:color w:val="000000"/>
              </w:rPr>
              <w:t>Подпись лица, представляющего декларацию</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spacing w:line="360" w:lineRule="auto"/>
        <w:jc w:val="both"/>
        <w:rPr>
          <w:rFonts w:ascii="GHEA Grapalat" w:eastAsia="GHEA Grapalat" w:hAnsi="GHEA Grapalat" w:cs="GHEA Grapalat"/>
        </w:rPr>
      </w:pPr>
    </w:p>
    <w:p w:rsidR="00080176" w:rsidRPr="00712D3A" w:rsidRDefault="00080176" w:rsidP="00080176">
      <w:pPr>
        <w:spacing w:line="360" w:lineRule="auto"/>
        <w:jc w:val="both"/>
        <w:rPr>
          <w:rFonts w:ascii="GHEA Grapalat" w:eastAsia="GHEA Grapalat" w:hAnsi="GHEA Grapalat" w:cs="GHEA Grapalat"/>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b/>
          <w:color w:val="000000"/>
        </w:rPr>
        <w:lastRenderedPageBreak/>
        <w:t>Данные листинга  акций</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r w:rsidRPr="00712D3A">
              <w:rPr>
                <w:rFonts w:ascii="Calibri" w:eastAsia="Calibri" w:hAnsi="Calibri"/>
              </w:rPr>
              <w:t xml:space="preserve"> </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361"/>
        </w:trPr>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proofErr w:type="spellStart"/>
            <w:r w:rsidRPr="00712D3A">
              <w:rPr>
                <w:rFonts w:ascii="GHEA Grapalat" w:eastAsia="GHEA Grapalat" w:hAnsi="GHEA Grapalat" w:cs="GHEA Grapalat"/>
                <w:color w:val="000000"/>
              </w:rPr>
              <w:t>Государтво</w:t>
            </w:r>
            <w:proofErr w:type="spellEnd"/>
            <w:r w:rsidRPr="00712D3A">
              <w:rPr>
                <w:rFonts w:ascii="GHEA Grapalat" w:eastAsia="GHEA Grapalat" w:hAnsi="GHEA Grapalat" w:cs="GHEA Grapalat"/>
                <w:color w:val="000000"/>
              </w:rPr>
              <w:t xml:space="preserve">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iCs/>
        </w:rPr>
      </w:pPr>
      <w:r w:rsidRPr="00712D3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Размер участия</w:t>
            </w:r>
            <w:proofErr w:type="gramStart"/>
            <w:r w:rsidRPr="00712D3A">
              <w:rPr>
                <w:rFonts w:ascii="GHEA Grapalat" w:eastAsia="GHEA Grapalat" w:hAnsi="GHEA Grapalat" w:cs="GHEA Grapalat"/>
                <w:color w:val="000000"/>
              </w:rPr>
              <w:t xml:space="preserve"> (%)</w:t>
            </w:r>
            <w:proofErr w:type="gramEnd"/>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ind w:hanging="930"/>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MS Gothic" w:eastAsia="MS Gothic" w:hAnsi="MS Gothic" w:cs="GHEA Grapalat" w:hint="eastAsia"/>
              </w:rPr>
              <w:t>☐</w:t>
            </w:r>
            <w:r w:rsidRPr="00712D3A">
              <w:rPr>
                <w:rFonts w:ascii="GHEA Grapalat" w:eastAsia="GHEA Grapalat" w:hAnsi="GHEA Grapalat" w:cs="GHEA Grapalat"/>
              </w:rPr>
              <w:tab/>
              <w:t>Косвенное участие</w:t>
            </w:r>
          </w:p>
        </w:tc>
      </w:tr>
    </w:tbl>
    <w:p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государства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муниципалитета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proofErr w:type="gramStart"/>
            <w:r w:rsidRPr="00712D3A">
              <w:rPr>
                <w:rFonts w:ascii="GHEA Grapalat" w:eastAsia="GHEA Grapalat" w:hAnsi="GHEA Grapalat" w:cs="GHEA Grapalat"/>
                <w:color w:val="000000"/>
              </w:rPr>
              <w:t xml:space="preserve"> (%)</w:t>
            </w:r>
            <w:proofErr w:type="gramEnd"/>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proofErr w:type="gramStart"/>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roofErr w:type="gramEnd"/>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bl>
    <w:p w:rsidR="00080176" w:rsidRPr="00712D3A" w:rsidRDefault="00080176" w:rsidP="00080176">
      <w:pPr>
        <w:spacing w:line="360" w:lineRule="auto"/>
        <w:jc w:val="both"/>
        <w:rPr>
          <w:rFonts w:ascii="GHEA Grapalat" w:eastAsia="GHEA Grapalat" w:hAnsi="GHEA Grapalat" w:cs="GHEA Grapalat"/>
          <w:b/>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Данные реального бенефициара</w:t>
      </w:r>
    </w:p>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w:t>
            </w:r>
            <w:proofErr w:type="gramStart"/>
            <w:r w:rsidRPr="00712D3A">
              <w:rPr>
                <w:rFonts w:ascii="GHEA Grapalat" w:eastAsia="GHEA Grapalat" w:hAnsi="GHEA Grapalat" w:cs="GHEA Grapalat"/>
                <w:color w:val="000000"/>
              </w:rPr>
              <w:t>я(</w:t>
            </w:r>
            <w:proofErr w:type="gramEnd"/>
            <w:r w:rsidRPr="00712D3A">
              <w:rPr>
                <w:rFonts w:ascii="GHEA Grapalat" w:eastAsia="GHEA Grapalat" w:hAnsi="GHEA Grapalat" w:cs="GHEA Grapalat"/>
                <w:color w:val="000000"/>
              </w:rPr>
              <w:t>латинскими буквами)</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Фамилия (латинскими буквами)</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Гражданство</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6"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рождения</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Тип документа</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документа</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317" w:hanging="283"/>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предоставления</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34"/>
              <w:jc w:val="both"/>
              <w:rPr>
                <w:rFonts w:ascii="GHEA Grapalat" w:eastAsia="GHEA Grapalat" w:hAnsi="GHEA Grapalat" w:cs="GHEA Grapalat"/>
                <w:color w:val="000000"/>
              </w:rPr>
            </w:pPr>
            <w:r w:rsidRPr="00712D3A">
              <w:rPr>
                <w:rFonts w:ascii="GHEA Grapalat" w:eastAsia="GHEA Grapalat" w:hAnsi="GHEA Grapalat" w:cs="GHEA Grapalat"/>
                <w:color w:val="000000"/>
              </w:rPr>
              <w:t>Предоставляющий орган</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7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НЗОУ или эквивалентный номер</w:t>
            </w:r>
          </w:p>
        </w:tc>
        <w:tc>
          <w:tcPr>
            <w:tcW w:w="6096"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Государство</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Муниципалитет</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943"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426" w:hanging="426"/>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072"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Муниципалитет</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Административно-территориальная единица</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Название улицы, здание (дом), квартира</w:t>
            </w:r>
          </w:p>
        </w:tc>
        <w:tc>
          <w:tcPr>
            <w:tcW w:w="6178"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 xml:space="preserve">(за исключением подотчетных организаций сферы </w:t>
      </w:r>
      <w:proofErr w:type="spellStart"/>
      <w:r w:rsidRPr="00712D3A">
        <w:rPr>
          <w:rFonts w:ascii="GHEA Grapalat" w:eastAsia="GHEA Grapalat" w:hAnsi="GHEA Grapalat" w:cs="GHEA Grapalat"/>
          <w:i/>
          <w:color w:val="000000"/>
        </w:rPr>
        <w:t>недропользования</w:t>
      </w:r>
      <w:proofErr w:type="spellEnd"/>
      <w:r w:rsidRPr="00712D3A">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176" w:rsidRPr="008471DD" w:rsidTr="002031B9">
        <w:trPr>
          <w:trHeight w:val="924"/>
        </w:trPr>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176" w:rsidRPr="00712D3A" w:rsidTr="002031B9">
        <w:trPr>
          <w:trHeight w:val="684"/>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lastRenderedPageBreak/>
              <w:t>Размер участия</w:t>
            </w:r>
            <w:proofErr w:type="gramStart"/>
            <w:r w:rsidRPr="00712D3A" w:rsidDel="00C376E4">
              <w:rPr>
                <w:rFonts w:ascii="GHEA Grapalat" w:eastAsia="GHEA Grapalat" w:hAnsi="GHEA Grapalat" w:cs="GHEA Grapalat"/>
                <w:color w:val="000000"/>
              </w:rPr>
              <w:t xml:space="preserve"> </w:t>
            </w:r>
            <w:r w:rsidRPr="00712D3A">
              <w:rPr>
                <w:rFonts w:ascii="GHEA Grapalat" w:eastAsia="GHEA Grapalat" w:hAnsi="GHEA Grapalat" w:cs="GHEA Grapalat"/>
                <w:color w:val="000000"/>
              </w:rPr>
              <w:t>(%)</w:t>
            </w:r>
            <w:proofErr w:type="gramEnd"/>
          </w:p>
        </w:tc>
        <w:tc>
          <w:tcPr>
            <w:tcW w:w="4508" w:type="dxa"/>
            <w:shd w:val="clear" w:color="auto" w:fill="FFFFFF"/>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282"/>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proofErr w:type="gramStart"/>
            <w:r w:rsidRPr="00712D3A">
              <w:rPr>
                <w:rFonts w:ascii="GHEA Grapalat" w:eastAsia="GHEA Grapalat" w:hAnsi="GHEA Grapalat" w:cs="GHEA Grapalat"/>
                <w:lang w:val="hy-AM"/>
              </w:rPr>
              <w:t>б</w:t>
            </w:r>
            <w:proofErr w:type="gramEnd"/>
            <w:r w:rsidRPr="00712D3A">
              <w:rPr>
                <w:rFonts w:ascii="MS Gothic" w:eastAsia="MS Gothic" w:hAnsi="MS Gothic" w:cs="MS Gothic" w:hint="eastAsia"/>
              </w:rPr>
              <w:t>․</w:t>
            </w:r>
            <w:r w:rsidRPr="00712D3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proofErr w:type="gramStart"/>
            <w:r w:rsidRPr="00712D3A">
              <w:rPr>
                <w:rFonts w:ascii="GHEA Grapalat" w:eastAsia="GHEA Grapalat" w:hAnsi="GHEA Grapalat" w:cs="GHEA Grapalat"/>
                <w:lang w:val="hy-AM"/>
              </w:rPr>
              <w:t>в</w:t>
            </w:r>
            <w:proofErr w:type="gramEnd"/>
            <w:r w:rsidRPr="00712D3A">
              <w:rPr>
                <w:rFonts w:ascii="GHEA Grapalat" w:eastAsia="GHEA Grapalat" w:hAnsi="GHEA Grapalat" w:cs="GHEA Grapalat"/>
              </w:rPr>
              <w:t xml:space="preserve">. </w:t>
            </w:r>
            <w:proofErr w:type="gramStart"/>
            <w:r w:rsidRPr="00712D3A">
              <w:rPr>
                <w:rFonts w:ascii="GHEA Grapalat" w:eastAsia="GHEA Grapalat" w:hAnsi="GHEA Grapalat" w:cs="GHEA Grapalat"/>
              </w:rPr>
              <w:t>является</w:t>
            </w:r>
            <w:proofErr w:type="gramEnd"/>
            <w:r w:rsidRPr="00712D3A">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712D3A">
              <w:rPr>
                <w:rFonts w:ascii="GHEA Grapalat" w:eastAsia="GHEA Grapalat" w:hAnsi="GHEA Grapalat" w:cs="GHEA Grapalat"/>
                <w:lang w:val="hy-AM"/>
              </w:rPr>
              <w:t>б</w:t>
            </w:r>
            <w:r w:rsidRPr="00712D3A">
              <w:rPr>
                <w:rFonts w:ascii="GHEA Grapalat" w:eastAsia="GHEA Grapalat" w:hAnsi="GHEA Grapalat" w:cs="GHEA Grapalat"/>
              </w:rPr>
              <w:t>"</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Основания являться реальным бенефициаром</w:t>
      </w:r>
      <w:r w:rsidRPr="00712D3A" w:rsidDel="00F76C18">
        <w:rPr>
          <w:rFonts w:ascii="GHEA Grapalat" w:eastAsia="GHEA Grapalat" w:hAnsi="GHEA Grapalat" w:cs="GHEA Grapalat"/>
          <w:i/>
          <w:color w:val="000000"/>
        </w:rPr>
        <w:t xml:space="preserve"> </w:t>
      </w:r>
      <w:r w:rsidRPr="00712D3A">
        <w:rPr>
          <w:rFonts w:ascii="GHEA Grapalat" w:eastAsia="GHEA Grapalat" w:hAnsi="GHEA Grapalat" w:cs="GHEA Grapalat"/>
          <w:i/>
          <w:color w:val="000000"/>
        </w:rPr>
        <w:t xml:space="preserve">(для подотчетных организаций сферы </w:t>
      </w:r>
      <w:proofErr w:type="spellStart"/>
      <w:r w:rsidRPr="00712D3A">
        <w:rPr>
          <w:rFonts w:ascii="GHEA Grapalat" w:eastAsia="GHEA Grapalat" w:hAnsi="GHEA Grapalat" w:cs="GHEA Grapalat"/>
          <w:i/>
          <w:color w:val="000000"/>
        </w:rPr>
        <w:t>недропользования</w:t>
      </w:r>
      <w:proofErr w:type="spellEnd"/>
      <w:r w:rsidRPr="00712D3A">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176" w:rsidRPr="008471DD" w:rsidTr="002031B9">
        <w:trPr>
          <w:trHeight w:val="924"/>
        </w:trPr>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а</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176" w:rsidRPr="00712D3A" w:rsidTr="002031B9">
        <w:trPr>
          <w:trHeight w:val="684"/>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Размер участия</w:t>
            </w:r>
            <w:proofErr w:type="gramStart"/>
            <w:r w:rsidRPr="00712D3A">
              <w:rPr>
                <w:rFonts w:ascii="GHEA Grapalat" w:eastAsia="GHEA Grapalat" w:hAnsi="GHEA Grapalat" w:cs="GHEA Grapalat"/>
                <w:color w:val="000000"/>
              </w:rPr>
              <w:t xml:space="preserve"> (%)</w:t>
            </w:r>
            <w:proofErr w:type="gramEnd"/>
          </w:p>
        </w:tc>
        <w:tc>
          <w:tcPr>
            <w:tcW w:w="4508" w:type="dxa"/>
            <w:shd w:val="clear" w:color="auto" w:fill="auto"/>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rPr>
          <w:trHeight w:val="1282"/>
        </w:trPr>
        <w:tc>
          <w:tcPr>
            <w:tcW w:w="4508"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Вид участия</w:t>
            </w:r>
          </w:p>
        </w:tc>
        <w:tc>
          <w:tcPr>
            <w:tcW w:w="4508"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Прямое участие</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Косвенное участие</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proofErr w:type="gramStart"/>
            <w:r w:rsidRPr="00712D3A">
              <w:rPr>
                <w:rFonts w:ascii="GHEA Grapalat" w:eastAsia="GHEA Grapalat" w:hAnsi="GHEA Grapalat" w:cs="GHEA Grapalat"/>
                <w:lang w:val="hy-AM"/>
              </w:rPr>
              <w:t>б</w:t>
            </w:r>
            <w:proofErr w:type="gramEnd"/>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 xml:space="preserve">имеет право назначать или </w:t>
            </w:r>
            <w:r w:rsidRPr="00712D3A">
              <w:rPr>
                <w:rFonts w:ascii="GHEA Grapalat" w:eastAsia="GHEA Grapalat" w:hAnsi="GHEA Grapalat" w:cs="GHEA Grapalat"/>
                <w:lang w:eastAsia="hy-AM"/>
              </w:rPr>
              <w:t>освобождать</w:t>
            </w:r>
            <w:r w:rsidRPr="00712D3A">
              <w:rPr>
                <w:rFonts w:ascii="GHEA Grapalat" w:eastAsia="GHEA Grapalat" w:hAnsi="GHEA Grapalat" w:cs="GHEA Grapalat"/>
              </w:rPr>
              <w:t xml:space="preserve"> большинство членов органов управления юридического лица</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proofErr w:type="gramStart"/>
            <w:r w:rsidRPr="00712D3A">
              <w:rPr>
                <w:rFonts w:ascii="GHEA Grapalat" w:eastAsia="GHEA Grapalat" w:hAnsi="GHEA Grapalat" w:cs="GHEA Grapalat"/>
                <w:lang w:val="hy-AM"/>
              </w:rPr>
              <w:t>в</w:t>
            </w:r>
            <w:proofErr w:type="gramEnd"/>
            <w:r w:rsidRPr="00712D3A">
              <w:rPr>
                <w:rFonts w:ascii="MS Gothic" w:eastAsia="MS Gothic" w:hAnsi="MS Gothic" w:cs="MS Gothic" w:hint="eastAsia"/>
              </w:rPr>
              <w:t>․</w:t>
            </w:r>
            <w:r w:rsidRPr="00712D3A">
              <w:rPr>
                <w:rFonts w:ascii="GHEA Grapalat" w:eastAsia="Cambria Math" w:hAnsi="GHEA Grapalat" w:cs="Cambria Math"/>
              </w:rPr>
              <w:t xml:space="preserve"> </w:t>
            </w:r>
            <w:proofErr w:type="gramStart"/>
            <w:r w:rsidRPr="00712D3A">
              <w:rPr>
                <w:rFonts w:ascii="GHEA Grapalat" w:eastAsia="GHEA Grapalat" w:hAnsi="GHEA Grapalat" w:cs="GHEA Grapalat"/>
              </w:rPr>
              <w:t>от</w:t>
            </w:r>
            <w:proofErr w:type="gramEnd"/>
            <w:r w:rsidRPr="00712D3A">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w:t>
            </w:r>
            <w:r w:rsidRPr="00712D3A">
              <w:rPr>
                <w:rFonts w:ascii="GHEA Grapalat" w:eastAsia="GHEA Grapalat" w:hAnsi="GHEA Grapalat" w:cs="GHEA Grapalat"/>
              </w:rPr>
              <w:lastRenderedPageBreak/>
              <w:t>течение года, предшествующего отчетному году</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lastRenderedPageBreak/>
              <w:t>☐</w:t>
            </w:r>
            <w:r w:rsidRPr="00712D3A">
              <w:rPr>
                <w:rFonts w:ascii="GHEA Grapalat" w:eastAsia="GHEA Grapalat" w:hAnsi="GHEA Grapalat" w:cs="GHEA Grapalat"/>
              </w:rPr>
              <w:tab/>
            </w:r>
            <w:proofErr w:type="gramStart"/>
            <w:r w:rsidRPr="00712D3A">
              <w:rPr>
                <w:rFonts w:ascii="GHEA Grapalat" w:eastAsia="GHEA Grapalat" w:hAnsi="GHEA Grapalat" w:cs="GHEA Grapalat"/>
                <w:lang w:val="hy-AM"/>
              </w:rPr>
              <w:t>г</w:t>
            </w:r>
            <w:proofErr w:type="gramEnd"/>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80176" w:rsidRPr="008471DD" w:rsidTr="002031B9">
        <w:tc>
          <w:tcPr>
            <w:tcW w:w="9016" w:type="dxa"/>
            <w:gridSpan w:val="2"/>
            <w:vAlign w:val="center"/>
          </w:tcPr>
          <w:p w:rsidR="00080176" w:rsidRPr="00712D3A" w:rsidRDefault="00080176" w:rsidP="002031B9">
            <w:pPr>
              <w:spacing w:before="240" w:after="240"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r>
            <w:r w:rsidRPr="00712D3A">
              <w:rPr>
                <w:rFonts w:ascii="GHEA Grapalat" w:eastAsia="GHEA Grapalat" w:hAnsi="GHEA Grapalat" w:cs="GHEA Grapalat"/>
                <w:lang w:val="hy-AM"/>
              </w:rPr>
              <w:t>д</w:t>
            </w:r>
            <w:r w:rsidRPr="00712D3A">
              <w:rPr>
                <w:rFonts w:ascii="MS Gothic" w:eastAsia="MS Gothic" w:hAnsi="MS Gothic" w:cs="MS Gothic" w:hint="eastAsia"/>
              </w:rPr>
              <w:t>․</w:t>
            </w:r>
            <w:r w:rsidRPr="00712D3A">
              <w:rPr>
                <w:rFonts w:ascii="GHEA Grapalat" w:eastAsia="Cambria Math" w:hAnsi="GHEA Grapalat" w:cs="Cambria Math"/>
              </w:rPr>
              <w:t xml:space="preserve"> </w:t>
            </w:r>
            <w:r w:rsidRPr="00712D3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color w:val="000000"/>
        </w:rPr>
      </w:pPr>
      <w:r w:rsidRPr="00712D3A">
        <w:rPr>
          <w:rFonts w:ascii="GHEA Grapalat" w:eastAsia="GHEA Grapalat" w:hAnsi="GHEA Grapalat" w:cs="GHEA Grapalat"/>
          <w:i/>
          <w:color w:val="000000"/>
        </w:rPr>
        <w:t xml:space="preserve">Информация о статусе реального </w:t>
      </w:r>
      <w:proofErr w:type="spellStart"/>
      <w:proofErr w:type="gramStart"/>
      <w:r w:rsidRPr="00712D3A">
        <w:rPr>
          <w:rFonts w:ascii="GHEA Grapalat" w:eastAsia="GHEA Grapalat" w:hAnsi="GHEA Grapalat" w:cs="GHEA Grapalat"/>
          <w:i/>
          <w:color w:val="000000"/>
        </w:rPr>
        <w:t>бене</w:t>
      </w:r>
      <w:proofErr w:type="spellEnd"/>
      <w:r w:rsidRPr="00712D3A">
        <w:rPr>
          <w:rFonts w:ascii="GHEA Grapalat" w:eastAsia="GHEA Grapalat" w:hAnsi="GHEA Grapalat" w:cs="GHEA Grapalat"/>
          <w:i/>
          <w:color w:val="000000"/>
        </w:rPr>
        <w:t xml:space="preserve"> </w:t>
      </w:r>
      <w:proofErr w:type="spellStart"/>
      <w:r w:rsidRPr="00712D3A">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8471DD"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284" w:hanging="284"/>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Осуществление </w:t>
            </w:r>
            <w:proofErr w:type="gramStart"/>
            <w:r w:rsidRPr="00712D3A">
              <w:rPr>
                <w:rFonts w:ascii="GHEA Grapalat" w:eastAsia="GHEA Grapalat" w:hAnsi="GHEA Grapalat" w:cs="GHEA Grapalat"/>
                <w:color w:val="000000"/>
              </w:rPr>
              <w:t>контроля за</w:t>
            </w:r>
            <w:proofErr w:type="gramEnd"/>
            <w:r w:rsidRPr="00712D3A">
              <w:rPr>
                <w:rFonts w:ascii="GHEA Grapalat" w:eastAsia="GHEA Grapalat" w:hAnsi="GHEA Grapalat" w:cs="GHEA Grapalat"/>
                <w:color w:val="000000"/>
              </w:rPr>
              <w:t xml:space="preserve"> организацией</w:t>
            </w:r>
          </w:p>
        </w:tc>
        <w:tc>
          <w:tcPr>
            <w:tcW w:w="6180"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Отдельно</w:t>
            </w:r>
          </w:p>
          <w:p w:rsidR="00080176" w:rsidRPr="00712D3A" w:rsidRDefault="00080176" w:rsidP="002031B9">
            <w:pPr>
              <w:spacing w:line="360"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 xml:space="preserve">Совместно с </w:t>
            </w:r>
            <w:proofErr w:type="spellStart"/>
            <w:r w:rsidRPr="00712D3A">
              <w:rPr>
                <w:rFonts w:ascii="GHEA Grapalat" w:eastAsia="GHEA Grapalat" w:hAnsi="GHEA Grapalat" w:cs="GHEA Grapalat"/>
              </w:rPr>
              <w:t>аффилированными</w:t>
            </w:r>
            <w:proofErr w:type="spellEnd"/>
            <w:r w:rsidRPr="00712D3A">
              <w:rPr>
                <w:rFonts w:ascii="GHEA Grapalat" w:eastAsia="GHEA Grapalat" w:hAnsi="GHEA Grapalat" w:cs="GHEA Grapalat"/>
              </w:rPr>
              <w:t xml:space="preserve"> лицами</w:t>
            </w: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Реальным бенефициаром отчетной организации в сфере </w:t>
            </w:r>
            <w:proofErr w:type="spellStart"/>
            <w:r w:rsidRPr="00712D3A">
              <w:rPr>
                <w:rFonts w:ascii="GHEA Grapalat" w:eastAsia="GHEA Grapalat" w:hAnsi="GHEA Grapalat" w:cs="GHEA Grapalat"/>
                <w:color w:val="000000"/>
              </w:rPr>
              <w:t>недропользования</w:t>
            </w:r>
            <w:proofErr w:type="spellEnd"/>
            <w:r w:rsidRPr="00712D3A">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Да</w:t>
            </w:r>
          </w:p>
          <w:p w:rsidR="00080176" w:rsidRPr="00712D3A" w:rsidRDefault="00080176" w:rsidP="002031B9">
            <w:pPr>
              <w:spacing w:before="240" w:after="240" w:line="259" w:lineRule="auto"/>
              <w:jc w:val="both"/>
              <w:rPr>
                <w:rFonts w:ascii="GHEA Grapalat" w:eastAsia="GHEA Grapalat" w:hAnsi="GHEA Grapalat" w:cs="GHEA Grapalat"/>
              </w:rPr>
            </w:pPr>
            <w:r w:rsidRPr="00712D3A">
              <w:rPr>
                <w:rFonts w:ascii="Segoe UI Symbol" w:eastAsia="MS Gothic" w:hAnsi="Segoe UI Symbol" w:cs="Segoe UI Symbol"/>
              </w:rPr>
              <w:t>☐</w:t>
            </w:r>
            <w:r w:rsidRPr="00712D3A">
              <w:rPr>
                <w:rFonts w:ascii="GHEA Grapalat" w:eastAsia="GHEA Grapalat" w:hAnsi="GHEA Grapalat" w:cs="GHEA Grapalat"/>
              </w:rPr>
              <w:tab/>
              <w:t>Нет</w:t>
            </w: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Адрес </w:t>
            </w:r>
            <w:r w:rsidRPr="00712D3A">
              <w:rPr>
                <w:rFonts w:ascii="Courier New" w:eastAsia="GHEA Grapalat" w:hAnsi="Courier New" w:cs="Courier New"/>
                <w:color w:val="000000"/>
              </w:rPr>
              <w:t> </w:t>
            </w:r>
            <w:r w:rsidRPr="00712D3A">
              <w:rPr>
                <w:rFonts w:ascii="GHEA Grapalat" w:eastAsia="GHEA Grapalat" w:hAnsi="GHEA Grapalat" w:cs="GHEA Grapalat"/>
                <w:color w:val="000000"/>
              </w:rPr>
              <w:t>электронной почты</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7"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телефона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pBdr>
          <w:top w:val="nil"/>
          <w:left w:val="nil"/>
          <w:bottom w:val="nil"/>
          <w:right w:val="nil"/>
          <w:between w:val="nil"/>
        </w:pBdr>
        <w:spacing w:line="360" w:lineRule="auto"/>
        <w:ind w:left="792"/>
        <w:jc w:val="both"/>
        <w:rPr>
          <w:rFonts w:ascii="GHEA Grapalat" w:eastAsia="GHEA Grapalat" w:hAnsi="GHEA Grapalat" w:cs="GHEA Grapalat"/>
          <w:i/>
          <w:color w:val="000000"/>
        </w:rPr>
      </w:pPr>
      <w:r w:rsidRPr="00712D3A">
        <w:rPr>
          <w:rFonts w:ascii="GHEA Grapalat" w:eastAsia="Calibri" w:hAnsi="GHEA Grapalat"/>
        </w:rPr>
        <w:br w:type="page"/>
      </w:r>
    </w:p>
    <w:p w:rsidR="00080176" w:rsidRPr="00712D3A" w:rsidRDefault="00080176" w:rsidP="00080176">
      <w:pPr>
        <w:numPr>
          <w:ilvl w:val="0"/>
          <w:numId w:val="31"/>
        </w:numPr>
        <w:pBdr>
          <w:top w:val="nil"/>
          <w:left w:val="nil"/>
          <w:bottom w:val="nil"/>
          <w:right w:val="nil"/>
          <w:between w:val="nil"/>
        </w:pBdr>
        <w:spacing w:line="259"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Промежуточные юридические лица</w:t>
      </w:r>
    </w:p>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латинскими буквами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Номер государственной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День, месяц, год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Адрес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Государство регистрации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ind w:left="788" w:hanging="431"/>
        <w:jc w:val="both"/>
        <w:rPr>
          <w:rFonts w:ascii="GHEA Grapalat" w:eastAsia="GHEA Grapalat" w:hAnsi="GHEA Grapalat" w:cs="GHEA Grapalat"/>
          <w:i/>
          <w:color w:val="000000"/>
        </w:rPr>
      </w:pPr>
      <w:r w:rsidRPr="00712D3A">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8471DD" w:rsidTr="002031B9">
        <w:trPr>
          <w:trHeight w:val="853"/>
        </w:trPr>
        <w:tc>
          <w:tcPr>
            <w:tcW w:w="2835" w:type="dxa"/>
            <w:vMerge w:val="restart"/>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ind w:left="142" w:hanging="142"/>
              <w:jc w:val="both"/>
              <w:rPr>
                <w:rFonts w:ascii="GHEA Grapalat" w:eastAsia="GHEA Grapalat" w:hAnsi="GHEA Grapalat" w:cs="GHEA Grapalat"/>
                <w:color w:val="000000"/>
              </w:rPr>
            </w:pPr>
            <w:r w:rsidRPr="00712D3A">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712D3A">
              <w:rPr>
                <w:rFonts w:ascii="GHEA Grapalat" w:eastAsia="GHEA Grapalat" w:hAnsi="GHEA Grapalat" w:cs="GHEA Grapalat"/>
                <w:color w:val="000000"/>
              </w:rPr>
              <w:lastRenderedPageBreak/>
              <w:t>юридическим лицом</w:t>
            </w: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rPr>
          <w:trHeight w:val="850"/>
        </w:trPr>
        <w:tc>
          <w:tcPr>
            <w:tcW w:w="2835" w:type="dxa"/>
            <w:vMerge/>
            <w:shd w:val="clear" w:color="auto" w:fill="D9E2F3"/>
            <w:vAlign w:val="center"/>
          </w:tcPr>
          <w:p w:rsidR="00080176" w:rsidRPr="00712D3A" w:rsidRDefault="00080176" w:rsidP="00080176">
            <w:pPr>
              <w:numPr>
                <w:ilvl w:val="2"/>
                <w:numId w:val="31"/>
              </w:numPr>
              <w:pBdr>
                <w:top w:val="nil"/>
                <w:left w:val="nil"/>
                <w:bottom w:val="nil"/>
                <w:right w:val="nil"/>
                <w:between w:val="nil"/>
              </w:pBdr>
              <w:jc w:val="both"/>
              <w:rPr>
                <w:rFonts w:ascii="GHEA Grapalat" w:eastAsia="GHEA Grapalat" w:hAnsi="GHEA Grapalat" w:cs="GHEA Grapalat"/>
                <w:color w:val="000000"/>
              </w:rPr>
            </w:pPr>
          </w:p>
        </w:tc>
        <w:tc>
          <w:tcPr>
            <w:tcW w:w="6180" w:type="dxa"/>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numPr>
          <w:ilvl w:val="1"/>
          <w:numId w:val="31"/>
        </w:numPr>
        <w:pBdr>
          <w:top w:val="nil"/>
          <w:left w:val="nil"/>
          <w:bottom w:val="nil"/>
          <w:right w:val="nil"/>
          <w:between w:val="nil"/>
        </w:pBdr>
        <w:spacing w:before="240" w:after="160" w:line="259" w:lineRule="auto"/>
        <w:jc w:val="both"/>
        <w:rPr>
          <w:rFonts w:ascii="GHEA Grapalat" w:eastAsia="GHEA Grapalat" w:hAnsi="GHEA Grapalat" w:cs="GHEA Grapalat"/>
          <w:i/>
        </w:rPr>
      </w:pPr>
      <w:r w:rsidRPr="00712D3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176" w:rsidRPr="00712D3A"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Наименование фондовой биржи</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r w:rsidR="00080176" w:rsidRPr="008471DD" w:rsidTr="002031B9">
        <w:tc>
          <w:tcPr>
            <w:tcW w:w="2835" w:type="dxa"/>
            <w:shd w:val="clear" w:color="auto" w:fill="D9E2F3"/>
            <w:vAlign w:val="center"/>
          </w:tcPr>
          <w:p w:rsidR="00080176" w:rsidRPr="00712D3A" w:rsidRDefault="00080176" w:rsidP="00080176">
            <w:pPr>
              <w:numPr>
                <w:ilvl w:val="2"/>
                <w:numId w:val="31"/>
              </w:numPr>
              <w:pBdr>
                <w:top w:val="nil"/>
                <w:left w:val="nil"/>
                <w:bottom w:val="nil"/>
                <w:right w:val="nil"/>
                <w:between w:val="nil"/>
              </w:pBdr>
              <w:spacing w:after="160" w:line="259" w:lineRule="auto"/>
              <w:jc w:val="both"/>
              <w:rPr>
                <w:rFonts w:ascii="GHEA Grapalat" w:eastAsia="GHEA Grapalat" w:hAnsi="GHEA Grapalat" w:cs="GHEA Grapalat"/>
                <w:color w:val="000000"/>
              </w:rPr>
            </w:pPr>
            <w:r w:rsidRPr="00712D3A">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080176" w:rsidRPr="00712D3A" w:rsidRDefault="00080176" w:rsidP="002031B9">
            <w:pPr>
              <w:spacing w:before="240" w:after="240" w:line="360" w:lineRule="auto"/>
              <w:jc w:val="both"/>
              <w:rPr>
                <w:rFonts w:ascii="GHEA Grapalat" w:eastAsia="GHEA Grapalat" w:hAnsi="GHEA Grapalat" w:cs="GHEA Grapalat"/>
              </w:rPr>
            </w:pPr>
          </w:p>
        </w:tc>
      </w:tr>
    </w:tbl>
    <w:p w:rsidR="00080176" w:rsidRPr="00712D3A" w:rsidRDefault="00080176" w:rsidP="00080176">
      <w:pPr>
        <w:pBdr>
          <w:top w:val="nil"/>
          <w:left w:val="nil"/>
          <w:bottom w:val="nil"/>
          <w:right w:val="nil"/>
          <w:between w:val="nil"/>
        </w:pBdr>
        <w:spacing w:before="240" w:line="360" w:lineRule="auto"/>
        <w:jc w:val="both"/>
        <w:rPr>
          <w:rFonts w:ascii="GHEA Grapalat" w:eastAsia="GHEA Grapalat" w:hAnsi="GHEA Grapalat" w:cs="GHEA Grapalat"/>
          <w:i/>
        </w:rPr>
      </w:pPr>
      <w:r w:rsidRPr="00712D3A">
        <w:rPr>
          <w:rFonts w:ascii="GHEA Grapalat" w:eastAsia="GHEA Grapalat" w:hAnsi="GHEA Grapalat" w:cs="GHEA Grapalat"/>
          <w:i/>
        </w:rPr>
        <w:br w:type="page"/>
      </w:r>
    </w:p>
    <w:p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r w:rsidRPr="00712D3A">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080176" w:rsidRPr="008471DD" w:rsidTr="002031B9">
        <w:tc>
          <w:tcPr>
            <w:tcW w:w="9016" w:type="dxa"/>
            <w:shd w:val="clear" w:color="auto" w:fill="DBE5F1" w:themeFill="accent1" w:themeFillTint="33"/>
          </w:tcPr>
          <w:p w:rsidR="00080176" w:rsidRPr="00712D3A" w:rsidRDefault="00080176" w:rsidP="002031B9">
            <w:pPr>
              <w:spacing w:before="240" w:after="160" w:line="259" w:lineRule="auto"/>
              <w:rPr>
                <w:rFonts w:ascii="GHEA Grapalat" w:eastAsia="GHEA Grapalat" w:hAnsi="GHEA Grapalat" w:cs="GHEA Grapalat"/>
                <w:i/>
                <w:color w:val="000000"/>
              </w:rPr>
            </w:pPr>
            <w:r w:rsidRPr="00712D3A">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176" w:rsidRPr="008471DD" w:rsidTr="002031B9">
        <w:trPr>
          <w:trHeight w:val="10187"/>
        </w:trPr>
        <w:tc>
          <w:tcPr>
            <w:tcW w:w="9016" w:type="dxa"/>
          </w:tcPr>
          <w:p w:rsidR="00080176" w:rsidRPr="00712D3A" w:rsidRDefault="00080176" w:rsidP="002031B9">
            <w:pPr>
              <w:rPr>
                <w:rFonts w:ascii="GHEA Grapalat" w:eastAsia="GHEA Grapalat" w:hAnsi="GHEA Grapalat" w:cs="GHEA Grapalat"/>
                <w:b/>
                <w:color w:val="000000"/>
              </w:rPr>
            </w:pPr>
          </w:p>
        </w:tc>
      </w:tr>
    </w:tbl>
    <w:p w:rsidR="00080176" w:rsidRPr="00712D3A" w:rsidRDefault="00080176" w:rsidP="00080176">
      <w:pPr>
        <w:pBdr>
          <w:top w:val="nil"/>
          <w:left w:val="nil"/>
          <w:bottom w:val="nil"/>
          <w:right w:val="nil"/>
          <w:between w:val="nil"/>
        </w:pBdr>
        <w:spacing w:line="360" w:lineRule="auto"/>
        <w:jc w:val="both"/>
        <w:rPr>
          <w:rFonts w:ascii="GHEA Grapalat" w:eastAsia="GHEA Grapalat" w:hAnsi="GHEA Grapalat" w:cs="GHEA Grapalat"/>
          <w:b/>
          <w:color w:val="000000"/>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jc w:val="both"/>
        <w:rPr>
          <w:rFonts w:ascii="GHEA Grapalat" w:eastAsia="Calibri" w:hAnsi="GHEA Grapalat"/>
          <w:b/>
        </w:rPr>
      </w:pPr>
    </w:p>
    <w:p w:rsidR="00080176" w:rsidRPr="00712D3A" w:rsidRDefault="00080176" w:rsidP="00080176">
      <w:pPr>
        <w:spacing w:line="360" w:lineRule="auto"/>
        <w:contextualSpacing/>
        <w:jc w:val="center"/>
        <w:rPr>
          <w:rFonts w:ascii="GHEA Grapalat" w:eastAsia="Calibri" w:hAnsi="GHEA Grapalat"/>
          <w:b/>
          <w:lang w:val="hy-AM"/>
        </w:rPr>
      </w:pPr>
      <w:r w:rsidRPr="00712D3A">
        <w:rPr>
          <w:rFonts w:ascii="GHEA Grapalat" w:eastAsia="Calibri" w:hAnsi="GHEA Grapalat"/>
          <w:b/>
        </w:rPr>
        <w:t>Порядок заполнения декларации</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lastRenderedPageBreak/>
        <w:t>В 1-ом разделе декларации (Организация) заполняются данные юридического лица, представляющего декларацию (</w:t>
      </w:r>
      <w:proofErr w:type="spellStart"/>
      <w:r w:rsidRPr="00712D3A">
        <w:rPr>
          <w:rFonts w:ascii="GHEA Grapalat" w:eastAsia="Calibri" w:hAnsi="GHEA Grapalat"/>
        </w:rPr>
        <w:t>далее-Организация</w:t>
      </w:r>
      <w:proofErr w:type="spellEnd"/>
      <w:r w:rsidRPr="00712D3A">
        <w:rPr>
          <w:rFonts w:ascii="GHEA Grapalat" w:eastAsia="Calibri" w:hAnsi="GHEA Grapalat"/>
        </w:rPr>
        <w:t>). В этом разделе подразделы заполняются следующими правилами:</w:t>
      </w:r>
    </w:p>
    <w:p w:rsidR="00080176" w:rsidRPr="00712D3A" w:rsidRDefault="00080176" w:rsidP="00080176">
      <w:pPr>
        <w:numPr>
          <w:ilvl w:val="0"/>
          <w:numId w:val="33"/>
        </w:numPr>
        <w:spacing w:line="276" w:lineRule="auto"/>
        <w:ind w:firstLine="142"/>
        <w:contextualSpacing/>
        <w:jc w:val="both"/>
        <w:rPr>
          <w:rFonts w:ascii="GHEA Grapalat" w:eastAsia="Calibri" w:hAnsi="GHEA Grapalat"/>
        </w:rPr>
      </w:pPr>
      <w:r w:rsidRPr="00712D3A">
        <w:rPr>
          <w:rFonts w:ascii="GHEA Grapalat" w:eastAsia="Calibri"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176" w:rsidRPr="00712D3A" w:rsidRDefault="00080176" w:rsidP="00080176">
      <w:pPr>
        <w:numPr>
          <w:ilvl w:val="0"/>
          <w:numId w:val="33"/>
        </w:numPr>
        <w:spacing w:line="276" w:lineRule="auto"/>
        <w:contextualSpacing/>
        <w:jc w:val="both"/>
        <w:rPr>
          <w:rFonts w:ascii="GHEA Grapalat" w:eastAsia="Calibri" w:hAnsi="GHEA Grapalat"/>
        </w:rPr>
      </w:pPr>
      <w:r w:rsidRPr="00712D3A">
        <w:rPr>
          <w:rFonts w:ascii="GHEA Grapalat" w:eastAsia="Calibri"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176" w:rsidRPr="00712D3A" w:rsidRDefault="00080176" w:rsidP="00080176">
      <w:pPr>
        <w:numPr>
          <w:ilvl w:val="0"/>
          <w:numId w:val="32"/>
        </w:numPr>
        <w:spacing w:line="276" w:lineRule="auto"/>
        <w:ind w:left="142" w:hanging="284"/>
        <w:contextualSpacing/>
        <w:jc w:val="both"/>
        <w:rPr>
          <w:rFonts w:ascii="GHEA Grapalat" w:eastAsia="Calibri" w:hAnsi="GHEA Grapalat"/>
        </w:rPr>
      </w:pPr>
      <w:r w:rsidRPr="00712D3A">
        <w:rPr>
          <w:rFonts w:ascii="GHEA Grapalat" w:eastAsia="Calibri"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712D3A">
        <w:rPr>
          <w:rFonts w:ascii="Calibri" w:eastAsia="Calibri" w:hAnsi="Calibri"/>
        </w:rPr>
        <w:t xml:space="preserve"> </w:t>
      </w:r>
      <w:proofErr w:type="spellStart"/>
      <w:r w:rsidRPr="00712D3A">
        <w:rPr>
          <w:rFonts w:ascii="GHEA Grapalat" w:eastAsia="Calibri" w:hAnsi="GHEA Grapalat"/>
        </w:rPr>
        <w:t>листингированы</w:t>
      </w:r>
      <w:proofErr w:type="spellEnd"/>
      <w:r w:rsidRPr="00712D3A">
        <w:rPr>
          <w:rFonts w:ascii="GHEA Grapalat" w:eastAsia="Calibri"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80176" w:rsidRPr="00712D3A" w:rsidRDefault="00080176" w:rsidP="00080176">
      <w:pPr>
        <w:numPr>
          <w:ilvl w:val="0"/>
          <w:numId w:val="34"/>
        </w:numPr>
        <w:spacing w:line="276" w:lineRule="auto"/>
        <w:contextualSpacing/>
        <w:jc w:val="both"/>
        <w:rPr>
          <w:rFonts w:ascii="GHEA Grapalat" w:eastAsia="Calibri" w:hAnsi="GHEA Grapalat"/>
        </w:rPr>
      </w:pPr>
      <w:proofErr w:type="gramStart"/>
      <w:r w:rsidRPr="00712D3A">
        <w:rPr>
          <w:rFonts w:ascii="GHEA Grapalat" w:eastAsia="Calibri" w:hAnsi="GHEA Grapalat"/>
        </w:rPr>
        <w:t>в подразделе "Данные листинга акций" заполняется наименование фондовой биржи, указывая в скобках код биржи (</w:t>
      </w:r>
      <w:proofErr w:type="spellStart"/>
      <w:r w:rsidRPr="00712D3A">
        <w:rPr>
          <w:rFonts w:ascii="GHEA Grapalat" w:eastAsia="Calibri" w:hAnsi="GHEA Grapalat"/>
        </w:rPr>
        <w:t>Market</w:t>
      </w:r>
      <w:proofErr w:type="spellEnd"/>
      <w:r w:rsidRPr="00712D3A">
        <w:rPr>
          <w:rFonts w:ascii="GHEA Grapalat" w:eastAsia="Calibri" w:hAnsi="GHEA Grapalat"/>
        </w:rPr>
        <w:t xml:space="preserve"> </w:t>
      </w:r>
      <w:proofErr w:type="spellStart"/>
      <w:r w:rsidRPr="00712D3A">
        <w:rPr>
          <w:rFonts w:ascii="GHEA Grapalat" w:eastAsia="Calibri" w:hAnsi="GHEA Grapalat"/>
        </w:rPr>
        <w:t>Identifier</w:t>
      </w:r>
      <w:proofErr w:type="spellEnd"/>
      <w:r w:rsidRPr="00712D3A">
        <w:rPr>
          <w:rFonts w:ascii="GHEA Grapalat" w:eastAsia="Calibri" w:hAnsi="GHEA Grapalat"/>
        </w:rPr>
        <w:t xml:space="preserve"> </w:t>
      </w:r>
      <w:proofErr w:type="spellStart"/>
      <w:r w:rsidRPr="00712D3A">
        <w:rPr>
          <w:rFonts w:ascii="GHEA Grapalat" w:eastAsia="Calibri" w:hAnsi="GHEA Grapalat"/>
        </w:rPr>
        <w:t>Code</w:t>
      </w:r>
      <w:proofErr w:type="spellEnd"/>
      <w:r w:rsidRPr="00712D3A">
        <w:rPr>
          <w:rFonts w:ascii="GHEA Grapalat" w:eastAsia="Calibri" w:hAnsi="GHEA Grapalat"/>
        </w:rPr>
        <w:t xml:space="preserve">), где </w:t>
      </w:r>
      <w:proofErr w:type="spellStart"/>
      <w:r w:rsidRPr="00712D3A">
        <w:rPr>
          <w:rFonts w:ascii="GHEA Grapalat" w:eastAsia="Calibri" w:hAnsi="GHEA Grapalat"/>
        </w:rPr>
        <w:t>листингированы</w:t>
      </w:r>
      <w:proofErr w:type="spellEnd"/>
      <w:r w:rsidRPr="00712D3A">
        <w:rPr>
          <w:rFonts w:ascii="GHEA Grapalat" w:eastAsia="Calibri"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712D3A">
        <w:rPr>
          <w:rFonts w:ascii="GHEA Grapalat" w:eastAsia="Calibri" w:hAnsi="GHEA Grapalat"/>
        </w:rPr>
        <w:t>документы-при</w:t>
      </w:r>
      <w:proofErr w:type="spellEnd"/>
      <w:r w:rsidRPr="00712D3A">
        <w:rPr>
          <w:rFonts w:ascii="GHEA Grapalat" w:eastAsia="Calibri" w:hAnsi="GHEA Grapalat"/>
        </w:rPr>
        <w:t xml:space="preserve"> наличии документов, содержащих сведения о владельцах данного юридического лица;</w:t>
      </w:r>
      <w:proofErr w:type="gramEnd"/>
    </w:p>
    <w:p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176" w:rsidRPr="00712D3A" w:rsidRDefault="00080176" w:rsidP="00080176">
      <w:pPr>
        <w:numPr>
          <w:ilvl w:val="0"/>
          <w:numId w:val="34"/>
        </w:numPr>
        <w:spacing w:line="276" w:lineRule="auto"/>
        <w:contextualSpacing/>
        <w:jc w:val="both"/>
        <w:rPr>
          <w:rFonts w:ascii="GHEA Grapalat" w:eastAsia="Calibri" w:hAnsi="GHEA Grapalat"/>
        </w:rPr>
      </w:pPr>
      <w:r w:rsidRPr="00712D3A">
        <w:rPr>
          <w:rFonts w:ascii="GHEA Grapalat" w:eastAsia="Calibri"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712D3A">
        <w:rPr>
          <w:rFonts w:ascii="GHEA Grapalat" w:eastAsia="Calibri" w:hAnsi="GHEA Grapalat"/>
        </w:rPr>
        <w:t>организациий</w:t>
      </w:r>
      <w:proofErr w:type="spellEnd"/>
      <w:r w:rsidRPr="00712D3A">
        <w:rPr>
          <w:rFonts w:ascii="GHEA Grapalat" w:eastAsia="Calibri" w:hAnsi="GHEA Grapalat"/>
        </w:rPr>
        <w:t>. В этом разделе подразделы заполняются следующими правилами</w:t>
      </w:r>
      <w:r w:rsidRPr="00712D3A">
        <w:rPr>
          <w:rFonts w:ascii="MS Mincho" w:eastAsia="MS Mincho" w:hAnsi="MS Mincho" w:cs="MS Mincho" w:hint="eastAsia"/>
        </w:rPr>
        <w:t>․</w:t>
      </w:r>
    </w:p>
    <w:p w:rsidR="00080176" w:rsidRPr="00712D3A" w:rsidRDefault="00080176" w:rsidP="00080176">
      <w:pPr>
        <w:numPr>
          <w:ilvl w:val="0"/>
          <w:numId w:val="35"/>
        </w:numPr>
        <w:spacing w:line="276" w:lineRule="auto"/>
        <w:ind w:hanging="426"/>
        <w:contextualSpacing/>
        <w:jc w:val="both"/>
        <w:rPr>
          <w:rFonts w:ascii="GHEA Grapalat" w:eastAsia="Calibri" w:hAnsi="GHEA Grapalat"/>
        </w:rPr>
      </w:pPr>
      <w:r w:rsidRPr="00712D3A">
        <w:rPr>
          <w:rFonts w:ascii="GHEA Grapalat" w:eastAsia="Calibri"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712D3A">
        <w:rPr>
          <w:rFonts w:ascii="GHEA Grapalat" w:eastAsia="Calibri" w:hAnsi="GHEA Grapalat"/>
        </w:rPr>
        <w:t>муниципалитета</w:t>
      </w:r>
      <w:proofErr w:type="gramStart"/>
      <w:r w:rsidRPr="00712D3A">
        <w:rPr>
          <w:rFonts w:ascii="GHEA Grapalat" w:eastAsia="Calibri" w:hAnsi="GHEA Grapalat"/>
        </w:rPr>
        <w:t>.В</w:t>
      </w:r>
      <w:proofErr w:type="spellEnd"/>
      <w:proofErr w:type="gramEnd"/>
      <w:r w:rsidRPr="00712D3A">
        <w:rPr>
          <w:rFonts w:ascii="GHEA Grapalat" w:eastAsia="Calibri"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ind w:left="-360"/>
        <w:contextualSpacing/>
        <w:jc w:val="both"/>
        <w:rPr>
          <w:rFonts w:ascii="GHEA Grapalat" w:eastAsia="Calibri" w:hAnsi="GHEA Grapalat"/>
        </w:rPr>
      </w:pPr>
      <w:r w:rsidRPr="00712D3A">
        <w:rPr>
          <w:rFonts w:ascii="GHEA Grapalat" w:eastAsia="Calibri"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176" w:rsidRPr="00712D3A" w:rsidRDefault="00080176" w:rsidP="00080176">
      <w:pPr>
        <w:numPr>
          <w:ilvl w:val="0"/>
          <w:numId w:val="32"/>
        </w:numPr>
        <w:spacing w:line="276" w:lineRule="auto"/>
        <w:contextualSpacing/>
        <w:jc w:val="both"/>
        <w:rPr>
          <w:rFonts w:ascii="GHEA Grapalat" w:eastAsia="Calibri" w:hAnsi="GHEA Grapalat"/>
        </w:rPr>
      </w:pPr>
      <w:r w:rsidRPr="00712D3A">
        <w:rPr>
          <w:rFonts w:ascii="GHEA Grapalat" w:eastAsia="Calibri"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12D3A">
        <w:rPr>
          <w:rFonts w:ascii="MS Mincho" w:eastAsia="MS Mincho" w:hAnsi="MS Mincho" w:cs="MS Mincho" w:hint="eastAsia"/>
        </w:rPr>
        <w:t>․</w:t>
      </w:r>
    </w:p>
    <w:p w:rsidR="00080176" w:rsidRPr="00712D3A" w:rsidRDefault="00080176" w:rsidP="00080176">
      <w:pPr>
        <w:numPr>
          <w:ilvl w:val="0"/>
          <w:numId w:val="36"/>
        </w:numPr>
        <w:spacing w:line="276" w:lineRule="auto"/>
        <w:contextualSpacing/>
        <w:jc w:val="both"/>
        <w:rPr>
          <w:rFonts w:ascii="GHEA Grapalat" w:eastAsia="Calibri" w:hAnsi="GHEA Grapalat"/>
        </w:rPr>
      </w:pPr>
      <w:r w:rsidRPr="00712D3A">
        <w:rPr>
          <w:rFonts w:ascii="GHEA Grapalat" w:eastAsia="Calibri"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3) в подразделе "Адрес учета лица" заполняется адрес места учета реального бенефициара;</w:t>
      </w:r>
    </w:p>
    <w:p w:rsidR="00080176" w:rsidRPr="00712D3A" w:rsidRDefault="00080176" w:rsidP="00080176">
      <w:pPr>
        <w:ind w:left="-375"/>
        <w:contextualSpacing/>
        <w:jc w:val="both"/>
        <w:rPr>
          <w:rFonts w:ascii="GHEA Grapalat" w:eastAsia="Calibri" w:hAnsi="GHEA Grapalat"/>
          <w:highlight w:val="yellow"/>
        </w:rPr>
      </w:pPr>
      <w:r w:rsidRPr="00712D3A">
        <w:rPr>
          <w:rFonts w:ascii="GHEA Grapalat" w:eastAsia="Calibri"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176" w:rsidRPr="00712D3A" w:rsidRDefault="00080176" w:rsidP="00080176">
      <w:pPr>
        <w:ind w:left="-375"/>
        <w:contextualSpacing/>
        <w:jc w:val="both"/>
        <w:rPr>
          <w:rFonts w:ascii="GHEA Grapalat" w:eastAsia="Calibri" w:hAnsi="GHEA Grapalat"/>
        </w:rPr>
      </w:pPr>
      <w:r w:rsidRPr="00712D3A">
        <w:rPr>
          <w:rFonts w:ascii="GHEA Grapalat" w:eastAsia="Calibri" w:hAnsi="GHEA Grapalat"/>
        </w:rPr>
        <w:t xml:space="preserve">5) подраздел "Основания являться реальным бенефициаром (за исключением подотчетных организаций сферы </w:t>
      </w:r>
      <w:proofErr w:type="spellStart"/>
      <w:r w:rsidRPr="00712D3A">
        <w:rPr>
          <w:rFonts w:ascii="GHEA Grapalat" w:eastAsia="Calibri" w:hAnsi="GHEA Grapalat"/>
        </w:rPr>
        <w:t>недропользования</w:t>
      </w:r>
      <w:proofErr w:type="spellEnd"/>
      <w:r w:rsidRPr="00712D3A">
        <w:rPr>
          <w:rFonts w:ascii="GHEA Grapalat" w:eastAsia="Calibri"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712D3A">
        <w:rPr>
          <w:rFonts w:ascii="GHEA Grapalat" w:eastAsia="Calibri" w:hAnsi="GHEA Grapalat"/>
        </w:rPr>
        <w:t>недропользования</w:t>
      </w:r>
      <w:proofErr w:type="spellEnd"/>
      <w:r w:rsidRPr="00712D3A">
        <w:rPr>
          <w:rFonts w:ascii="GHEA Grapalat" w:eastAsia="Calibri"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w:t>
      </w:r>
      <w:r w:rsidRPr="00712D3A">
        <w:rPr>
          <w:rFonts w:ascii="GHEA Grapalat" w:eastAsia="Calibri" w:hAnsi="GHEA Grapalat"/>
        </w:rPr>
        <w:lastRenderedPageBreak/>
        <w:t xml:space="preserve">включается информация, требуемая в связи с этими основаниями. В случае </w:t>
      </w:r>
      <w:proofErr w:type="spellStart"/>
      <w:r w:rsidRPr="00712D3A">
        <w:rPr>
          <w:rFonts w:ascii="GHEA Grapalat" w:eastAsia="Calibri" w:hAnsi="GHEA Grapalat"/>
        </w:rPr>
        <w:t>реальнго</w:t>
      </w:r>
      <w:proofErr w:type="spellEnd"/>
      <w:r w:rsidRPr="00712D3A">
        <w:rPr>
          <w:rFonts w:ascii="GHEA Grapalat" w:eastAsia="Calibri" w:hAnsi="GHEA Grapalat"/>
        </w:rPr>
        <w:t xml:space="preserve"> бенефициара </w:t>
      </w:r>
      <w:proofErr w:type="gramStart"/>
      <w:r w:rsidRPr="00712D3A">
        <w:rPr>
          <w:rFonts w:ascii="GHEA Grapalat" w:eastAsia="Calibri" w:hAnsi="GHEA Grapalat"/>
        </w:rPr>
        <w:t>по</w:t>
      </w:r>
      <w:proofErr w:type="gramEnd"/>
      <w:r w:rsidRPr="00712D3A">
        <w:rPr>
          <w:rFonts w:ascii="GHEA Grapalat" w:eastAsia="Calibri" w:hAnsi="GHEA Grapalat"/>
        </w:rPr>
        <w:t xml:space="preserve"> более </w:t>
      </w:r>
      <w:proofErr w:type="gramStart"/>
      <w:r w:rsidRPr="00712D3A">
        <w:rPr>
          <w:rFonts w:ascii="GHEA Grapalat" w:eastAsia="Calibri" w:hAnsi="GHEA Grapalat"/>
        </w:rPr>
        <w:t>чем</w:t>
      </w:r>
      <w:proofErr w:type="gramEnd"/>
      <w:r w:rsidRPr="00712D3A">
        <w:rPr>
          <w:rFonts w:ascii="GHEA Grapalat" w:eastAsia="Calibri"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176" w:rsidRPr="00712D3A" w:rsidRDefault="00080176" w:rsidP="00080176">
      <w:pPr>
        <w:contextualSpacing/>
        <w:jc w:val="both"/>
        <w:rPr>
          <w:rFonts w:ascii="GHEA Grapalat" w:eastAsia="GHEA Grapalat" w:hAnsi="GHEA Grapalat" w:cs="GHEA Grapalat"/>
        </w:rPr>
      </w:pPr>
      <w:r w:rsidRPr="00712D3A">
        <w:rPr>
          <w:rFonts w:ascii="GHEA Grapalat" w:eastAsia="Calibri"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712D3A">
        <w:rPr>
          <w:rFonts w:ascii="GHEA Grapalat" w:eastAsia="Calibri"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712D3A">
        <w:rPr>
          <w:rFonts w:ascii="GHEA Grapalat" w:eastAsia="Calibri"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результате прямого и косвенного участия реального бенефициара. </w:t>
      </w:r>
      <w:proofErr w:type="gramStart"/>
      <w:r w:rsidRPr="00712D3A">
        <w:rPr>
          <w:rFonts w:ascii="GHEA Grapalat" w:eastAsia="Calibri"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12D3A">
        <w:rPr>
          <w:rFonts w:ascii="GHEA Grapalat" w:eastAsia="Calibri" w:hAnsi="GHEA Grapalat"/>
          <w:lang w:val="hy-AM"/>
        </w:rPr>
        <w:t>Օ</w:t>
      </w:r>
      <w:proofErr w:type="spellStart"/>
      <w:r w:rsidRPr="00712D3A">
        <w:rPr>
          <w:rFonts w:ascii="GHEA Grapalat" w:eastAsia="Calibri" w:hAnsi="GHEA Grapalat"/>
        </w:rPr>
        <w:t>рганизации</w:t>
      </w:r>
      <w:proofErr w:type="spellEnd"/>
      <w:r w:rsidRPr="00712D3A">
        <w:rPr>
          <w:rFonts w:ascii="GHEA Grapalat" w:eastAsia="Calibri"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712D3A">
        <w:rPr>
          <w:rFonts w:ascii="GHEA Grapalat" w:eastAsia="Calibri" w:hAnsi="GHEA Grapalat"/>
        </w:rPr>
        <w:t xml:space="preserve"> </w:t>
      </w:r>
      <w:r w:rsidRPr="00712D3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176" w:rsidRPr="00712D3A" w:rsidRDefault="00080176" w:rsidP="00080176">
      <w:pPr>
        <w:contextualSpacing/>
        <w:jc w:val="both"/>
        <w:rPr>
          <w:rFonts w:ascii="GHEA Grapalat" w:eastAsia="Calibri" w:hAnsi="GHEA Grapalat"/>
          <w:lang w:val="hy-AM"/>
        </w:rPr>
      </w:pPr>
      <w:proofErr w:type="gramStart"/>
      <w:r w:rsidRPr="00712D3A">
        <w:rPr>
          <w:rFonts w:ascii="GHEA Grapalat" w:eastAsia="Calibri" w:hAnsi="GHEA Grapalat"/>
        </w:rPr>
        <w:t>б</w:t>
      </w:r>
      <w:proofErr w:type="gramEnd"/>
      <w:r w:rsidRPr="00712D3A">
        <w:rPr>
          <w:rFonts w:ascii="GHEA Grapalat" w:eastAsia="Calibri" w:hAnsi="GHEA Grapalat"/>
        </w:rPr>
        <w:t xml:space="preserve">. 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делается отметка, если лицо по смыслу пункта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но контролирует </w:t>
      </w:r>
      <w:r w:rsidRPr="00712D3A">
        <w:rPr>
          <w:rFonts w:ascii="GHEA Grapalat" w:eastAsia="Calibri" w:hAnsi="GHEA Grapalat"/>
          <w:lang w:val="hy-AM"/>
        </w:rPr>
        <w:t>Օ</w:t>
      </w:r>
      <w:proofErr w:type="spellStart"/>
      <w:r w:rsidRPr="00712D3A">
        <w:rPr>
          <w:rFonts w:ascii="GHEA Grapalat" w:eastAsia="Calibri" w:hAnsi="GHEA Grapalat"/>
        </w:rPr>
        <w:t>рганизацию</w:t>
      </w:r>
      <w:proofErr w:type="spellEnd"/>
      <w:r w:rsidRPr="00712D3A">
        <w:rPr>
          <w:rFonts w:ascii="GHEA Grapalat" w:eastAsia="Calibri"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080176" w:rsidRPr="00712D3A" w:rsidRDefault="00080176" w:rsidP="00080176">
      <w:pPr>
        <w:contextualSpacing/>
        <w:jc w:val="both"/>
        <w:rPr>
          <w:rFonts w:ascii="GHEA Grapalat" w:eastAsia="Calibri" w:hAnsi="GHEA Grapalat"/>
        </w:rPr>
      </w:pPr>
      <w:proofErr w:type="gramStart"/>
      <w:r w:rsidRPr="00712D3A">
        <w:rPr>
          <w:rFonts w:ascii="GHEA Grapalat" w:eastAsia="Calibri" w:hAnsi="GHEA Grapalat"/>
        </w:rPr>
        <w:t>в</w:t>
      </w:r>
      <w:proofErr w:type="gramEnd"/>
      <w:r w:rsidRPr="00712D3A">
        <w:rPr>
          <w:rFonts w:ascii="GHEA Grapalat" w:eastAsia="Calibri" w:hAnsi="GHEA Grapalat"/>
          <w:lang w:val="hy-AM"/>
        </w:rPr>
        <w:t xml:space="preserve">. </w:t>
      </w:r>
      <w:proofErr w:type="gramStart"/>
      <w:r w:rsidRPr="00712D3A">
        <w:rPr>
          <w:rFonts w:ascii="GHEA Grapalat" w:eastAsia="Calibri" w:hAnsi="GHEA Grapalat"/>
        </w:rPr>
        <w:t>в</w:t>
      </w:r>
      <w:proofErr w:type="gramEnd"/>
      <w:r w:rsidRPr="00712D3A">
        <w:rPr>
          <w:rFonts w:ascii="GHEA Grapalat" w:eastAsia="Calibri" w:hAnsi="GHEA Grapalat"/>
          <w:lang w:val="hy-AM"/>
        </w:rPr>
        <w:t xml:space="preserve">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12D3A">
        <w:rPr>
          <w:rFonts w:ascii="GHEA Grapalat" w:eastAsia="Calibri" w:hAnsi="GHEA Grapalat"/>
        </w:rPr>
        <w:t>О</w:t>
      </w:r>
      <w:r w:rsidRPr="00712D3A">
        <w:rPr>
          <w:rFonts w:ascii="GHEA Grapalat" w:eastAsia="Calibri" w:hAnsi="GHEA Grapalat"/>
          <w:lang w:val="hy-AM"/>
        </w:rPr>
        <w:t xml:space="preserve">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и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этого подраздела</w:t>
      </w:r>
      <w:r w:rsidRPr="00712D3A">
        <w:rPr>
          <w:rFonts w:ascii="GHEA Grapalat" w:eastAsia="Calibri" w:hAnsi="GHEA Grapalat"/>
        </w:rPr>
        <w:t>.</w:t>
      </w:r>
    </w:p>
    <w:p w:rsidR="00080176" w:rsidRPr="00712D3A" w:rsidRDefault="00080176" w:rsidP="00080176">
      <w:pPr>
        <w:contextualSpacing/>
        <w:jc w:val="both"/>
        <w:rPr>
          <w:rFonts w:ascii="Cambria Math" w:eastAsia="Calibri" w:hAnsi="Cambria Math" w:cs="Cambria Math"/>
        </w:rPr>
      </w:pPr>
      <w:r w:rsidRPr="00712D3A">
        <w:rPr>
          <w:rFonts w:ascii="GHEA Grapalat" w:eastAsia="Calibri" w:hAnsi="GHEA Grapalat"/>
          <w:lang w:val="hy-AM"/>
        </w:rPr>
        <w:t xml:space="preserve">6) </w:t>
      </w:r>
      <w:r w:rsidRPr="00712D3A">
        <w:rPr>
          <w:rFonts w:ascii="GHEA Grapalat" w:eastAsia="Calibri" w:hAnsi="GHEA Grapalat"/>
        </w:rPr>
        <w:t>П</w:t>
      </w:r>
      <w:r w:rsidRPr="00712D3A">
        <w:rPr>
          <w:rFonts w:ascii="GHEA Grapalat" w:eastAsia="Calibri" w:hAnsi="GHEA Grapalat"/>
          <w:lang w:val="hy-AM"/>
        </w:rPr>
        <w:t xml:space="preserve">одраздел </w:t>
      </w:r>
      <w:r w:rsidRPr="00712D3A">
        <w:rPr>
          <w:rFonts w:ascii="GHEA Grapalat" w:eastAsia="GHEA Grapalat" w:hAnsi="GHEA Grapalat" w:cs="GHEA Grapalat"/>
        </w:rPr>
        <w:t>"</w:t>
      </w:r>
      <w:r w:rsidRPr="00712D3A">
        <w:rPr>
          <w:rFonts w:ascii="GHEA Grapalat" w:eastAsia="Calibri" w:hAnsi="GHEA Grapalat"/>
        </w:rPr>
        <w:t>О</w:t>
      </w:r>
      <w:r w:rsidRPr="00712D3A">
        <w:rPr>
          <w:rFonts w:ascii="GHEA Grapalat" w:eastAsia="Calibri" w:hAnsi="GHEA Grapalat"/>
          <w:lang w:val="hy-AM"/>
        </w:rPr>
        <w:t xml:space="preserve">снования </w:t>
      </w:r>
      <w:r w:rsidRPr="00712D3A">
        <w:rPr>
          <w:rFonts w:ascii="GHEA Grapalat" w:eastAsia="Calibri" w:hAnsi="GHEA Grapalat"/>
        </w:rPr>
        <w:t>являться</w:t>
      </w:r>
      <w:r w:rsidRPr="00712D3A">
        <w:rPr>
          <w:rFonts w:ascii="GHEA Grapalat" w:eastAsia="Calibri" w:hAnsi="GHEA Grapalat"/>
          <w:lang w:val="hy-AM"/>
        </w:rPr>
        <w:t xml:space="preserve"> реальн</w:t>
      </w:r>
      <w:proofErr w:type="spellStart"/>
      <w:r w:rsidRPr="00712D3A">
        <w:rPr>
          <w:rFonts w:ascii="GHEA Grapalat" w:eastAsia="Calibri" w:hAnsi="GHEA Grapalat"/>
        </w:rPr>
        <w:t>ым</w:t>
      </w:r>
      <w:proofErr w:type="spellEnd"/>
      <w:r w:rsidRPr="00712D3A">
        <w:rPr>
          <w:rFonts w:ascii="GHEA Grapalat" w:eastAsia="Calibri" w:hAnsi="GHEA Grapalat"/>
          <w:lang w:val="hy-AM"/>
        </w:rPr>
        <w:t xml:space="preserve"> </w:t>
      </w:r>
      <w:r w:rsidRPr="00712D3A">
        <w:rPr>
          <w:rFonts w:ascii="GHEA Grapalat" w:eastAsia="Calibri" w:hAnsi="GHEA Grapalat"/>
        </w:rPr>
        <w:t>бенефициаром</w:t>
      </w:r>
      <w:r w:rsidRPr="00712D3A">
        <w:rPr>
          <w:rFonts w:ascii="GHEA Grapalat" w:eastAsia="Calibri"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12D3A">
        <w:rPr>
          <w:rFonts w:ascii="Calibri" w:eastAsia="Calibri" w:hAnsi="Calibri"/>
        </w:rPr>
        <w:t xml:space="preserve"> </w:t>
      </w:r>
      <w:r w:rsidRPr="00712D3A">
        <w:rPr>
          <w:rFonts w:ascii="GHEA Grapalat" w:eastAsia="Calibri" w:hAnsi="GHEA Grapalat"/>
          <w:lang w:val="hy-AM"/>
        </w:rPr>
        <w:t xml:space="preserve">Раскрытие реальных </w:t>
      </w:r>
      <w:r w:rsidRPr="00712D3A">
        <w:rPr>
          <w:rFonts w:ascii="GHEA Grapalat" w:eastAsia="Calibri" w:hAnsi="GHEA Grapalat"/>
        </w:rPr>
        <w:t>бенефициаров</w:t>
      </w:r>
      <w:r w:rsidRPr="00712D3A">
        <w:rPr>
          <w:rFonts w:ascii="GHEA Grapalat" w:eastAsia="Calibri" w:hAnsi="GHEA Grapalat"/>
          <w:lang w:val="hy-AM"/>
        </w:rPr>
        <w:t xml:space="preserve"> осуществляется по критериям, установленным Кодексом О недрах</w:t>
      </w:r>
      <w:r w:rsidRPr="00712D3A">
        <w:rPr>
          <w:rFonts w:ascii="GHEA Grapalat" w:eastAsia="Calibri" w:hAnsi="GHEA Grapalat"/>
        </w:rPr>
        <w:t>.</w:t>
      </w:r>
      <w:r w:rsidRPr="00712D3A">
        <w:rPr>
          <w:rFonts w:ascii="Calibri" w:eastAsia="Calibri" w:hAnsi="Calibri"/>
        </w:rPr>
        <w:t xml:space="preserve"> </w:t>
      </w:r>
      <w:r w:rsidRPr="00712D3A">
        <w:rPr>
          <w:rFonts w:ascii="GHEA Grapalat" w:eastAsia="Calibri"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12D3A">
        <w:rPr>
          <w:rFonts w:ascii="Cambria Math" w:eastAsia="Calibri" w:hAnsi="Cambria Math" w:cs="Cambria Math"/>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а. в пункте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Calibri" w:hAnsi="GHEA Grapalat"/>
        </w:rPr>
        <w:t xml:space="preserve"> подпункта 5 пункта 4 настоящего Порядка;</w:t>
      </w:r>
    </w:p>
    <w:p w:rsidR="00080176" w:rsidRPr="00712D3A" w:rsidRDefault="00080176" w:rsidP="00080176">
      <w:pPr>
        <w:contextualSpacing/>
        <w:jc w:val="both"/>
        <w:rPr>
          <w:rFonts w:ascii="GHEA Grapalat" w:eastAsia="Calibri" w:hAnsi="GHEA Grapalat"/>
          <w:lang w:val="hy-AM"/>
        </w:rPr>
      </w:pPr>
      <w:r w:rsidRPr="00712D3A">
        <w:rPr>
          <w:rFonts w:ascii="GHEA Grapalat" w:eastAsia="Calibri" w:hAnsi="GHEA Grapalat"/>
          <w:lang w:val="hy-AM"/>
        </w:rPr>
        <w:t xml:space="preserve">б.в пункте </w:t>
      </w:r>
      <w:r w:rsidRPr="00712D3A">
        <w:rPr>
          <w:rFonts w:ascii="GHEA Grapalat" w:eastAsia="GHEA Grapalat" w:hAnsi="GHEA Grapalat" w:cs="GHEA Grapalat"/>
        </w:rPr>
        <w:t>"</w:t>
      </w:r>
      <w:r w:rsidRPr="00712D3A">
        <w:rPr>
          <w:rFonts w:ascii="GHEA Grapalat" w:eastAsia="Calibri" w:hAnsi="GHEA Grapalat"/>
        </w:rPr>
        <w:t>б</w:t>
      </w:r>
      <w:r w:rsidRPr="00712D3A">
        <w:rPr>
          <w:rFonts w:ascii="GHEA Grapalat" w:eastAsia="GHEA Grapalat" w:hAnsi="GHEA Grapalat" w:cs="GHEA Grapalat"/>
        </w:rPr>
        <w:t>"</w:t>
      </w:r>
      <w:r w:rsidRPr="00712D3A">
        <w:rPr>
          <w:rFonts w:ascii="GHEA Grapalat" w:eastAsia="Calibri" w:hAnsi="GHEA Grapalat"/>
        </w:rPr>
        <w:t xml:space="preserve"> </w:t>
      </w:r>
      <w:r w:rsidRPr="00712D3A">
        <w:rPr>
          <w:rFonts w:ascii="GHEA Grapalat" w:eastAsia="Calibri" w:hAnsi="GHEA Grapalat"/>
          <w:lang w:val="hy-AM"/>
        </w:rPr>
        <w:t xml:space="preserve">этого подраздела производится отметка, если лицо имеет право назначать или </w:t>
      </w:r>
      <w:proofErr w:type="spellStart"/>
      <w:r w:rsidRPr="00712D3A">
        <w:rPr>
          <w:rFonts w:ascii="GHEA Grapalat" w:eastAsia="Calibri" w:hAnsi="GHEA Grapalat"/>
        </w:rPr>
        <w:t>отстраня</w:t>
      </w:r>
      <w:proofErr w:type="spellEnd"/>
      <w:r w:rsidRPr="00712D3A">
        <w:rPr>
          <w:rFonts w:ascii="GHEA Grapalat" w:eastAsia="Calibri" w:hAnsi="GHEA Grapalat"/>
          <w:lang w:val="hy-AM"/>
        </w:rPr>
        <w:t>ть большинство членов органов управления юридического лица;</w:t>
      </w:r>
    </w:p>
    <w:p w:rsidR="00080176" w:rsidRPr="00712D3A" w:rsidRDefault="00080176" w:rsidP="00080176">
      <w:pPr>
        <w:contextualSpacing/>
        <w:jc w:val="both"/>
        <w:rPr>
          <w:rFonts w:ascii="GHEA Grapalat" w:eastAsia="Calibri" w:hAnsi="GHEA Grapalat"/>
        </w:rPr>
      </w:pPr>
      <w:proofErr w:type="gramStart"/>
      <w:r w:rsidRPr="00712D3A">
        <w:rPr>
          <w:rFonts w:ascii="GHEA Grapalat" w:eastAsia="Calibri" w:hAnsi="GHEA Grapalat"/>
        </w:rPr>
        <w:lastRenderedPageBreak/>
        <w:t>в</w:t>
      </w:r>
      <w:proofErr w:type="gramEnd"/>
      <w:r w:rsidRPr="00712D3A">
        <w:rPr>
          <w:rFonts w:ascii="GHEA Grapalat" w:eastAsia="Calibri" w:hAnsi="GHEA Grapalat"/>
        </w:rPr>
        <w:t xml:space="preserve">. </w:t>
      </w:r>
      <w:proofErr w:type="gramStart"/>
      <w:r w:rsidRPr="00712D3A">
        <w:rPr>
          <w:rFonts w:ascii="GHEA Grapalat" w:eastAsia="Calibri" w:hAnsi="GHEA Grapalat"/>
        </w:rPr>
        <w:t>В</w:t>
      </w:r>
      <w:proofErr w:type="gramEnd"/>
      <w:r w:rsidRPr="00712D3A">
        <w:rPr>
          <w:rFonts w:ascii="GHEA Grapalat" w:eastAsia="Calibri" w:hAnsi="GHEA Grapalat"/>
        </w:rPr>
        <w:t xml:space="preserve"> пункте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г. в пункте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по смыслу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w:t>
      </w:r>
      <w:r w:rsidRPr="00712D3A">
        <w:rPr>
          <w:rFonts w:ascii="GHEA Grapalat" w:eastAsia="GHEA Grapalat" w:hAnsi="GHEA Grapalat" w:cs="GHEA Grapalat"/>
          <w:lang w:val="hy-AM"/>
        </w:rPr>
        <w:t xml:space="preserve"> </w:t>
      </w:r>
      <w:r w:rsidRPr="00712D3A">
        <w:rPr>
          <w:rFonts w:ascii="GHEA Grapalat" w:eastAsia="Calibri" w:hAnsi="GHEA Grapalat"/>
        </w:rPr>
        <w:t>-</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в</w:t>
      </w:r>
      <w:r w:rsidRPr="00712D3A">
        <w:rPr>
          <w:rFonts w:ascii="GHEA Grapalat" w:eastAsia="GHEA Grapalat" w:hAnsi="GHEA Grapalat" w:cs="GHEA Grapalat"/>
        </w:rPr>
        <w:t>"</w:t>
      </w:r>
      <w:r w:rsidRPr="00712D3A">
        <w:rPr>
          <w:rFonts w:ascii="GHEA Grapalat" w:eastAsia="Calibri"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д. в пункте </w:t>
      </w:r>
      <w:r w:rsidRPr="00712D3A">
        <w:rPr>
          <w:rFonts w:ascii="GHEA Grapalat" w:eastAsia="GHEA Grapalat" w:hAnsi="GHEA Grapalat" w:cs="GHEA Grapalat"/>
        </w:rPr>
        <w:t>"</w:t>
      </w:r>
      <w:proofErr w:type="spellStart"/>
      <w:r w:rsidRPr="00712D3A">
        <w:rPr>
          <w:rFonts w:ascii="GHEA Grapalat" w:eastAsia="Calibri" w:hAnsi="GHEA Grapalat"/>
        </w:rPr>
        <w:t>д</w:t>
      </w:r>
      <w:proofErr w:type="spellEnd"/>
      <w:r w:rsidRPr="00712D3A">
        <w:rPr>
          <w:rFonts w:ascii="GHEA Grapalat" w:eastAsia="GHEA Grapalat" w:hAnsi="GHEA Grapalat" w:cs="GHEA Grapalat"/>
        </w:rPr>
        <w:t>"</w:t>
      </w:r>
      <w:r w:rsidRPr="00712D3A">
        <w:rPr>
          <w:rFonts w:ascii="GHEA Grapalat" w:eastAsia="Calibri"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12D3A">
        <w:rPr>
          <w:rFonts w:ascii="GHEA Grapalat" w:eastAsia="GHEA Grapalat" w:hAnsi="GHEA Grapalat" w:cs="GHEA Grapalat"/>
        </w:rPr>
        <w:t>"</w:t>
      </w:r>
      <w:r w:rsidRPr="00712D3A">
        <w:rPr>
          <w:rFonts w:ascii="GHEA Grapalat" w:eastAsia="Calibri" w:hAnsi="GHEA Grapalat"/>
        </w:rPr>
        <w:t>а</w:t>
      </w:r>
      <w:r w:rsidRPr="00712D3A">
        <w:rPr>
          <w:rFonts w:ascii="GHEA Grapalat" w:eastAsia="GHEA Grapalat" w:hAnsi="GHEA Grapalat" w:cs="GHEA Grapalat"/>
        </w:rPr>
        <w:t xml:space="preserve">" </w:t>
      </w:r>
      <w:r w:rsidRPr="00712D3A">
        <w:rPr>
          <w:rFonts w:ascii="GHEA Grapalat" w:eastAsia="Calibri" w:hAnsi="GHEA Grapalat"/>
        </w:rPr>
        <w:t xml:space="preserve">- </w:t>
      </w:r>
      <w:r w:rsidRPr="00712D3A">
        <w:rPr>
          <w:rFonts w:ascii="GHEA Grapalat" w:eastAsia="GHEA Grapalat" w:hAnsi="GHEA Grapalat" w:cs="GHEA Grapalat"/>
        </w:rPr>
        <w:t>"</w:t>
      </w:r>
      <w:r w:rsidRPr="00712D3A">
        <w:rPr>
          <w:rFonts w:ascii="GHEA Grapalat" w:eastAsia="Calibri" w:hAnsi="GHEA Grapalat"/>
        </w:rPr>
        <w:t>г</w:t>
      </w:r>
      <w:r w:rsidRPr="00712D3A">
        <w:rPr>
          <w:rFonts w:ascii="GHEA Grapalat" w:eastAsia="GHEA Grapalat" w:hAnsi="GHEA Grapalat" w:cs="GHEA Grapalat"/>
        </w:rPr>
        <w:t>"</w:t>
      </w:r>
      <w:r w:rsidRPr="00712D3A">
        <w:rPr>
          <w:rFonts w:ascii="GHEA Grapalat" w:eastAsia="Calibri" w:hAnsi="GHEA Grapalat"/>
        </w:rPr>
        <w:t xml:space="preserve"> этого подраздела.</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712D3A">
        <w:rPr>
          <w:rFonts w:ascii="GHEA Grapalat" w:eastAsia="Calibri" w:hAnsi="GHEA Grapalat"/>
        </w:rPr>
        <w:t>аффилированными</w:t>
      </w:r>
      <w:proofErr w:type="spellEnd"/>
      <w:r w:rsidRPr="00712D3A">
        <w:rPr>
          <w:rFonts w:ascii="GHEA Grapalat" w:eastAsia="Calibri" w:hAnsi="GHEA Grapalat"/>
        </w:rPr>
        <w:t xml:space="preserve"> лицами производится отметка, если реальный бенефициар контролирует </w:t>
      </w:r>
      <w:r w:rsidRPr="00712D3A">
        <w:rPr>
          <w:rFonts w:ascii="GHEA Grapalat" w:eastAsia="Calibri" w:hAnsi="GHEA Grapalat"/>
          <w:lang w:val="hy-AM"/>
        </w:rPr>
        <w:t>Օ</w:t>
      </w:r>
      <w:proofErr w:type="spellStart"/>
      <w:r w:rsidRPr="00712D3A">
        <w:rPr>
          <w:rFonts w:ascii="GHEA Grapalat" w:eastAsia="Calibri" w:hAnsi="GHEA Grapalat"/>
        </w:rPr>
        <w:t>рганизацию</w:t>
      </w:r>
      <w:proofErr w:type="spellEnd"/>
      <w:r w:rsidRPr="00712D3A">
        <w:rPr>
          <w:rFonts w:ascii="GHEA Grapalat" w:eastAsia="Calibri" w:hAnsi="GHEA Grapalat"/>
        </w:rPr>
        <w:t xml:space="preserve"> в силу согласованной с </w:t>
      </w:r>
      <w:proofErr w:type="spellStart"/>
      <w:r w:rsidRPr="00712D3A">
        <w:rPr>
          <w:rFonts w:ascii="GHEA Grapalat" w:eastAsia="Calibri" w:hAnsi="GHEA Grapalat"/>
        </w:rPr>
        <w:t>аффилированным</w:t>
      </w:r>
      <w:proofErr w:type="spellEnd"/>
      <w:r w:rsidRPr="00712D3A">
        <w:rPr>
          <w:rFonts w:ascii="GHEA Grapalat" w:eastAsia="Calibri" w:hAnsi="GHEA Grapalat"/>
        </w:rPr>
        <w:t xml:space="preserve"> лицом деятельности или может контролировать ее в случае согласованной с </w:t>
      </w:r>
      <w:proofErr w:type="spellStart"/>
      <w:r w:rsidRPr="00712D3A">
        <w:rPr>
          <w:rFonts w:ascii="GHEA Grapalat" w:eastAsia="Calibri" w:hAnsi="GHEA Grapalat"/>
        </w:rPr>
        <w:t>аффилированным</w:t>
      </w:r>
      <w:proofErr w:type="spellEnd"/>
      <w:r w:rsidRPr="00712D3A">
        <w:rPr>
          <w:rFonts w:ascii="GHEA Grapalat" w:eastAsia="Calibri"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712D3A">
        <w:rPr>
          <w:rFonts w:ascii="GHEA Grapalat" w:eastAsia="Calibri" w:hAnsi="GHEA Grapalat"/>
        </w:rPr>
        <w:t>недропользования</w:t>
      </w:r>
      <w:proofErr w:type="spellEnd"/>
      <w:r w:rsidRPr="00712D3A">
        <w:rPr>
          <w:rFonts w:ascii="GHEA Grapalat" w:eastAsia="Calibri"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712D3A">
        <w:rPr>
          <w:rFonts w:ascii="GHEA Grapalat" w:eastAsia="Calibri" w:hAnsi="GHEA Grapalat"/>
        </w:rPr>
        <w:t xml:space="preserve"> О</w:t>
      </w:r>
      <w:proofErr w:type="gramEnd"/>
      <w:r w:rsidRPr="00712D3A">
        <w:rPr>
          <w:rFonts w:ascii="GHEA Grapalat" w:eastAsia="Calibri" w:hAnsi="GHEA Grapalat"/>
        </w:rPr>
        <w:t xml:space="preserve"> недрах</w:t>
      </w:r>
    </w:p>
    <w:p w:rsidR="00080176" w:rsidRPr="00712D3A" w:rsidRDefault="00080176" w:rsidP="00080176">
      <w:pPr>
        <w:contextualSpacing/>
        <w:jc w:val="both"/>
        <w:rPr>
          <w:rFonts w:ascii="GHEA Grapalat" w:eastAsia="GHEA Grapalat" w:hAnsi="GHEA Grapalat" w:cs="GHEA Grapalat"/>
        </w:rPr>
      </w:pPr>
      <w:r w:rsidRPr="00712D3A">
        <w:rPr>
          <w:rFonts w:ascii="GHEA Grapalat" w:eastAsia="GHEA Grapalat" w:hAnsi="GHEA Grapalat" w:cs="GHEA Grapalat"/>
        </w:rPr>
        <w:t>8) в подразделе</w:t>
      </w:r>
      <w:r w:rsidRPr="00712D3A">
        <w:rPr>
          <w:rFonts w:ascii="GHEA Grapalat" w:eastAsia="GHEA Grapalat" w:hAnsi="GHEA Grapalat" w:cs="GHEA Grapalat"/>
          <w:lang w:val="hy-AM"/>
        </w:rPr>
        <w:t xml:space="preserve"> </w:t>
      </w:r>
      <w:r w:rsidRPr="00712D3A">
        <w:rPr>
          <w:rFonts w:ascii="GHEA Grapalat" w:eastAsia="GHEA Grapalat" w:hAnsi="GHEA Grapalat" w:cs="GHEA Grapalat"/>
        </w:rPr>
        <w:t xml:space="preserve">"Контактные данные реального </w:t>
      </w:r>
      <w:r w:rsidRPr="00712D3A">
        <w:rPr>
          <w:rFonts w:ascii="GHEA Grapalat" w:eastAsia="Calibri" w:hAnsi="GHEA Grapalat"/>
        </w:rPr>
        <w:t>бенефициара</w:t>
      </w:r>
      <w:r w:rsidRPr="00712D3A">
        <w:rPr>
          <w:rFonts w:ascii="GHEA Grapalat" w:eastAsia="GHEA Grapalat" w:hAnsi="GHEA Grapalat" w:cs="GHEA Grapalat"/>
        </w:rPr>
        <w:t xml:space="preserve">" заполняются адрес электронной почты и номер телефона реального </w:t>
      </w:r>
      <w:r w:rsidRPr="00712D3A">
        <w:rPr>
          <w:rFonts w:ascii="GHEA Grapalat" w:eastAsia="Calibri" w:hAnsi="GHEA Grapalat"/>
        </w:rPr>
        <w:t>бенефициара</w:t>
      </w:r>
      <w:r w:rsidRPr="00712D3A">
        <w:rPr>
          <w:rFonts w:ascii="GHEA Grapalat" w:eastAsia="GHEA Grapalat" w:hAnsi="GHEA Grapalat" w:cs="GHEA Grapalat"/>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5. Раздел 5 декларации (Промежуточные юридические лица) заполняется, </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12D3A">
        <w:rPr>
          <w:rFonts w:ascii="MS Mincho" w:eastAsia="MS Mincho" w:hAnsi="MS Mincho" w:cs="MS Mincho"/>
        </w:rPr>
        <w:t>․</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1) в подразделе</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Данные организации"</w:t>
      </w:r>
      <w:r w:rsidRPr="00712D3A">
        <w:rPr>
          <w:rFonts w:ascii="GHEA Grapalat" w:eastAsia="Calibri" w:hAnsi="GHEA Grapalat"/>
          <w:lang w:val="hy-AM"/>
        </w:rPr>
        <w:t xml:space="preserve"> </w:t>
      </w:r>
      <w:r w:rsidRPr="00712D3A">
        <w:rPr>
          <w:rFonts w:ascii="GHEA Grapalat" w:eastAsia="Calibri"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3) Подраздел</w:t>
      </w:r>
      <w:r w:rsidRPr="00712D3A">
        <w:rPr>
          <w:rFonts w:ascii="GHEA Grapalat" w:eastAsia="Calibri" w:hAnsi="GHEA Grapalat"/>
          <w:lang w:val="hy-AM"/>
        </w:rPr>
        <w:t xml:space="preserve"> </w:t>
      </w:r>
      <w:r w:rsidRPr="00712D3A">
        <w:rPr>
          <w:rFonts w:ascii="GHEA Grapalat" w:eastAsia="GHEA Grapalat" w:hAnsi="GHEA Grapalat" w:cs="GHEA Grapalat"/>
        </w:rPr>
        <w:t>"</w:t>
      </w:r>
      <w:r w:rsidRPr="00712D3A">
        <w:rPr>
          <w:rFonts w:ascii="GHEA Grapalat" w:eastAsia="Calibri"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712D3A">
        <w:rPr>
          <w:rFonts w:ascii="GHEA Grapalat" w:eastAsia="Calibri" w:hAnsi="GHEA Grapalat"/>
        </w:rPr>
        <w:t>листингуются</w:t>
      </w:r>
      <w:proofErr w:type="spellEnd"/>
      <w:r w:rsidRPr="00712D3A">
        <w:rPr>
          <w:rFonts w:ascii="GHEA Grapalat" w:eastAsia="Calibri"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712D3A">
        <w:rPr>
          <w:rFonts w:ascii="GHEA Grapalat" w:eastAsia="Calibri" w:hAnsi="GHEA Grapalat"/>
        </w:rPr>
        <w:t>Market</w:t>
      </w:r>
      <w:proofErr w:type="spellEnd"/>
      <w:r w:rsidRPr="00712D3A">
        <w:rPr>
          <w:rFonts w:ascii="GHEA Grapalat" w:eastAsia="Calibri" w:hAnsi="GHEA Grapalat"/>
        </w:rPr>
        <w:t xml:space="preserve"> </w:t>
      </w:r>
      <w:proofErr w:type="spellStart"/>
      <w:r w:rsidRPr="00712D3A">
        <w:rPr>
          <w:rFonts w:ascii="GHEA Grapalat" w:eastAsia="Calibri" w:hAnsi="GHEA Grapalat"/>
        </w:rPr>
        <w:t>Identifier</w:t>
      </w:r>
      <w:proofErr w:type="spellEnd"/>
      <w:r w:rsidRPr="00712D3A">
        <w:rPr>
          <w:rFonts w:ascii="GHEA Grapalat" w:eastAsia="Calibri" w:hAnsi="GHEA Grapalat"/>
        </w:rPr>
        <w:t xml:space="preserve"> </w:t>
      </w:r>
      <w:proofErr w:type="spellStart"/>
      <w:r w:rsidRPr="00712D3A">
        <w:rPr>
          <w:rFonts w:ascii="GHEA Grapalat" w:eastAsia="Calibri" w:hAnsi="GHEA Grapalat"/>
        </w:rPr>
        <w:t>Code</w:t>
      </w:r>
      <w:proofErr w:type="spellEnd"/>
      <w:r w:rsidRPr="00712D3A">
        <w:rPr>
          <w:rFonts w:ascii="GHEA Grapalat" w:eastAsia="Calibri" w:hAnsi="GHEA Grapalat"/>
        </w:rPr>
        <w:t xml:space="preserve">), где </w:t>
      </w:r>
      <w:proofErr w:type="spellStart"/>
      <w:r w:rsidRPr="00712D3A">
        <w:rPr>
          <w:rFonts w:ascii="GHEA Grapalat" w:eastAsia="Calibri" w:hAnsi="GHEA Grapalat"/>
        </w:rPr>
        <w:t>листингуются</w:t>
      </w:r>
      <w:proofErr w:type="spellEnd"/>
      <w:r w:rsidRPr="00712D3A">
        <w:rPr>
          <w:rFonts w:ascii="GHEA Grapalat" w:eastAsia="Calibri" w:hAnsi="GHEA Grapalat"/>
        </w:rPr>
        <w:t xml:space="preserve"> акции юридического лица, а также ссылается на </w:t>
      </w:r>
      <w:proofErr w:type="gramStart"/>
      <w:r w:rsidRPr="00712D3A">
        <w:rPr>
          <w:rFonts w:ascii="GHEA Grapalat" w:eastAsia="Calibri" w:hAnsi="GHEA Grapalat"/>
        </w:rPr>
        <w:t>имеющиеся</w:t>
      </w:r>
      <w:proofErr w:type="gramEnd"/>
      <w:r w:rsidRPr="00712D3A">
        <w:rPr>
          <w:rFonts w:ascii="GHEA Grapalat" w:eastAsia="Calibri" w:hAnsi="GHEA Grapalat"/>
        </w:rPr>
        <w:t xml:space="preserve"> на бирже документы.</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w:t>
      </w:r>
      <w:r w:rsidRPr="00712D3A">
        <w:rPr>
          <w:rFonts w:ascii="GHEA Grapalat" w:eastAsia="Calibri" w:hAnsi="GHEA Grapalat"/>
        </w:rPr>
        <w:lastRenderedPageBreak/>
        <w:t>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176" w:rsidRPr="00712D3A" w:rsidRDefault="00080176" w:rsidP="00080176">
      <w:pPr>
        <w:contextualSpacing/>
        <w:jc w:val="both"/>
        <w:rPr>
          <w:rFonts w:ascii="GHEA Grapalat" w:eastAsia="Calibri" w:hAnsi="GHEA Grapalat"/>
        </w:rPr>
      </w:pPr>
      <w:r w:rsidRPr="00712D3A">
        <w:rPr>
          <w:rFonts w:ascii="GHEA Grapalat" w:eastAsia="Calibri" w:hAnsi="GHEA Grapalat"/>
        </w:rPr>
        <w:t>7. Декларация заполняется и подписывается лицом, подающим заявку.</w:t>
      </w:r>
      <w:r w:rsidRPr="00712D3A">
        <w:rPr>
          <w:rFonts w:ascii="GHEA Grapalat" w:eastAsia="Calibri"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176" w:rsidRPr="00712D3A" w:rsidRDefault="00080176" w:rsidP="00080176">
      <w:pPr>
        <w:contextualSpacing/>
        <w:jc w:val="both"/>
        <w:rPr>
          <w:rFonts w:ascii="GHEA Grapalat" w:eastAsia="Calibri" w:hAnsi="GHEA Grapalat"/>
        </w:rPr>
      </w:pPr>
    </w:p>
    <w:p w:rsidR="00080176" w:rsidRPr="00712D3A" w:rsidRDefault="00080176" w:rsidP="00080176">
      <w:pPr>
        <w:spacing w:line="360" w:lineRule="auto"/>
        <w:contextualSpacing/>
        <w:jc w:val="both"/>
        <w:rPr>
          <w:rFonts w:ascii="GHEA Grapalat" w:eastAsia="Calibri" w:hAnsi="GHEA Grapalat"/>
          <w:i/>
          <w:sz w:val="18"/>
          <w:szCs w:val="18"/>
        </w:rPr>
      </w:pPr>
      <w:r w:rsidRPr="00712D3A">
        <w:rPr>
          <w:rFonts w:ascii="GHEA Grapalat" w:eastAsia="Calibri" w:hAnsi="GHEA Grapalat"/>
          <w:i/>
          <w:sz w:val="18"/>
          <w:szCs w:val="18"/>
        </w:rPr>
        <w:t>** Приложение 1.</w:t>
      </w:r>
      <w:r w:rsidRPr="00821B1C">
        <w:rPr>
          <w:rFonts w:ascii="GHEA Grapalat" w:eastAsia="Calibri" w:hAnsi="GHEA Grapalat"/>
          <w:i/>
          <w:sz w:val="18"/>
          <w:szCs w:val="18"/>
        </w:rPr>
        <w:t>1</w:t>
      </w:r>
      <w:r w:rsidRPr="00712D3A">
        <w:rPr>
          <w:rFonts w:ascii="GHEA Grapalat" w:eastAsia="Calibri" w:hAnsi="GHEA Grapalat"/>
          <w:i/>
          <w:sz w:val="18"/>
          <w:szCs w:val="18"/>
        </w:rPr>
        <w:t xml:space="preserve"> не представляется тем участником, который</w:t>
      </w:r>
      <w:proofErr w:type="gramStart"/>
      <w:r w:rsidRPr="00712D3A">
        <w:rPr>
          <w:rFonts w:ascii="GHEA Grapalat" w:eastAsia="Calibri" w:hAnsi="GHEA Grapalat"/>
          <w:i/>
          <w:sz w:val="18"/>
          <w:szCs w:val="18"/>
        </w:rPr>
        <w:t xml:space="preserve"> :</w:t>
      </w:r>
      <w:proofErr w:type="gramEnd"/>
      <w:r w:rsidRPr="00712D3A">
        <w:rPr>
          <w:rFonts w:ascii="GHEA Grapalat" w:eastAsia="Calibri" w:hAnsi="GHEA Grapalat"/>
          <w:i/>
          <w:sz w:val="18"/>
          <w:szCs w:val="18"/>
        </w:rPr>
        <w:t xml:space="preserve"> </w:t>
      </w:r>
    </w:p>
    <w:p w:rsidR="00080176" w:rsidRPr="00712D3A" w:rsidRDefault="00080176" w:rsidP="00080176">
      <w:pPr>
        <w:spacing w:line="360" w:lineRule="auto"/>
        <w:ind w:left="142"/>
        <w:jc w:val="both"/>
        <w:rPr>
          <w:rFonts w:ascii="GHEA Grapalat" w:eastAsia="Calibri" w:hAnsi="GHEA Grapalat"/>
          <w:i/>
          <w:sz w:val="18"/>
          <w:szCs w:val="18"/>
        </w:rPr>
      </w:pPr>
      <w:proofErr w:type="gramStart"/>
      <w:r w:rsidRPr="00712D3A">
        <w:rPr>
          <w:rFonts w:ascii="GHEA Grapalat" w:eastAsia="Calibri" w:hAnsi="GHEA Grapalat"/>
          <w:i/>
          <w:sz w:val="18"/>
          <w:szCs w:val="18"/>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w:t>
      </w:r>
      <w:r w:rsidRPr="00821B1C">
        <w:rPr>
          <w:rFonts w:ascii="GHEA Grapalat" w:eastAsia="Calibri" w:hAnsi="GHEA Grapalat"/>
          <w:i/>
          <w:sz w:val="18"/>
          <w:szCs w:val="18"/>
        </w:rPr>
        <w:t>2</w:t>
      </w:r>
      <w:r w:rsidRPr="00712D3A">
        <w:rPr>
          <w:rFonts w:ascii="GHEA Grapalat" w:eastAsia="Calibri" w:hAnsi="GHEA Grapalat"/>
          <w:i/>
          <w:sz w:val="18"/>
          <w:szCs w:val="18"/>
        </w:rPr>
        <w:t>),</w:t>
      </w:r>
      <w:proofErr w:type="gramEnd"/>
    </w:p>
    <w:p w:rsidR="00F24462" w:rsidRPr="00114075" w:rsidRDefault="00080176" w:rsidP="00080176">
      <w:pPr>
        <w:pStyle w:val="31"/>
        <w:widowControl w:val="0"/>
        <w:spacing w:line="240" w:lineRule="auto"/>
        <w:ind w:firstLine="0"/>
        <w:jc w:val="left"/>
        <w:rPr>
          <w:rFonts w:ascii="GHEA Grapalat" w:hAnsi="GHEA Grapalat"/>
          <w:b/>
          <w:sz w:val="16"/>
        </w:rPr>
      </w:pPr>
      <w:r w:rsidRPr="00712D3A">
        <w:rPr>
          <w:rFonts w:ascii="GHEA Grapalat" w:eastAsia="Calibri" w:hAnsi="GHEA Grapalat"/>
          <w:i/>
          <w:sz w:val="18"/>
          <w:szCs w:val="18"/>
        </w:rPr>
        <w:t>- является физическим лицом  или индивидуальным предпринимателем</w:t>
      </w:r>
    </w:p>
    <w:p w:rsidR="00B2572B" w:rsidRPr="00F24462" w:rsidRDefault="00B2572B" w:rsidP="00A1665E">
      <w:pPr>
        <w:pStyle w:val="31"/>
        <w:widowControl w:val="0"/>
        <w:spacing w:line="240" w:lineRule="auto"/>
        <w:ind w:firstLine="0"/>
        <w:jc w:val="right"/>
        <w:rPr>
          <w:rFonts w:ascii="GHEA Grapalat" w:hAnsi="GHEA Grapalat" w:cs="Arial"/>
          <w:b/>
          <w:sz w:val="16"/>
        </w:rPr>
      </w:pPr>
      <w:r w:rsidRPr="00F24462">
        <w:rPr>
          <w:rFonts w:ascii="GHEA Grapalat" w:hAnsi="GHEA Grapalat"/>
          <w:b/>
          <w:sz w:val="16"/>
        </w:rPr>
        <w:t xml:space="preserve">Приложение № </w:t>
      </w:r>
      <w:r w:rsidR="00B048B2" w:rsidRPr="00F24462">
        <w:rPr>
          <w:rFonts w:ascii="GHEA Grapalat" w:hAnsi="GHEA Grapalat"/>
          <w:b/>
          <w:sz w:val="16"/>
        </w:rPr>
        <w:t>2</w:t>
      </w:r>
    </w:p>
    <w:p w:rsidR="00B2572B" w:rsidRPr="00F24462" w:rsidRDefault="00B2572B" w:rsidP="00206FCD">
      <w:pPr>
        <w:pStyle w:val="31"/>
        <w:widowControl w:val="0"/>
        <w:spacing w:line="240" w:lineRule="auto"/>
        <w:jc w:val="right"/>
        <w:rPr>
          <w:rFonts w:ascii="GHEA Grapalat" w:hAnsi="GHEA Grapalat"/>
          <w:sz w:val="16"/>
        </w:rPr>
      </w:pPr>
      <w:r w:rsidRPr="00F24462">
        <w:rPr>
          <w:rFonts w:ascii="GHEA Grapalat" w:hAnsi="GHEA Grapalat"/>
          <w:b/>
          <w:sz w:val="16"/>
        </w:rPr>
        <w:t xml:space="preserve">к Приглашению на </w:t>
      </w:r>
      <w:r w:rsidR="00DE428C" w:rsidRPr="00F24462">
        <w:rPr>
          <w:rFonts w:ascii="GHEA Grapalat" w:hAnsi="GHEA Grapalat"/>
          <w:b/>
          <w:sz w:val="16"/>
        </w:rPr>
        <w:t>Запрос котировки</w:t>
      </w:r>
      <w:r w:rsidR="005744FC" w:rsidRPr="00F24462">
        <w:rPr>
          <w:rFonts w:ascii="GHEA Grapalat" w:hAnsi="GHEA Grapalat" w:cs="Arial"/>
          <w:b/>
          <w:sz w:val="16"/>
        </w:rPr>
        <w:br/>
      </w:r>
      <w:r w:rsidRPr="00F24462">
        <w:rPr>
          <w:rFonts w:ascii="GHEA Grapalat" w:hAnsi="GHEA Grapalat"/>
          <w:b/>
          <w:sz w:val="16"/>
        </w:rPr>
        <w:t xml:space="preserve">под кодом </w:t>
      </w:r>
      <w:r w:rsidR="006832D1">
        <w:rPr>
          <w:rFonts w:ascii="GHEA Grapalat" w:hAnsi="GHEA Grapalat"/>
          <w:sz w:val="18"/>
          <w:szCs w:val="22"/>
          <w:lang w:val="af-ZA"/>
        </w:rPr>
        <w:t>ՏՊՏՏՔՀ-ԳՀԱՊՁԲ-2026</w:t>
      </w:r>
      <w:r w:rsidR="009A1280" w:rsidRPr="009A1280">
        <w:rPr>
          <w:rFonts w:ascii="GHEA Grapalat" w:hAnsi="GHEA Grapalat"/>
          <w:sz w:val="18"/>
          <w:szCs w:val="22"/>
          <w:lang w:val="af-ZA"/>
        </w:rPr>
        <w:t>/</w:t>
      </w:r>
      <w:r w:rsidR="00A75478">
        <w:rPr>
          <w:rFonts w:ascii="GHEA Grapalat" w:hAnsi="GHEA Grapalat"/>
          <w:i/>
          <w:sz w:val="18"/>
          <w:szCs w:val="22"/>
          <w:lang w:val="af-ZA"/>
        </w:rPr>
        <w:t>3</w:t>
      </w:r>
      <w:r w:rsidR="009A1280" w:rsidRPr="009A1280">
        <w:rPr>
          <w:rFonts w:ascii="GHEA Grapalat" w:hAnsi="GHEA Grapalat"/>
          <w:sz w:val="16"/>
          <w:u w:val="single"/>
          <w:lang w:val="af-ZA"/>
        </w:rPr>
        <w:t xml:space="preserve"> </w:t>
      </w:r>
      <w:r w:rsidR="00206FCD" w:rsidRPr="00BA139B">
        <w:rPr>
          <w:rFonts w:ascii="GHEA Grapalat" w:hAnsi="GHEA Grapalat"/>
          <w:sz w:val="18"/>
          <w:szCs w:val="18"/>
        </w:rPr>
        <w:t>"*,</w:t>
      </w:r>
    </w:p>
    <w:p w:rsidR="00B2572B" w:rsidRPr="00F24462" w:rsidRDefault="00B2572B" w:rsidP="00A1665E">
      <w:pPr>
        <w:widowControl w:val="0"/>
        <w:ind w:left="-66"/>
        <w:jc w:val="center"/>
        <w:rPr>
          <w:rFonts w:ascii="GHEA Grapalat" w:hAnsi="GHEA Grapalat"/>
          <w:b/>
          <w:sz w:val="16"/>
          <w:szCs w:val="20"/>
        </w:rPr>
      </w:pPr>
      <w:r w:rsidRPr="00F24462">
        <w:rPr>
          <w:rFonts w:ascii="GHEA Grapalat" w:hAnsi="GHEA Grapalat"/>
          <w:b/>
          <w:sz w:val="16"/>
          <w:szCs w:val="20"/>
        </w:rPr>
        <w:t>ЦЕНОВОЕ ПРЕДЛОЖЕНИЕ</w:t>
      </w:r>
    </w:p>
    <w:p w:rsidR="00B2572B" w:rsidRPr="00F24462" w:rsidRDefault="00B2572B" w:rsidP="00A1665E">
      <w:pPr>
        <w:widowControl w:val="0"/>
        <w:ind w:firstLine="567"/>
        <w:jc w:val="center"/>
        <w:rPr>
          <w:rFonts w:ascii="GHEA Grapalat" w:hAnsi="GHEA Grapalat"/>
          <w:sz w:val="16"/>
          <w:szCs w:val="20"/>
        </w:rPr>
      </w:pPr>
    </w:p>
    <w:p w:rsidR="005646FC" w:rsidRPr="00F24462" w:rsidRDefault="00B2572B" w:rsidP="00206FCD">
      <w:pPr>
        <w:widowControl w:val="0"/>
        <w:ind w:firstLine="567"/>
        <w:jc w:val="both"/>
        <w:rPr>
          <w:rFonts w:ascii="GHEA Grapalat" w:hAnsi="GHEA Grapalat"/>
          <w:sz w:val="16"/>
          <w:szCs w:val="20"/>
        </w:rPr>
      </w:pPr>
      <w:r w:rsidRPr="00F24462">
        <w:rPr>
          <w:rFonts w:ascii="GHEA Grapalat" w:hAnsi="GHEA Grapalat"/>
          <w:spacing w:val="-6"/>
          <w:sz w:val="16"/>
          <w:szCs w:val="20"/>
        </w:rPr>
        <w:t xml:space="preserve">Рассмотрев приглашение на </w:t>
      </w:r>
      <w:r w:rsidR="00DE428C" w:rsidRPr="00F24462">
        <w:rPr>
          <w:rFonts w:ascii="GHEA Grapalat" w:hAnsi="GHEA Grapalat"/>
          <w:spacing w:val="-6"/>
          <w:sz w:val="16"/>
          <w:szCs w:val="20"/>
        </w:rPr>
        <w:t>Запрос котировки</w:t>
      </w:r>
      <w:r w:rsidRPr="00F24462">
        <w:rPr>
          <w:rFonts w:ascii="GHEA Grapalat" w:hAnsi="GHEA Grapalat"/>
          <w:spacing w:val="-6"/>
          <w:sz w:val="16"/>
          <w:szCs w:val="20"/>
        </w:rPr>
        <w:t xml:space="preserve"> под кодом </w:t>
      </w:r>
      <w:r w:rsidR="00345381" w:rsidRPr="00F24462">
        <w:rPr>
          <w:rFonts w:ascii="GHEA Grapalat" w:hAnsi="GHEA Grapalat"/>
          <w:spacing w:val="-6"/>
          <w:sz w:val="16"/>
          <w:szCs w:val="20"/>
        </w:rPr>
        <w:t>«</w:t>
      </w:r>
      <w:r w:rsidR="00AE0EAC">
        <w:rPr>
          <w:rFonts w:ascii="GHEA Grapalat" w:hAnsi="GHEA Grapalat"/>
          <w:sz w:val="20"/>
          <w:szCs w:val="22"/>
          <w:lang w:val="af-ZA"/>
        </w:rPr>
        <w:t>ՏՊՏՏՔՀ-ԳՀԱՊՁԲ-2026</w:t>
      </w:r>
      <w:r w:rsidR="009A1280" w:rsidRPr="009A1280">
        <w:rPr>
          <w:rFonts w:ascii="GHEA Grapalat" w:hAnsi="GHEA Grapalat"/>
          <w:sz w:val="20"/>
          <w:szCs w:val="22"/>
          <w:lang w:val="af-ZA"/>
        </w:rPr>
        <w:t>/</w:t>
      </w:r>
      <w:r w:rsidR="00A75478">
        <w:rPr>
          <w:rFonts w:ascii="GHEA Grapalat" w:hAnsi="GHEA Grapalat"/>
          <w:i/>
          <w:sz w:val="20"/>
          <w:szCs w:val="22"/>
          <w:lang w:val="af-ZA"/>
        </w:rPr>
        <w:t>3</w:t>
      </w:r>
      <w:r w:rsidR="009A1280" w:rsidRPr="009A1280">
        <w:rPr>
          <w:rFonts w:ascii="GHEA Grapalat" w:hAnsi="GHEA Grapalat"/>
          <w:sz w:val="22"/>
          <w:u w:val="single"/>
          <w:lang w:val="af-ZA"/>
        </w:rPr>
        <w:t xml:space="preserve"> </w:t>
      </w:r>
      <w:r w:rsidR="00206FCD" w:rsidRPr="00BA139B">
        <w:rPr>
          <w:rFonts w:ascii="GHEA Grapalat" w:hAnsi="GHEA Grapalat"/>
          <w:sz w:val="18"/>
          <w:szCs w:val="18"/>
        </w:rPr>
        <w:t>"*,</w:t>
      </w:r>
      <w:r w:rsidR="005744FC" w:rsidRPr="00F24462">
        <w:rPr>
          <w:rFonts w:ascii="GHEA Grapalat" w:hAnsi="GHEA Grapalat"/>
          <w:sz w:val="16"/>
          <w:szCs w:val="20"/>
        </w:rPr>
        <w:t xml:space="preserve">в </w:t>
      </w:r>
      <w:r w:rsidRPr="00F24462">
        <w:rPr>
          <w:rFonts w:ascii="GHEA Grapalat" w:hAnsi="GHEA Grapalat"/>
          <w:sz w:val="16"/>
          <w:szCs w:val="20"/>
        </w:rPr>
        <w:t>том числе проект заключаемого договора___</w:t>
      </w:r>
      <w:r w:rsidR="005744FC" w:rsidRPr="00F24462">
        <w:rPr>
          <w:rFonts w:ascii="GHEA Grapalat" w:hAnsi="GHEA Grapalat"/>
          <w:sz w:val="16"/>
          <w:szCs w:val="20"/>
        </w:rPr>
        <w:t>________________________</w:t>
      </w:r>
      <w:r w:rsidRPr="00F24462">
        <w:rPr>
          <w:rFonts w:ascii="GHEA Grapalat" w:hAnsi="GHEA Grapalat"/>
          <w:sz w:val="16"/>
          <w:szCs w:val="20"/>
        </w:rPr>
        <w:t>____</w:t>
      </w:r>
      <w:r w:rsidR="00191D27" w:rsidRPr="00F24462">
        <w:rPr>
          <w:rFonts w:ascii="GHEA Grapalat" w:hAnsi="GHEA Grapalat"/>
          <w:sz w:val="16"/>
          <w:szCs w:val="20"/>
        </w:rPr>
        <w:t>___</w:t>
      </w:r>
    </w:p>
    <w:p w:rsidR="005646FC" w:rsidRPr="00F24462" w:rsidRDefault="005646FC" w:rsidP="00A1665E">
      <w:pPr>
        <w:widowControl w:val="0"/>
        <w:ind w:left="6237"/>
        <w:jc w:val="both"/>
        <w:rPr>
          <w:rFonts w:ascii="GHEA Grapalat" w:hAnsi="GHEA Grapalat"/>
          <w:sz w:val="16"/>
          <w:szCs w:val="20"/>
          <w:vertAlign w:val="superscript"/>
        </w:rPr>
      </w:pPr>
      <w:r w:rsidRPr="00F24462">
        <w:rPr>
          <w:rFonts w:ascii="GHEA Grapalat" w:hAnsi="GHEA Grapalat"/>
          <w:sz w:val="16"/>
          <w:szCs w:val="20"/>
          <w:vertAlign w:val="superscript"/>
        </w:rPr>
        <w:t>наименование участника</w:t>
      </w:r>
    </w:p>
    <w:p w:rsidR="00B2572B" w:rsidRPr="00F24462" w:rsidRDefault="00B2572B" w:rsidP="00A1665E">
      <w:pPr>
        <w:widowControl w:val="0"/>
        <w:jc w:val="both"/>
        <w:rPr>
          <w:rFonts w:ascii="GHEA Grapalat" w:hAnsi="GHEA Grapalat"/>
          <w:sz w:val="16"/>
          <w:szCs w:val="20"/>
        </w:rPr>
      </w:pPr>
      <w:proofErr w:type="spellStart"/>
      <w:r w:rsidRPr="00F24462">
        <w:rPr>
          <w:rFonts w:ascii="GHEA Grapalat" w:hAnsi="GHEA Grapalat"/>
          <w:sz w:val="16"/>
          <w:szCs w:val="20"/>
        </w:rPr>
        <w:t>предлагаетвыполнить</w:t>
      </w:r>
      <w:proofErr w:type="spellEnd"/>
      <w:r w:rsidRPr="00F24462">
        <w:rPr>
          <w:rFonts w:ascii="GHEA Grapalat" w:hAnsi="GHEA Grapalat"/>
          <w:sz w:val="16"/>
          <w:szCs w:val="20"/>
        </w:rPr>
        <w:t xml:space="preserve"> договор по нижеуказанным общим ценам:</w:t>
      </w:r>
    </w:p>
    <w:p w:rsidR="00B2572B" w:rsidRPr="00F24462" w:rsidRDefault="005646FC" w:rsidP="00A1665E">
      <w:pPr>
        <w:widowControl w:val="0"/>
        <w:jc w:val="right"/>
        <w:rPr>
          <w:rFonts w:ascii="GHEA Grapalat" w:hAnsi="GHEA Grapalat"/>
          <w:sz w:val="16"/>
          <w:szCs w:val="20"/>
        </w:rPr>
      </w:pPr>
      <w:proofErr w:type="spellStart"/>
      <w:r w:rsidRPr="00F24462">
        <w:rPr>
          <w:rFonts w:ascii="GHEA Grapalat" w:hAnsi="GHEA Grapalat"/>
          <w:sz w:val="16"/>
          <w:szCs w:val="20"/>
        </w:rPr>
        <w:t>д</w:t>
      </w:r>
      <w:r w:rsidR="00B2572B" w:rsidRPr="00F24462">
        <w:rPr>
          <w:rFonts w:ascii="GHEA Grapalat" w:hAnsi="GHEA Grapalat"/>
          <w:sz w:val="16"/>
          <w:szCs w:val="20"/>
        </w:rPr>
        <w:t>рамов</w:t>
      </w:r>
      <w:proofErr w:type="spellEnd"/>
      <w:r w:rsidR="00B2572B" w:rsidRPr="00F24462">
        <w:rPr>
          <w:rFonts w:ascii="GHEA Grapalat" w:hAnsi="GHEA Grapalat"/>
          <w:sz w:val="16"/>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F2446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lang w:val="en-US"/>
              </w:rPr>
            </w:pPr>
            <w:r w:rsidRPr="00F24462">
              <w:rPr>
                <w:rFonts w:ascii="GHEA Grapalat" w:hAnsi="GHEA Grapalat"/>
                <w:b/>
                <w:sz w:val="16"/>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Наименование</w:t>
            </w:r>
            <w:r w:rsidRPr="00F24462">
              <w:rPr>
                <w:rFonts w:ascii="Courier New" w:hAnsi="Courier New" w:cs="Courier New"/>
                <w:b/>
                <w:sz w:val="16"/>
                <w:szCs w:val="20"/>
              </w:rPr>
              <w:t> </w:t>
            </w:r>
            <w:r w:rsidRPr="00F24462">
              <w:rPr>
                <w:rFonts w:ascii="GHEA Grapalat" w:hAnsi="GHEA Grapalat" w:cs="GHEA Grapalat"/>
                <w:b/>
                <w:sz w:val="16"/>
                <w:szCs w:val="20"/>
              </w:rPr>
              <w:t>товара</w:t>
            </w:r>
          </w:p>
        </w:tc>
        <w:tc>
          <w:tcPr>
            <w:tcW w:w="2060"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sz w:val="16"/>
                <w:szCs w:val="20"/>
              </w:rPr>
            </w:pPr>
            <w:r w:rsidRPr="00F24462">
              <w:rPr>
                <w:rFonts w:ascii="GHEA Grapalat" w:hAnsi="GHEA Grapalat"/>
                <w:b/>
                <w:sz w:val="16"/>
                <w:szCs w:val="20"/>
              </w:rPr>
              <w:t>Стоимость</w:t>
            </w:r>
          </w:p>
          <w:p w:rsidR="0009191C" w:rsidRPr="00F24462" w:rsidRDefault="0009191C" w:rsidP="00A1665E">
            <w:pPr>
              <w:widowControl w:val="0"/>
              <w:jc w:val="center"/>
              <w:rPr>
                <w:rFonts w:ascii="GHEA Grapalat" w:hAnsi="GHEA Grapalat"/>
                <w:b/>
                <w:sz w:val="16"/>
                <w:szCs w:val="20"/>
              </w:rPr>
            </w:pPr>
            <w:r w:rsidRPr="00F24462">
              <w:rPr>
                <w:rFonts w:ascii="GHEA Grapalat" w:hAnsi="GHEA Grapalat"/>
                <w:sz w:val="16"/>
                <w:szCs w:val="20"/>
              </w:rPr>
              <w:t>(совокупность себестоимости и прогнозируемой прибыли)</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F24462" w:rsidRDefault="0009191C" w:rsidP="00A1665E">
            <w:pPr>
              <w:widowControl w:val="0"/>
              <w:jc w:val="center"/>
              <w:rPr>
                <w:rFonts w:ascii="GHEA Grapalat" w:hAnsi="GHEA Grapalat"/>
                <w:b/>
                <w:sz w:val="16"/>
                <w:szCs w:val="20"/>
                <w:lang w:val="en-US"/>
              </w:rPr>
            </w:pPr>
            <w:r w:rsidRPr="00F24462">
              <w:rPr>
                <w:rFonts w:ascii="GHEA Grapalat" w:hAnsi="GHEA Grapalat"/>
                <w:b/>
                <w:sz w:val="16"/>
                <w:szCs w:val="20"/>
              </w:rPr>
              <w:t>НДС</w:t>
            </w:r>
            <w:r w:rsidRPr="00F24462">
              <w:rPr>
                <w:rStyle w:val="af6"/>
                <w:rFonts w:ascii="GHEA Grapalat" w:hAnsi="GHEA Grapalat"/>
                <w:b/>
                <w:sz w:val="16"/>
                <w:szCs w:val="20"/>
              </w:rPr>
              <w:footnoteReference w:customMarkFollows="1" w:id="9"/>
              <w:t>**</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Общая цена</w:t>
            </w:r>
          </w:p>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/прописью и цифрами/</w:t>
            </w:r>
          </w:p>
        </w:tc>
      </w:tr>
      <w:tr w:rsidR="0009191C" w:rsidRPr="00F2446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09191C" w:rsidP="00A1665E">
            <w:pPr>
              <w:widowControl w:val="0"/>
              <w:jc w:val="center"/>
              <w:rPr>
                <w:rFonts w:ascii="GHEA Grapalat" w:hAnsi="GHEA Grapalat"/>
                <w:b/>
                <w:i/>
                <w:sz w:val="16"/>
                <w:szCs w:val="20"/>
              </w:rPr>
            </w:pPr>
            <w:r w:rsidRPr="00F24462">
              <w:rPr>
                <w:rFonts w:ascii="GHEA Grapalat" w:hAnsi="GHEA Grapalat"/>
                <w:b/>
                <w:i/>
                <w:sz w:val="16"/>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09191C" w:rsidP="00A1665E">
            <w:pPr>
              <w:widowControl w:val="0"/>
              <w:jc w:val="center"/>
              <w:rPr>
                <w:rFonts w:ascii="GHEA Grapalat" w:hAnsi="GHEA Grapalat"/>
                <w:i/>
                <w:sz w:val="16"/>
                <w:szCs w:val="20"/>
              </w:rPr>
            </w:pPr>
            <w:r w:rsidRPr="00F24462">
              <w:rPr>
                <w:rFonts w:ascii="GHEA Grapalat" w:hAnsi="GHEA Grapalat"/>
                <w:b/>
                <w:i/>
                <w:sz w:val="16"/>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E02389" w:rsidP="00A1665E">
            <w:pPr>
              <w:widowControl w:val="0"/>
              <w:jc w:val="center"/>
              <w:rPr>
                <w:rFonts w:ascii="GHEA Grapalat" w:hAnsi="GHEA Grapalat"/>
                <w:i/>
                <w:sz w:val="16"/>
                <w:szCs w:val="20"/>
                <w:lang w:val="en-US"/>
              </w:rPr>
            </w:pPr>
            <w:r w:rsidRPr="00F24462">
              <w:rPr>
                <w:rFonts w:ascii="GHEA Grapalat" w:hAnsi="GHEA Grapalat"/>
                <w:b/>
                <w:i/>
                <w:sz w:val="16"/>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F24462" w:rsidRDefault="00E02389" w:rsidP="00A1665E">
            <w:pPr>
              <w:widowControl w:val="0"/>
              <w:jc w:val="center"/>
              <w:rPr>
                <w:rFonts w:ascii="GHEA Grapalat" w:hAnsi="GHEA Grapalat"/>
                <w:i/>
                <w:sz w:val="16"/>
                <w:szCs w:val="20"/>
              </w:rPr>
            </w:pPr>
            <w:r w:rsidRPr="00F24462">
              <w:rPr>
                <w:rFonts w:ascii="GHEA Grapalat" w:hAnsi="GHEA Grapalat"/>
                <w:b/>
                <w:i/>
                <w:sz w:val="16"/>
                <w:szCs w:val="20"/>
                <w:lang w:val="en-US"/>
              </w:rPr>
              <w:t>5</w:t>
            </w:r>
            <w:r w:rsidR="0009191C" w:rsidRPr="00F24462">
              <w:rPr>
                <w:rFonts w:ascii="GHEA Grapalat" w:hAnsi="GHEA Grapalat"/>
                <w:b/>
                <w:i/>
                <w:sz w:val="16"/>
                <w:szCs w:val="20"/>
              </w:rPr>
              <w:t>=3+4</w:t>
            </w: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rPr>
                <w:rFonts w:ascii="GHEA Grapalat" w:hAnsi="GHEA Grapalat"/>
                <w:sz w:val="16"/>
                <w:szCs w:val="20"/>
              </w:rPr>
            </w:pP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F24462" w:rsidRDefault="0009191C" w:rsidP="00A1665E">
            <w:pPr>
              <w:widowControl w:val="0"/>
              <w:jc w:val="center"/>
              <w:rPr>
                <w:rFonts w:ascii="GHEA Grapalat" w:hAnsi="GHEA Grapalat"/>
                <w:sz w:val="16"/>
                <w:szCs w:val="20"/>
              </w:rPr>
            </w:pPr>
          </w:p>
        </w:tc>
      </w:tr>
      <w:tr w:rsidR="0009191C" w:rsidRPr="00F2446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jc w:val="center"/>
              <w:rPr>
                <w:rFonts w:ascii="GHEA Grapalat" w:hAnsi="GHEA Grapalat"/>
                <w:b/>
                <w:bCs/>
                <w:sz w:val="16"/>
                <w:szCs w:val="20"/>
              </w:rPr>
            </w:pPr>
            <w:r w:rsidRPr="00F24462">
              <w:rPr>
                <w:rFonts w:ascii="GHEA Grapalat" w:hAnsi="GHEA Grapalat"/>
                <w:b/>
                <w:sz w:val="16"/>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F24462" w:rsidRDefault="0009191C" w:rsidP="00A1665E">
            <w:pPr>
              <w:widowControl w:val="0"/>
              <w:rPr>
                <w:rFonts w:ascii="GHEA Grapalat" w:hAnsi="GHEA Grapalat"/>
                <w:sz w:val="16"/>
                <w:szCs w:val="20"/>
              </w:rPr>
            </w:pPr>
            <w:r w:rsidRPr="00F24462">
              <w:rPr>
                <w:rFonts w:ascii="GHEA Grapalat" w:hAnsi="GHEA Grapalat"/>
                <w:sz w:val="16"/>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F24462" w:rsidRDefault="0009191C" w:rsidP="00A1665E">
            <w:pPr>
              <w:widowControl w:val="0"/>
              <w:jc w:val="center"/>
              <w:rPr>
                <w:rFonts w:ascii="GHEA Grapalat" w:hAnsi="GHEA Grapalat"/>
                <w:sz w:val="16"/>
                <w:szCs w:val="20"/>
              </w:rPr>
            </w:pPr>
          </w:p>
        </w:tc>
      </w:tr>
    </w:tbl>
    <w:p w:rsidR="00374F4A" w:rsidRPr="00F24462" w:rsidRDefault="00374F4A" w:rsidP="00A1665E">
      <w:pPr>
        <w:widowControl w:val="0"/>
        <w:tabs>
          <w:tab w:val="left" w:pos="6804"/>
        </w:tabs>
        <w:jc w:val="center"/>
        <w:rPr>
          <w:rFonts w:ascii="GHEA Grapalat" w:hAnsi="GHEA Grapalat"/>
          <w:sz w:val="16"/>
          <w:szCs w:val="20"/>
        </w:rPr>
      </w:pPr>
      <w:r w:rsidRPr="00F24462">
        <w:rPr>
          <w:rFonts w:ascii="GHEA Grapalat" w:hAnsi="GHEA Grapalat"/>
          <w:sz w:val="16"/>
          <w:szCs w:val="20"/>
        </w:rPr>
        <w:t>_________________________________________________</w:t>
      </w:r>
      <w:r w:rsidRPr="00F24462">
        <w:rPr>
          <w:rFonts w:ascii="GHEA Grapalat" w:hAnsi="GHEA Grapalat"/>
          <w:sz w:val="16"/>
          <w:szCs w:val="20"/>
        </w:rPr>
        <w:tab/>
        <w:t>_________________</w:t>
      </w:r>
    </w:p>
    <w:p w:rsidR="00374F4A" w:rsidRPr="00F24462" w:rsidRDefault="00374F4A" w:rsidP="00A1665E">
      <w:pPr>
        <w:widowControl w:val="0"/>
        <w:tabs>
          <w:tab w:val="left" w:pos="7513"/>
        </w:tabs>
        <w:ind w:left="709"/>
        <w:jc w:val="both"/>
        <w:rPr>
          <w:rFonts w:ascii="GHEA Grapalat" w:hAnsi="GHEA Grapalat" w:cs="Arial"/>
          <w:sz w:val="16"/>
          <w:szCs w:val="20"/>
        </w:rPr>
      </w:pPr>
      <w:r w:rsidRPr="00F24462">
        <w:rPr>
          <w:rFonts w:ascii="GHEA Grapalat" w:hAnsi="GHEA Grapalat"/>
          <w:sz w:val="16"/>
          <w:szCs w:val="20"/>
        </w:rPr>
        <w:t>наименование участника (должность, имя, фамилия руководителя</w:t>
      </w:r>
      <w:r w:rsidR="00335DAA" w:rsidRPr="00F24462">
        <w:rPr>
          <w:rFonts w:ascii="GHEA Grapalat" w:hAnsi="GHEA Grapalat"/>
          <w:sz w:val="16"/>
          <w:szCs w:val="20"/>
        </w:rPr>
        <w:t>)</w:t>
      </w:r>
      <w:r w:rsidRPr="00F24462">
        <w:rPr>
          <w:rFonts w:ascii="GHEA Grapalat" w:hAnsi="GHEA Grapalat"/>
          <w:sz w:val="16"/>
          <w:szCs w:val="20"/>
        </w:rPr>
        <w:tab/>
        <w:t>подпись</w:t>
      </w:r>
    </w:p>
    <w:p w:rsidR="00DC619D" w:rsidRPr="00F24462" w:rsidRDefault="00DC619D" w:rsidP="00A1665E">
      <w:pPr>
        <w:widowControl w:val="0"/>
        <w:jc w:val="both"/>
        <w:rPr>
          <w:rFonts w:ascii="GHEA Grapalat" w:hAnsi="GHEA Grapalat"/>
          <w:sz w:val="16"/>
          <w:szCs w:val="20"/>
          <w:lang w:val="es-ES"/>
        </w:rPr>
      </w:pPr>
    </w:p>
    <w:p w:rsidR="00B2572B" w:rsidRPr="00F24462" w:rsidRDefault="00B2572B" w:rsidP="00A1665E">
      <w:pPr>
        <w:widowControl w:val="0"/>
        <w:jc w:val="right"/>
        <w:rPr>
          <w:rFonts w:ascii="GHEA Grapalat" w:hAnsi="GHEA Grapalat"/>
          <w:sz w:val="16"/>
          <w:szCs w:val="20"/>
          <w:lang w:val="hy-AM"/>
        </w:rPr>
      </w:pPr>
      <w:r w:rsidRPr="00F24462">
        <w:rPr>
          <w:rFonts w:ascii="GHEA Grapalat" w:hAnsi="GHEA Grapalat"/>
          <w:sz w:val="16"/>
          <w:szCs w:val="20"/>
        </w:rPr>
        <w:t>М. П.</w:t>
      </w:r>
    </w:p>
    <w:p w:rsidR="00345381" w:rsidRPr="00F24462" w:rsidRDefault="00345381" w:rsidP="00A1665E">
      <w:pPr>
        <w:widowControl w:val="0"/>
        <w:jc w:val="right"/>
        <w:rPr>
          <w:rFonts w:ascii="GHEA Grapalat" w:hAnsi="GHEA Grapalat"/>
          <w:sz w:val="16"/>
          <w:szCs w:val="20"/>
          <w:lang w:val="hy-AM"/>
        </w:rPr>
      </w:pPr>
    </w:p>
    <w:p w:rsidR="00345381" w:rsidRPr="00F24462" w:rsidRDefault="00345381"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Default="00A1665E" w:rsidP="00A1665E">
      <w:pPr>
        <w:widowControl w:val="0"/>
        <w:jc w:val="right"/>
        <w:rPr>
          <w:rFonts w:ascii="GHEA Grapalat" w:hAnsi="GHEA Grapalat"/>
          <w:sz w:val="16"/>
          <w:szCs w:val="20"/>
          <w:lang w:val="hy-AM"/>
        </w:rPr>
      </w:pPr>
    </w:p>
    <w:p w:rsidR="006E7D03" w:rsidRDefault="006E7D03" w:rsidP="00A1665E">
      <w:pPr>
        <w:widowControl w:val="0"/>
        <w:jc w:val="right"/>
        <w:rPr>
          <w:rFonts w:ascii="GHEA Grapalat" w:hAnsi="GHEA Grapalat"/>
          <w:sz w:val="16"/>
          <w:szCs w:val="20"/>
          <w:lang w:val="hy-AM"/>
        </w:rPr>
      </w:pPr>
    </w:p>
    <w:p w:rsidR="006E7D03" w:rsidRDefault="006E7D03" w:rsidP="00A1665E">
      <w:pPr>
        <w:widowControl w:val="0"/>
        <w:jc w:val="right"/>
        <w:rPr>
          <w:rFonts w:ascii="GHEA Grapalat" w:hAnsi="GHEA Grapalat"/>
          <w:sz w:val="16"/>
          <w:szCs w:val="20"/>
          <w:lang w:val="hy-AM"/>
        </w:rPr>
      </w:pPr>
    </w:p>
    <w:p w:rsidR="006E7D03" w:rsidRPr="00F24462" w:rsidRDefault="006E7D03"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A1665E" w:rsidRPr="00F24462" w:rsidRDefault="00A1665E" w:rsidP="00A1665E">
      <w:pPr>
        <w:widowControl w:val="0"/>
        <w:jc w:val="right"/>
        <w:rPr>
          <w:rFonts w:ascii="GHEA Grapalat" w:hAnsi="GHEA Grapalat"/>
          <w:sz w:val="16"/>
          <w:szCs w:val="20"/>
          <w:lang w:val="hy-AM"/>
        </w:rPr>
      </w:pPr>
    </w:p>
    <w:p w:rsidR="00D66A21" w:rsidRDefault="00D66A21" w:rsidP="00A1665E">
      <w:pPr>
        <w:widowControl w:val="0"/>
        <w:jc w:val="right"/>
        <w:rPr>
          <w:rFonts w:ascii="GHEA Grapalat" w:hAnsi="GHEA Grapalat"/>
          <w:i/>
          <w:sz w:val="16"/>
          <w:szCs w:val="20"/>
        </w:rPr>
      </w:pPr>
    </w:p>
    <w:p w:rsidR="003D2FE2" w:rsidRPr="00F24462" w:rsidRDefault="003D2FE2" w:rsidP="00A1665E">
      <w:pPr>
        <w:widowControl w:val="0"/>
        <w:jc w:val="right"/>
        <w:rPr>
          <w:rFonts w:ascii="GHEA Grapalat" w:hAnsi="GHEA Grapalat" w:cs="GHEA Grapalat"/>
          <w:i/>
          <w:sz w:val="16"/>
          <w:szCs w:val="20"/>
        </w:rPr>
      </w:pPr>
      <w:r w:rsidRPr="00F24462">
        <w:rPr>
          <w:rFonts w:ascii="GHEA Grapalat" w:hAnsi="GHEA Grapalat"/>
          <w:i/>
          <w:sz w:val="16"/>
          <w:szCs w:val="20"/>
        </w:rPr>
        <w:t>Приложение № 4.</w:t>
      </w:r>
      <w:r w:rsidR="00A13428" w:rsidRPr="00F24462">
        <w:rPr>
          <w:rFonts w:ascii="GHEA Grapalat" w:hAnsi="GHEA Grapalat"/>
          <w:i/>
          <w:sz w:val="16"/>
          <w:szCs w:val="20"/>
        </w:rPr>
        <w:t>2</w:t>
      </w:r>
    </w:p>
    <w:p w:rsidR="003D2FE2" w:rsidRPr="006B5EA0" w:rsidRDefault="003D2FE2" w:rsidP="00206FCD">
      <w:pPr>
        <w:widowControl w:val="0"/>
        <w:jc w:val="right"/>
        <w:rPr>
          <w:rFonts w:ascii="GHEA Grapalat" w:hAnsi="GHEA Grapalat"/>
          <w:b/>
          <w:sz w:val="22"/>
          <w:szCs w:val="22"/>
        </w:rPr>
      </w:pPr>
      <w:r w:rsidRPr="006B5EA0">
        <w:rPr>
          <w:rFonts w:ascii="GHEA Grapalat" w:hAnsi="GHEA Grapalat"/>
          <w:i/>
          <w:sz w:val="22"/>
          <w:szCs w:val="22"/>
        </w:rPr>
        <w:t xml:space="preserve">к Приглашению на </w:t>
      </w:r>
      <w:r w:rsidR="00DE428C" w:rsidRPr="006B5EA0">
        <w:rPr>
          <w:rFonts w:ascii="GHEA Grapalat" w:hAnsi="GHEA Grapalat"/>
          <w:i/>
          <w:sz w:val="22"/>
          <w:szCs w:val="22"/>
        </w:rPr>
        <w:t>Запрос котировки</w:t>
      </w:r>
      <w:r w:rsidRPr="006B5EA0">
        <w:rPr>
          <w:rFonts w:ascii="GHEA Grapalat" w:hAnsi="GHEA Grapalat" w:cs="GHEA Grapalat"/>
          <w:i/>
          <w:sz w:val="22"/>
          <w:szCs w:val="22"/>
        </w:rPr>
        <w:br/>
      </w:r>
      <w:r w:rsidRPr="006B5EA0">
        <w:rPr>
          <w:rFonts w:ascii="GHEA Grapalat" w:hAnsi="GHEA Grapalat"/>
          <w:i/>
          <w:sz w:val="22"/>
          <w:szCs w:val="22"/>
        </w:rPr>
        <w:t xml:space="preserve">под кодом </w:t>
      </w:r>
      <w:r w:rsidR="00345381" w:rsidRPr="006B5EA0">
        <w:rPr>
          <w:rFonts w:ascii="GHEA Grapalat" w:hAnsi="GHEA Grapalat"/>
          <w:i/>
          <w:sz w:val="22"/>
          <w:szCs w:val="22"/>
        </w:rPr>
        <w:t>«</w:t>
      </w:r>
      <w:r w:rsidR="00083DF2">
        <w:rPr>
          <w:rFonts w:ascii="GHEA Grapalat" w:hAnsi="GHEA Grapalat"/>
          <w:sz w:val="20"/>
          <w:szCs w:val="22"/>
          <w:lang w:val="af-ZA"/>
        </w:rPr>
        <w:t>ՏՊՏՏՔՀ-ԳՀԱՊՁԲ-2026</w:t>
      </w:r>
      <w:r w:rsidR="009A1280" w:rsidRPr="009A1280">
        <w:rPr>
          <w:rFonts w:ascii="GHEA Grapalat" w:hAnsi="GHEA Grapalat"/>
          <w:sz w:val="20"/>
          <w:szCs w:val="22"/>
          <w:lang w:val="af-ZA"/>
        </w:rPr>
        <w:t>/</w:t>
      </w:r>
      <w:r w:rsidR="00083DF2">
        <w:rPr>
          <w:rFonts w:ascii="GHEA Grapalat" w:hAnsi="GHEA Grapalat"/>
          <w:i/>
          <w:sz w:val="20"/>
          <w:szCs w:val="22"/>
          <w:lang w:val="af-ZA"/>
        </w:rPr>
        <w:t>1</w:t>
      </w:r>
    </w:p>
    <w:p w:rsidR="003D2FE2" w:rsidRPr="006B5EA0" w:rsidRDefault="003D2FE2" w:rsidP="00A1665E">
      <w:pPr>
        <w:widowControl w:val="0"/>
        <w:jc w:val="center"/>
        <w:rPr>
          <w:rFonts w:ascii="GHEA Grapalat" w:hAnsi="GHEA Grapalat" w:cs="GHEA Grapalat"/>
          <w:b/>
          <w:sz w:val="22"/>
          <w:szCs w:val="22"/>
        </w:rPr>
      </w:pPr>
      <w:r w:rsidRPr="006B5EA0">
        <w:rPr>
          <w:rFonts w:ascii="GHEA Grapalat" w:hAnsi="GHEA Grapalat"/>
          <w:b/>
          <w:sz w:val="22"/>
          <w:szCs w:val="22"/>
        </w:rPr>
        <w:t xml:space="preserve">СОГЛАШЕНИЕ О НЕУСТОЙКЕ </w:t>
      </w:r>
    </w:p>
    <w:p w:rsidR="003D2FE2" w:rsidRPr="006B5EA0" w:rsidRDefault="003D2FE2" w:rsidP="00A1665E">
      <w:pPr>
        <w:widowControl w:val="0"/>
        <w:jc w:val="center"/>
        <w:rPr>
          <w:rFonts w:ascii="GHEA Grapalat" w:hAnsi="GHEA Grapalat" w:cs="GHEA Grapalat"/>
          <w:b/>
          <w:sz w:val="22"/>
          <w:szCs w:val="22"/>
        </w:rPr>
      </w:pPr>
      <w:r w:rsidRPr="006B5EA0">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6B5EA0" w:rsidTr="00B932B8">
        <w:tc>
          <w:tcPr>
            <w:tcW w:w="4786" w:type="dxa"/>
          </w:tcPr>
          <w:p w:rsidR="003D2FE2" w:rsidRPr="006B5EA0" w:rsidRDefault="003D2FE2" w:rsidP="00DF7CC7">
            <w:pPr>
              <w:widowControl w:val="0"/>
              <w:rPr>
                <w:rFonts w:ascii="GHEA Grapalat" w:hAnsi="GHEA Grapalat" w:cs="GHEA Grapalat"/>
                <w:b/>
                <w:sz w:val="22"/>
                <w:szCs w:val="22"/>
                <w:lang w:val="en-US"/>
              </w:rPr>
            </w:pPr>
            <w:r w:rsidRPr="006B5EA0">
              <w:rPr>
                <w:rFonts w:ascii="GHEA Grapalat" w:hAnsi="GHEA Grapalat"/>
                <w:sz w:val="22"/>
                <w:szCs w:val="22"/>
              </w:rPr>
              <w:t xml:space="preserve">г. </w:t>
            </w:r>
            <w:proofErr w:type="spellStart"/>
            <w:r w:rsidR="00DF7CC7" w:rsidRPr="006B5EA0">
              <w:rPr>
                <w:rFonts w:ascii="GHEA Grapalat" w:hAnsi="GHEA Grapalat"/>
                <w:sz w:val="22"/>
                <w:szCs w:val="22"/>
                <w:lang w:val="en-US"/>
              </w:rPr>
              <w:t>Иджеван</w:t>
            </w:r>
            <w:proofErr w:type="spellEnd"/>
          </w:p>
        </w:tc>
        <w:tc>
          <w:tcPr>
            <w:tcW w:w="4500" w:type="dxa"/>
          </w:tcPr>
          <w:p w:rsidR="003D2FE2" w:rsidRPr="006B5EA0" w:rsidRDefault="003D2FE2" w:rsidP="00A1665E">
            <w:pPr>
              <w:widowControl w:val="0"/>
              <w:jc w:val="right"/>
              <w:rPr>
                <w:rFonts w:ascii="GHEA Grapalat" w:hAnsi="GHEA Grapalat" w:cs="GHEA Grapalat"/>
                <w:b/>
                <w:sz w:val="22"/>
                <w:szCs w:val="22"/>
              </w:rPr>
            </w:pPr>
            <w:r w:rsidRPr="006B5EA0">
              <w:rPr>
                <w:rFonts w:ascii="GHEA Grapalat" w:hAnsi="GHEA Grapalat"/>
                <w:sz w:val="22"/>
                <w:szCs w:val="22"/>
              </w:rPr>
              <w:t>"</w:t>
            </w:r>
            <w:r w:rsidRPr="006B5EA0">
              <w:rPr>
                <w:rFonts w:ascii="GHEA Grapalat" w:hAnsi="GHEA Grapalat"/>
                <w:sz w:val="22"/>
                <w:szCs w:val="22"/>
                <w:lang w:val="en-US"/>
              </w:rPr>
              <w:tab/>
            </w:r>
            <w:r w:rsidRPr="006B5EA0">
              <w:rPr>
                <w:rFonts w:ascii="GHEA Grapalat" w:hAnsi="GHEA Grapalat"/>
                <w:sz w:val="22"/>
                <w:szCs w:val="22"/>
              </w:rPr>
              <w:t xml:space="preserve">" </w:t>
            </w:r>
            <w:r w:rsidRPr="006B5EA0">
              <w:rPr>
                <w:rFonts w:ascii="GHEA Grapalat" w:hAnsi="GHEA Grapalat"/>
                <w:sz w:val="22"/>
                <w:szCs w:val="22"/>
                <w:lang w:val="en-US"/>
              </w:rPr>
              <w:tab/>
            </w: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г.</w:t>
            </w:r>
            <w:r w:rsidRPr="006B5EA0">
              <w:rPr>
                <w:rStyle w:val="af6"/>
                <w:rFonts w:ascii="GHEA Grapalat" w:hAnsi="GHEA Grapalat"/>
                <w:sz w:val="22"/>
                <w:szCs w:val="22"/>
              </w:rPr>
              <w:footnoteReference w:customMarkFollows="1" w:id="10"/>
              <w:t>**</w:t>
            </w:r>
          </w:p>
        </w:tc>
      </w:tr>
    </w:tbl>
    <w:p w:rsidR="003D2FE2" w:rsidRPr="006B5EA0" w:rsidRDefault="003D2FE2" w:rsidP="00A1665E">
      <w:pPr>
        <w:widowControl w:val="0"/>
        <w:jc w:val="both"/>
        <w:rPr>
          <w:rFonts w:ascii="GHEA Grapalat" w:hAnsi="GHEA Grapalat" w:cs="GHEA Grapalat"/>
          <w:sz w:val="22"/>
          <w:szCs w:val="22"/>
          <w:u w:val="single"/>
          <w:vertAlign w:val="subscript"/>
        </w:rPr>
      </w:pPr>
      <w:r w:rsidRPr="006B5EA0">
        <w:rPr>
          <w:rFonts w:ascii="GHEA Grapalat" w:hAnsi="GHEA Grapalat"/>
          <w:sz w:val="22"/>
          <w:szCs w:val="22"/>
        </w:rPr>
        <w:t>_______________________________________________, в лице директора Компании,</w:t>
      </w:r>
    </w:p>
    <w:p w:rsidR="003D2FE2" w:rsidRPr="006B5EA0" w:rsidRDefault="003D2FE2" w:rsidP="00A1665E">
      <w:pPr>
        <w:widowControl w:val="0"/>
        <w:ind w:left="1843"/>
        <w:jc w:val="both"/>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_________________________________________________________________________</w:t>
      </w:r>
    </w:p>
    <w:p w:rsidR="003D2FE2" w:rsidRPr="006B5EA0" w:rsidRDefault="003D2FE2" w:rsidP="00A1665E">
      <w:pPr>
        <w:widowControl w:val="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паспортные данные директора компании</w:t>
      </w:r>
    </w:p>
    <w:p w:rsidR="003D2FE2" w:rsidRPr="006B5EA0" w:rsidRDefault="003D2FE2" w:rsidP="0059528A">
      <w:pPr>
        <w:widowControl w:val="0"/>
        <w:jc w:val="both"/>
        <w:rPr>
          <w:rFonts w:ascii="GHEA Grapalat" w:hAnsi="GHEA Grapalat" w:cs="GHEA Grapalat"/>
          <w:sz w:val="22"/>
          <w:szCs w:val="22"/>
        </w:rPr>
      </w:pPr>
      <w:r w:rsidRPr="006B5EA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B5EA0" w:rsidRDefault="003D2FE2" w:rsidP="00A1665E">
      <w:pPr>
        <w:widowControl w:val="0"/>
        <w:jc w:val="center"/>
        <w:rPr>
          <w:rFonts w:ascii="GHEA Grapalat" w:hAnsi="GHEA Grapalat" w:cs="GHEA Grapalat"/>
          <w:b/>
          <w:bCs/>
          <w:sz w:val="22"/>
          <w:szCs w:val="22"/>
        </w:rPr>
      </w:pPr>
      <w:r w:rsidRPr="006B5EA0">
        <w:rPr>
          <w:rFonts w:ascii="GHEA Grapalat" w:hAnsi="GHEA Grapalat"/>
          <w:b/>
          <w:sz w:val="22"/>
          <w:szCs w:val="22"/>
        </w:rPr>
        <w:t>1. Предмет соглашения</w:t>
      </w:r>
    </w:p>
    <w:p w:rsidR="003D2FE2" w:rsidRPr="006B5EA0" w:rsidRDefault="003D2FE2" w:rsidP="00A1665E">
      <w:pPr>
        <w:widowControl w:val="0"/>
        <w:tabs>
          <w:tab w:val="left" w:pos="567"/>
        </w:tabs>
        <w:jc w:val="both"/>
        <w:rPr>
          <w:rFonts w:ascii="GHEA Grapalat" w:hAnsi="GHEA Grapalat" w:cs="GHEA Grapalat"/>
          <w:spacing w:val="-6"/>
          <w:sz w:val="22"/>
          <w:szCs w:val="22"/>
        </w:rPr>
      </w:pPr>
      <w:r w:rsidRPr="006B5EA0">
        <w:rPr>
          <w:rFonts w:ascii="GHEA Grapalat" w:hAnsi="GHEA Grapalat"/>
          <w:sz w:val="22"/>
          <w:szCs w:val="22"/>
        </w:rPr>
        <w:t>1</w:t>
      </w:r>
      <w:r w:rsidRPr="006B5EA0">
        <w:rPr>
          <w:rFonts w:ascii="GHEA Grapalat" w:hAnsi="GHEA Grapalat"/>
          <w:spacing w:val="-6"/>
          <w:sz w:val="22"/>
          <w:szCs w:val="22"/>
        </w:rPr>
        <w:t>.1.</w:t>
      </w:r>
      <w:r w:rsidRPr="006B5EA0">
        <w:rPr>
          <w:rFonts w:ascii="GHEA Grapalat" w:hAnsi="GHEA Grapalat"/>
          <w:spacing w:val="-6"/>
          <w:sz w:val="22"/>
          <w:szCs w:val="22"/>
        </w:rPr>
        <w:tab/>
        <w:t xml:space="preserve">Компания участвует в </w:t>
      </w:r>
      <w:proofErr w:type="gramStart"/>
      <w:r w:rsidRPr="006B5EA0">
        <w:rPr>
          <w:rFonts w:ascii="GHEA Grapalat" w:hAnsi="GHEA Grapalat"/>
          <w:spacing w:val="-6"/>
          <w:sz w:val="22"/>
          <w:szCs w:val="22"/>
        </w:rPr>
        <w:t>организованной</w:t>
      </w:r>
      <w:proofErr w:type="gramEnd"/>
      <w:r w:rsidRPr="006B5EA0">
        <w:rPr>
          <w:rFonts w:ascii="GHEA Grapalat" w:hAnsi="GHEA Grapalat"/>
          <w:spacing w:val="-6"/>
          <w:sz w:val="22"/>
          <w:szCs w:val="22"/>
        </w:rPr>
        <w:t xml:space="preserve"> ___________________ *(далее — Заказчик) </w:t>
      </w:r>
    </w:p>
    <w:p w:rsidR="003D2FE2" w:rsidRPr="006B5EA0" w:rsidRDefault="003D2FE2" w:rsidP="00A1665E">
      <w:pPr>
        <w:widowControl w:val="0"/>
        <w:tabs>
          <w:tab w:val="left" w:pos="284"/>
        </w:tabs>
        <w:ind w:left="5245"/>
        <w:jc w:val="both"/>
        <w:rPr>
          <w:rFonts w:ascii="GHEA Grapalat" w:hAnsi="GHEA Grapalat" w:cs="GHEA Grapalat"/>
          <w:sz w:val="22"/>
          <w:szCs w:val="22"/>
        </w:rPr>
      </w:pPr>
      <w:r w:rsidRPr="006B5EA0">
        <w:rPr>
          <w:rFonts w:ascii="GHEA Grapalat" w:hAnsi="GHEA Grapalat"/>
          <w:sz w:val="22"/>
          <w:szCs w:val="22"/>
          <w:vertAlign w:val="superscript"/>
        </w:rPr>
        <w:t>наименование заказчика</w:t>
      </w:r>
    </w:p>
    <w:p w:rsidR="003D2FE2" w:rsidRPr="006B5EA0" w:rsidRDefault="003D2FE2" w:rsidP="00A1665E">
      <w:pPr>
        <w:widowControl w:val="0"/>
        <w:jc w:val="both"/>
        <w:rPr>
          <w:rFonts w:ascii="GHEA Grapalat" w:hAnsi="GHEA Grapalat" w:cs="GHEA Grapalat"/>
          <w:sz w:val="22"/>
          <w:szCs w:val="22"/>
        </w:rPr>
      </w:pPr>
      <w:r w:rsidRPr="006B5EA0">
        <w:rPr>
          <w:rFonts w:ascii="GHEA Grapalat" w:hAnsi="GHEA Grapalat"/>
          <w:sz w:val="22"/>
          <w:szCs w:val="22"/>
        </w:rPr>
        <w:t>процедуре закупок под кодом ____________________________________________ *.</w:t>
      </w:r>
    </w:p>
    <w:p w:rsidR="003D2FE2" w:rsidRPr="006B5EA0" w:rsidRDefault="003D2FE2" w:rsidP="00A1665E">
      <w:pPr>
        <w:widowControl w:val="0"/>
        <w:ind w:left="5245"/>
        <w:jc w:val="both"/>
        <w:rPr>
          <w:rFonts w:ascii="GHEA Grapalat" w:hAnsi="GHEA Grapalat" w:cs="GHEA Grapalat"/>
          <w:sz w:val="22"/>
          <w:szCs w:val="22"/>
        </w:rPr>
      </w:pPr>
      <w:r w:rsidRPr="006B5EA0">
        <w:rPr>
          <w:rFonts w:ascii="GHEA Grapalat" w:hAnsi="GHEA Grapalat"/>
          <w:sz w:val="22"/>
          <w:szCs w:val="22"/>
          <w:vertAlign w:val="superscript"/>
        </w:rPr>
        <w:t>код процедуры</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1.2.</w:t>
      </w:r>
      <w:r w:rsidRPr="006B5EA0">
        <w:rPr>
          <w:rFonts w:ascii="GHEA Grapalat" w:hAnsi="GHEA Grapalat"/>
          <w:sz w:val="22"/>
          <w:szCs w:val="22"/>
        </w:rPr>
        <w:tab/>
      </w:r>
      <w:r w:rsidRPr="006B5EA0">
        <w:rPr>
          <w:rFonts w:ascii="GHEA Grapalat" w:hAnsi="GHEA Grapalat" w:cs="GHEA Grapalat"/>
          <w:sz w:val="22"/>
          <w:szCs w:val="22"/>
        </w:rPr>
        <w:t xml:space="preserve">В качестве участника, </w:t>
      </w:r>
      <w:r w:rsidRPr="006B5EA0">
        <w:rPr>
          <w:rFonts w:ascii="GHEA Grapalat" w:hAnsi="GHEA Grapalat" w:cs="GHEA Grapalat"/>
          <w:sz w:val="22"/>
          <w:szCs w:val="22"/>
          <w:lang w:val="hy-AM"/>
        </w:rPr>
        <w:t>օ</w:t>
      </w:r>
      <w:proofErr w:type="spellStart"/>
      <w:r w:rsidRPr="006B5EA0">
        <w:rPr>
          <w:rFonts w:ascii="GHEA Grapalat" w:hAnsi="GHEA Grapalat" w:cs="GHEA Grapalat"/>
          <w:sz w:val="22"/>
          <w:szCs w:val="22"/>
        </w:rPr>
        <w:t>тобранного</w:t>
      </w:r>
      <w:proofErr w:type="spellEnd"/>
      <w:r w:rsidRPr="006B5EA0">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6B5EA0">
        <w:rPr>
          <w:rFonts w:ascii="GHEA Grapalat" w:hAnsi="GHEA Grapalat" w:cs="GHEA Grapalat"/>
          <w:sz w:val="22"/>
          <w:szCs w:val="22"/>
          <w:lang w:val="en-US"/>
        </w:rPr>
        <w:t>K</w:t>
      </w:r>
      <w:proofErr w:type="spellStart"/>
      <w:proofErr w:type="gramEnd"/>
      <w:r w:rsidRPr="006B5EA0">
        <w:rPr>
          <w:rFonts w:ascii="GHEA Grapalat" w:hAnsi="GHEA Grapalat" w:cs="GHEA Grapalat"/>
          <w:sz w:val="22"/>
          <w:szCs w:val="22"/>
        </w:rPr>
        <w:t>омпания</w:t>
      </w:r>
      <w:proofErr w:type="spellEnd"/>
      <w:r w:rsidRPr="006B5EA0">
        <w:rPr>
          <w:rFonts w:ascii="GHEA Grapalat" w:hAnsi="GHEA Grapalat" w:cs="GHEA Grapalat"/>
          <w:sz w:val="22"/>
          <w:szCs w:val="22"/>
        </w:rPr>
        <w:t xml:space="preserve"> </w:t>
      </w:r>
      <w:r w:rsidRPr="006B5EA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1.3.</w:t>
      </w:r>
      <w:r w:rsidRPr="006B5EA0">
        <w:rPr>
          <w:rFonts w:ascii="GHEA Grapalat" w:hAnsi="GHEA Grapalat"/>
          <w:sz w:val="22"/>
          <w:szCs w:val="22"/>
        </w:rPr>
        <w:tab/>
        <w:t>Подписав платежное требование (далее — Требование), прилагаемое к</w:t>
      </w:r>
      <w:r w:rsidRPr="006B5EA0">
        <w:rPr>
          <w:rFonts w:ascii="Courier New" w:hAnsi="Courier New" w:cs="Courier New"/>
          <w:sz w:val="22"/>
          <w:szCs w:val="22"/>
          <w:lang w:val="en-US"/>
        </w:rPr>
        <w:t> </w:t>
      </w:r>
      <w:r w:rsidRPr="006B5EA0">
        <w:rPr>
          <w:rFonts w:ascii="GHEA Grapalat" w:hAnsi="GHEA Grapalat"/>
          <w:sz w:val="22"/>
          <w:szCs w:val="22"/>
        </w:rPr>
        <w:t xml:space="preserve">настоящему Соглашению о неустойке, Компания </w:t>
      </w:r>
      <w:proofErr w:type="spellStart"/>
      <w:r w:rsidRPr="006B5EA0">
        <w:rPr>
          <w:rFonts w:ascii="GHEA Grapalat" w:hAnsi="GHEA Grapalat"/>
          <w:sz w:val="22"/>
          <w:szCs w:val="22"/>
        </w:rPr>
        <w:t>безотзывно</w:t>
      </w:r>
      <w:proofErr w:type="spellEnd"/>
      <w:r w:rsidRPr="006B5EA0">
        <w:rPr>
          <w:rFonts w:ascii="GHEA Grapalat" w:hAnsi="GHEA Grapalat"/>
          <w:sz w:val="22"/>
          <w:szCs w:val="22"/>
        </w:rPr>
        <w:t xml:space="preserve"> соглашается, что: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а)</w:t>
      </w:r>
      <w:r w:rsidRPr="006B5EA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б)</w:t>
      </w:r>
      <w:r w:rsidRPr="006B5EA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в)</w:t>
      </w:r>
      <w:r w:rsidRPr="006B5EA0">
        <w:rPr>
          <w:rFonts w:ascii="GHEA Grapalat" w:hAnsi="GHEA Grapalat"/>
          <w:sz w:val="22"/>
          <w:szCs w:val="22"/>
        </w:rPr>
        <w:tab/>
        <w:t xml:space="preserve">Компания не может письменно или иным способом дать распоряжение Банку-плательщику об </w:t>
      </w:r>
      <w:r w:rsidRPr="006B5EA0">
        <w:rPr>
          <w:rFonts w:ascii="GHEA Grapalat" w:hAnsi="GHEA Grapalat"/>
          <w:sz w:val="22"/>
          <w:szCs w:val="22"/>
        </w:rPr>
        <w:lastRenderedPageBreak/>
        <w:t>отзыве своего акцепта, проставленного под Требованием.</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г)</w:t>
      </w:r>
      <w:r w:rsidRPr="006B5EA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6B5EA0" w:rsidRDefault="003D2FE2" w:rsidP="00A1665E">
      <w:pPr>
        <w:widowControl w:val="0"/>
        <w:tabs>
          <w:tab w:val="left" w:pos="1134"/>
        </w:tabs>
        <w:ind w:firstLine="567"/>
        <w:jc w:val="both"/>
        <w:rPr>
          <w:rFonts w:ascii="GHEA Grapalat" w:hAnsi="GHEA Grapalat" w:cs="GHEA Grapalat"/>
          <w:sz w:val="22"/>
          <w:szCs w:val="22"/>
        </w:rPr>
      </w:pPr>
      <w:proofErr w:type="spellStart"/>
      <w:r w:rsidRPr="006B5EA0">
        <w:rPr>
          <w:rFonts w:ascii="GHEA Grapalat" w:hAnsi="GHEA Grapalat"/>
          <w:sz w:val="22"/>
          <w:szCs w:val="22"/>
        </w:rPr>
        <w:t>д</w:t>
      </w:r>
      <w:proofErr w:type="spellEnd"/>
      <w:r w:rsidRPr="006B5EA0">
        <w:rPr>
          <w:rFonts w:ascii="GHEA Grapalat" w:hAnsi="GHEA Grapalat"/>
          <w:sz w:val="22"/>
          <w:szCs w:val="22"/>
        </w:rPr>
        <w:t>)</w:t>
      </w:r>
      <w:r w:rsidRPr="006B5EA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1.4.</w:t>
      </w:r>
      <w:r w:rsidRPr="006B5EA0">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6B5EA0">
        <w:rPr>
          <w:rFonts w:ascii="GHEA Grapalat" w:hAnsi="GHEA Grapalat"/>
          <w:sz w:val="22"/>
          <w:szCs w:val="22"/>
        </w:rPr>
        <w:t>в</w:t>
      </w:r>
      <w:proofErr w:type="gramEnd"/>
      <w:r w:rsidRPr="006B5EA0">
        <w:rPr>
          <w:rFonts w:ascii="Courier New" w:hAnsi="Courier New" w:cs="Courier New"/>
          <w:sz w:val="22"/>
          <w:szCs w:val="22"/>
          <w:lang w:val="en-US"/>
        </w:rPr>
        <w:t> </w:t>
      </w:r>
      <w:proofErr w:type="gramStart"/>
      <w:r w:rsidRPr="006B5EA0">
        <w:rPr>
          <w:rFonts w:ascii="GHEA Grapalat" w:hAnsi="GHEA Grapalat"/>
          <w:sz w:val="22"/>
          <w:szCs w:val="22"/>
        </w:rPr>
        <w:t>Банк-плательщик</w:t>
      </w:r>
      <w:proofErr w:type="gramEnd"/>
      <w:r w:rsidRPr="006B5EA0">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6B5EA0">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1.5.</w:t>
      </w:r>
      <w:r w:rsidRPr="006B5EA0">
        <w:rPr>
          <w:rFonts w:ascii="GHEA Grapalat" w:hAnsi="GHEA Grapalat"/>
          <w:sz w:val="22"/>
          <w:szCs w:val="22"/>
        </w:rPr>
        <w:tab/>
        <w:t xml:space="preserve">Заказчик может представить </w:t>
      </w:r>
      <w:proofErr w:type="gramStart"/>
      <w:r w:rsidRPr="006B5EA0">
        <w:rPr>
          <w:rFonts w:ascii="GHEA Grapalat" w:hAnsi="GHEA Grapalat"/>
          <w:sz w:val="22"/>
          <w:szCs w:val="22"/>
        </w:rPr>
        <w:t>в</w:t>
      </w:r>
      <w:proofErr w:type="gramEnd"/>
      <w:r w:rsidRPr="006B5EA0">
        <w:rPr>
          <w:rFonts w:ascii="GHEA Grapalat" w:hAnsi="GHEA Grapalat"/>
          <w:sz w:val="22"/>
          <w:szCs w:val="22"/>
        </w:rPr>
        <w:t xml:space="preserve"> </w:t>
      </w:r>
      <w:proofErr w:type="gramStart"/>
      <w:r w:rsidRPr="006B5EA0">
        <w:rPr>
          <w:rFonts w:ascii="GHEA Grapalat" w:hAnsi="GHEA Grapalat"/>
          <w:sz w:val="22"/>
          <w:szCs w:val="22"/>
        </w:rPr>
        <w:t>Банк-плательщик</w:t>
      </w:r>
      <w:proofErr w:type="gramEnd"/>
      <w:r w:rsidRPr="006B5EA0">
        <w:rPr>
          <w:rFonts w:ascii="GHEA Grapalat" w:hAnsi="GHEA Grapalat"/>
          <w:sz w:val="22"/>
          <w:szCs w:val="22"/>
        </w:rPr>
        <w:t xml:space="preserve"> иные дополнительные документы.</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1.6. Банк не несет какой-либо ответственности за риски (понесенные</w:t>
      </w:r>
      <w:r w:rsidRPr="006B5EA0">
        <w:rPr>
          <w:rFonts w:ascii="Courier New" w:hAnsi="Courier New" w:cs="Courier New"/>
          <w:sz w:val="22"/>
          <w:szCs w:val="22"/>
          <w:lang w:val="en-US"/>
        </w:rPr>
        <w:t> </w:t>
      </w:r>
      <w:r w:rsidRPr="006B5EA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B5EA0">
        <w:rPr>
          <w:rFonts w:ascii="Courier New" w:hAnsi="Courier New" w:cs="Courier New"/>
          <w:sz w:val="22"/>
          <w:szCs w:val="22"/>
          <w:lang w:val="en-US"/>
        </w:rPr>
        <w:t> </w:t>
      </w:r>
      <w:r w:rsidRPr="006B5EA0">
        <w:rPr>
          <w:rFonts w:ascii="GHEA Grapalat" w:hAnsi="GHEA Grapalat"/>
          <w:sz w:val="22"/>
          <w:szCs w:val="22"/>
        </w:rPr>
        <w:t>Требовании. Банк не обязан проверять факты нарушения Компанией условий договора.</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1.7.</w:t>
      </w:r>
      <w:r w:rsidRPr="006B5EA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1.8.</w:t>
      </w:r>
      <w:r w:rsidRPr="006B5EA0">
        <w:rPr>
          <w:rFonts w:ascii="GHEA Grapalat" w:hAnsi="GHEA Grapalat"/>
          <w:sz w:val="22"/>
          <w:szCs w:val="22"/>
        </w:rPr>
        <w:tab/>
        <w:t>В случае если в течение десяти рабочих дней после представления в</w:t>
      </w:r>
      <w:r w:rsidRPr="006B5EA0">
        <w:rPr>
          <w:rFonts w:ascii="Courier New" w:hAnsi="Courier New" w:cs="Courier New"/>
          <w:sz w:val="22"/>
          <w:szCs w:val="22"/>
          <w:lang w:val="en-US"/>
        </w:rPr>
        <w:t> </w:t>
      </w:r>
      <w:r w:rsidRPr="006B5EA0">
        <w:rPr>
          <w:rFonts w:ascii="GHEA Grapalat" w:hAnsi="GHEA Grapalat"/>
          <w:sz w:val="22"/>
          <w:szCs w:val="22"/>
        </w:rPr>
        <w:t>Банк настоящего Соглашения и прилагаемого Требования по независящим от</w:t>
      </w:r>
      <w:r w:rsidRPr="006B5EA0">
        <w:rPr>
          <w:rFonts w:ascii="Courier New" w:hAnsi="Courier New" w:cs="Courier New"/>
          <w:sz w:val="22"/>
          <w:szCs w:val="22"/>
          <w:lang w:val="en-US"/>
        </w:rPr>
        <w:t> </w:t>
      </w:r>
      <w:r w:rsidRPr="006B5EA0">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6B5EA0">
        <w:rPr>
          <w:rFonts w:ascii="GHEA Grapalat" w:hAnsi="GHEA Grapalat"/>
          <w:sz w:val="22"/>
          <w:szCs w:val="22"/>
        </w:rPr>
        <w:t>Репортинг</w:t>
      </w:r>
      <w:proofErr w:type="spellEnd"/>
      <w:r w:rsidRPr="006B5EA0">
        <w:rPr>
          <w:rFonts w:ascii="GHEA Grapalat" w:hAnsi="GHEA Grapalat"/>
          <w:sz w:val="22"/>
          <w:szCs w:val="22"/>
        </w:rPr>
        <w:t>" (Кредитное бюро) сведения о Компании в связи с</w:t>
      </w:r>
      <w:r w:rsidRPr="006B5EA0">
        <w:rPr>
          <w:rFonts w:ascii="Courier New" w:hAnsi="Courier New" w:cs="Courier New"/>
          <w:sz w:val="22"/>
          <w:szCs w:val="22"/>
          <w:lang w:val="en-US"/>
        </w:rPr>
        <w:t> </w:t>
      </w:r>
      <w:r w:rsidRPr="006B5EA0">
        <w:rPr>
          <w:rFonts w:ascii="GHEA Grapalat" w:hAnsi="GHEA Grapalat"/>
          <w:sz w:val="22"/>
          <w:szCs w:val="22"/>
        </w:rPr>
        <w:t>неуплатой.</w:t>
      </w:r>
    </w:p>
    <w:p w:rsidR="003D2FE2" w:rsidRPr="006B5EA0" w:rsidRDefault="003D2FE2" w:rsidP="00A1665E">
      <w:pPr>
        <w:widowControl w:val="0"/>
        <w:jc w:val="center"/>
        <w:rPr>
          <w:rFonts w:ascii="GHEA Grapalat" w:hAnsi="GHEA Grapalat" w:cs="GHEA Grapalat"/>
          <w:b/>
          <w:bCs/>
          <w:sz w:val="22"/>
          <w:szCs w:val="22"/>
        </w:rPr>
      </w:pPr>
      <w:r w:rsidRPr="006B5EA0">
        <w:rPr>
          <w:rFonts w:ascii="GHEA Grapalat" w:hAnsi="GHEA Grapalat"/>
          <w:b/>
          <w:sz w:val="22"/>
          <w:szCs w:val="22"/>
        </w:rPr>
        <w:t>2. Иные условия</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2.1.</w:t>
      </w:r>
      <w:r w:rsidRPr="006B5EA0">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6B5EA0">
        <w:rPr>
          <w:rFonts w:ascii="GHEA Grapalat" w:hAnsi="GHEA Grapalat"/>
          <w:sz w:val="22"/>
          <w:szCs w:val="22"/>
        </w:rPr>
        <w:t>двадцатого</w:t>
      </w:r>
      <w:r w:rsidRPr="006B5EA0">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w:t>
      </w:r>
      <w:r w:rsidRPr="006B5EA0">
        <w:rPr>
          <w:rFonts w:ascii="GHEA Grapalat" w:hAnsi="GHEA Grapalat"/>
          <w:sz w:val="22"/>
          <w:szCs w:val="22"/>
        </w:rPr>
        <w:tab/>
        <w:t xml:space="preserve">Представив настоящее Соглашение и прилагаемое Требование </w:t>
      </w:r>
      <w:proofErr w:type="gramStart"/>
      <w:r w:rsidRPr="006B5EA0">
        <w:rPr>
          <w:rFonts w:ascii="GHEA Grapalat" w:hAnsi="GHEA Grapalat"/>
          <w:sz w:val="22"/>
          <w:szCs w:val="22"/>
        </w:rPr>
        <w:t>в</w:t>
      </w:r>
      <w:proofErr w:type="gramEnd"/>
      <w:r w:rsidRPr="006B5EA0">
        <w:rPr>
          <w:rFonts w:ascii="GHEA Grapalat" w:hAnsi="GHEA Grapalat"/>
          <w:sz w:val="22"/>
          <w:szCs w:val="22"/>
        </w:rPr>
        <w:t xml:space="preserve"> Банк-плательщик: </w:t>
      </w:r>
    </w:p>
    <w:p w:rsidR="003D2FE2" w:rsidRPr="006B5EA0"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2.2.1.</w:t>
      </w:r>
      <w:r w:rsidRPr="006B5EA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6B5EA0" w:rsidDel="00A13215" w:rsidRDefault="003D2FE2" w:rsidP="00A1665E">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2.2.2.</w:t>
      </w:r>
      <w:r w:rsidRPr="006B5EA0">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6B5EA0">
        <w:rPr>
          <w:rFonts w:ascii="GHEA Grapalat" w:hAnsi="GHEA Grapalat"/>
          <w:sz w:val="22"/>
          <w:szCs w:val="22"/>
        </w:rPr>
        <w:t>подписаны</w:t>
      </w:r>
      <w:proofErr w:type="gramEnd"/>
      <w:r w:rsidRPr="006B5EA0">
        <w:rPr>
          <w:rFonts w:ascii="GHEA Grapalat" w:hAnsi="GHEA Grapalat"/>
          <w:sz w:val="22"/>
          <w:szCs w:val="22"/>
        </w:rPr>
        <w:t xml:space="preserve"> уполномоченным Компанией лицом.</w:t>
      </w:r>
    </w:p>
    <w:p w:rsidR="003D2FE2" w:rsidRPr="006B5EA0" w:rsidRDefault="003D2FE2" w:rsidP="00A1665E">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2.3.</w:t>
      </w:r>
      <w:r w:rsidRPr="006B5EA0">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6B5EA0">
        <w:rPr>
          <w:rFonts w:ascii="GHEA Grapalat" w:hAnsi="GHEA Grapalat"/>
          <w:sz w:val="22"/>
          <w:szCs w:val="22"/>
        </w:rPr>
        <w:t>недостижения</w:t>
      </w:r>
      <w:proofErr w:type="spellEnd"/>
      <w:r w:rsidRPr="006B5EA0">
        <w:rPr>
          <w:rFonts w:ascii="GHEA Grapalat" w:hAnsi="GHEA Grapalat"/>
          <w:sz w:val="22"/>
          <w:szCs w:val="22"/>
        </w:rPr>
        <w:t xml:space="preserve"> согласия споры разрешаются в судебном порядке.</w:t>
      </w:r>
    </w:p>
    <w:p w:rsidR="003D2FE2" w:rsidRPr="006B5EA0" w:rsidRDefault="003D2FE2" w:rsidP="00A1665E">
      <w:pPr>
        <w:widowControl w:val="0"/>
        <w:ind w:firstLine="567"/>
        <w:jc w:val="center"/>
        <w:rPr>
          <w:rFonts w:ascii="GHEA Grapalat" w:hAnsi="GHEA Grapalat"/>
          <w:b/>
          <w:sz w:val="22"/>
          <w:szCs w:val="22"/>
        </w:rPr>
      </w:pPr>
      <w:r w:rsidRPr="006B5EA0">
        <w:rPr>
          <w:rFonts w:ascii="GHEA Grapalat" w:hAnsi="GHEA Grapalat"/>
          <w:b/>
          <w:sz w:val="22"/>
          <w:szCs w:val="22"/>
        </w:rPr>
        <w:t>3. Адрес, банковские реквизиты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3D2FE2" w:rsidRPr="006B5EA0" w:rsidRDefault="003D2FE2" w:rsidP="00A1665E">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3D2FE2" w:rsidRPr="006B5EA0" w:rsidRDefault="003D2FE2" w:rsidP="00A1665E">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3D2FE2" w:rsidRPr="006B5EA0" w:rsidRDefault="003D2FE2" w:rsidP="00A1665E">
      <w:pPr>
        <w:widowControl w:val="0"/>
        <w:pBdr>
          <w:bottom w:val="single" w:sz="12" w:space="1" w:color="auto"/>
        </w:pBdr>
        <w:ind w:right="4250"/>
        <w:jc w:val="center"/>
        <w:rPr>
          <w:rFonts w:ascii="GHEA Grapalat" w:hAnsi="GHEA Grapalat"/>
          <w:sz w:val="22"/>
          <w:szCs w:val="22"/>
          <w:vertAlign w:val="superscript"/>
        </w:rPr>
      </w:pPr>
      <w:r w:rsidRPr="006B5EA0">
        <w:rPr>
          <w:rFonts w:ascii="GHEA Grapalat" w:hAnsi="GHEA Grapalat"/>
          <w:sz w:val="22"/>
          <w:szCs w:val="22"/>
          <w:vertAlign w:val="superscript"/>
        </w:rPr>
        <w:t>адрес компании</w:t>
      </w:r>
    </w:p>
    <w:p w:rsidR="00806004" w:rsidRPr="006B5EA0" w:rsidRDefault="00806004" w:rsidP="00A1665E">
      <w:pPr>
        <w:widowControl w:val="0"/>
        <w:jc w:val="both"/>
        <w:rPr>
          <w:rFonts w:ascii="GHEA Grapalat" w:hAnsi="GHEA Grapalat"/>
          <w:sz w:val="22"/>
          <w:szCs w:val="22"/>
        </w:rPr>
      </w:pPr>
    </w:p>
    <w:p w:rsidR="003D2FE2" w:rsidRPr="006B5EA0" w:rsidRDefault="003D2FE2" w:rsidP="0059528A">
      <w:pPr>
        <w:widowControl w:val="0"/>
        <w:ind w:right="4250"/>
        <w:jc w:val="center"/>
        <w:rPr>
          <w:rFonts w:ascii="GHEA Grapalat" w:hAnsi="GHEA Grapalat"/>
          <w:sz w:val="22"/>
          <w:szCs w:val="22"/>
        </w:rPr>
      </w:pPr>
      <w:r w:rsidRPr="006B5EA0">
        <w:rPr>
          <w:rFonts w:ascii="GHEA Grapalat" w:hAnsi="GHEA Grapalat"/>
          <w:sz w:val="22"/>
          <w:szCs w:val="22"/>
          <w:vertAlign w:val="superscript"/>
        </w:rPr>
        <w:t xml:space="preserve">наименование </w:t>
      </w:r>
      <w:proofErr w:type="gramStart"/>
      <w:r w:rsidRPr="006B5EA0">
        <w:rPr>
          <w:rFonts w:ascii="GHEA Grapalat" w:hAnsi="GHEA Grapalat"/>
          <w:sz w:val="22"/>
          <w:szCs w:val="22"/>
          <w:vertAlign w:val="superscript"/>
        </w:rPr>
        <w:t>обслуживающего</w:t>
      </w:r>
      <w:proofErr w:type="gramEnd"/>
      <w:r w:rsidRPr="006B5EA0">
        <w:rPr>
          <w:rFonts w:ascii="GHEA Grapalat" w:hAnsi="GHEA Grapalat"/>
          <w:sz w:val="22"/>
          <w:szCs w:val="22"/>
          <w:vertAlign w:val="superscript"/>
        </w:rPr>
        <w:t xml:space="preserve"> компанию </w:t>
      </w:r>
      <w:proofErr w:type="spellStart"/>
      <w:r w:rsidRPr="006B5EA0">
        <w:rPr>
          <w:rFonts w:ascii="GHEA Grapalat" w:hAnsi="GHEA Grapalat"/>
          <w:sz w:val="22"/>
          <w:szCs w:val="22"/>
          <w:vertAlign w:val="superscript"/>
        </w:rPr>
        <w:t>банка</w:t>
      </w:r>
      <w:r w:rsidRPr="006B5EA0">
        <w:rPr>
          <w:rFonts w:ascii="GHEA Grapalat" w:hAnsi="GHEA Grapalat"/>
          <w:sz w:val="22"/>
          <w:szCs w:val="22"/>
        </w:rPr>
        <w:t>М</w:t>
      </w:r>
      <w:proofErr w:type="spellEnd"/>
      <w:r w:rsidRPr="006B5EA0">
        <w:rPr>
          <w:rFonts w:ascii="GHEA Grapalat" w:hAnsi="GHEA Grapalat"/>
          <w:sz w:val="22"/>
          <w:szCs w:val="22"/>
        </w:rPr>
        <w:t>. П.</w:t>
      </w:r>
    </w:p>
    <w:p w:rsidR="001005B0" w:rsidRPr="006B5EA0" w:rsidRDefault="003D2FE2" w:rsidP="0059528A">
      <w:pPr>
        <w:widowControl w:val="0"/>
        <w:jc w:val="both"/>
        <w:rPr>
          <w:rFonts w:ascii="GHEA Grapalat" w:hAnsi="GHEA Grapalat"/>
          <w:sz w:val="22"/>
          <w:szCs w:val="22"/>
        </w:rPr>
      </w:pPr>
      <w:r w:rsidRPr="006B5EA0">
        <w:rPr>
          <w:rFonts w:ascii="GHEA Grapalat" w:hAnsi="GHEA Grapalat"/>
          <w:sz w:val="22"/>
          <w:szCs w:val="22"/>
        </w:rPr>
        <w:t>День/месяц/год</w:t>
      </w:r>
    </w:p>
    <w:p w:rsidR="001005B0" w:rsidRPr="006B5EA0" w:rsidRDefault="001005B0" w:rsidP="00A1665E">
      <w:pPr>
        <w:widowControl w:val="0"/>
        <w:ind w:left="567" w:right="565"/>
        <w:jc w:val="center"/>
        <w:rPr>
          <w:rFonts w:ascii="GHEA Grapalat" w:hAnsi="GHEA Grapalat"/>
          <w:b/>
          <w:sz w:val="22"/>
          <w:szCs w:val="22"/>
        </w:rPr>
      </w:pPr>
    </w:p>
    <w:p w:rsidR="001005B0" w:rsidRPr="006B5EA0" w:rsidRDefault="001005B0" w:rsidP="00A1665E">
      <w:pPr>
        <w:widowControl w:val="0"/>
        <w:ind w:left="567" w:right="565"/>
        <w:jc w:val="center"/>
        <w:rPr>
          <w:rFonts w:ascii="GHEA Grapalat" w:hAnsi="GHEA Grapalat"/>
          <w:b/>
          <w:sz w:val="22"/>
          <w:szCs w:val="22"/>
        </w:rPr>
      </w:pPr>
    </w:p>
    <w:tbl>
      <w:tblPr>
        <w:tblpPr w:leftFromText="180" w:rightFromText="180" w:vertAnchor="page" w:horzAnchor="margin" w:tblpY="1705"/>
        <w:tblW w:w="10980" w:type="dxa"/>
        <w:tblLook w:val="0000"/>
      </w:tblPr>
      <w:tblGrid>
        <w:gridCol w:w="5616"/>
        <w:gridCol w:w="5364"/>
      </w:tblGrid>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3402"/>
              </w:tabs>
              <w:ind w:left="360"/>
              <w:rPr>
                <w:rFonts w:ascii="GHEA Grapalat" w:hAnsi="GHEA Grapalat" w:cs="Sylfaen"/>
                <w:b/>
                <w:bCs/>
                <w:sz w:val="22"/>
                <w:szCs w:val="22"/>
                <w:lang w:val="en-US"/>
              </w:rPr>
            </w:pPr>
            <w:r w:rsidRPr="006B5EA0">
              <w:rPr>
                <w:rFonts w:ascii="GHEA Grapalat" w:hAnsi="GHEA Grapalat"/>
                <w:b/>
                <w:sz w:val="22"/>
                <w:szCs w:val="22"/>
                <w:lang w:val="en-US"/>
              </w:rPr>
              <w:t>1.</w:t>
            </w:r>
            <w:r w:rsidRPr="006B5EA0">
              <w:rPr>
                <w:rFonts w:ascii="GHEA Grapalat" w:hAnsi="GHEA Grapalat"/>
                <w:b/>
                <w:sz w:val="22"/>
                <w:szCs w:val="22"/>
                <w:lang w:val="en-US"/>
              </w:rPr>
              <w:tab/>
            </w:r>
            <w:r w:rsidRPr="006B5EA0">
              <w:rPr>
                <w:rFonts w:ascii="GHEA Grapalat" w:hAnsi="GHEA Grapalat"/>
                <w:b/>
                <w:sz w:val="22"/>
                <w:szCs w:val="22"/>
              </w:rPr>
              <w:t xml:space="preserve">ПЛАТЕЖНОЕ ТРЕБОВАНИЕ </w:t>
            </w:r>
            <w:r w:rsidRPr="006B5EA0">
              <w:rPr>
                <w:rFonts w:ascii="GHEA Grapalat" w:hAnsi="GHEA Grapalat"/>
                <w:b/>
                <w:sz w:val="22"/>
                <w:szCs w:val="22"/>
                <w:lang w:val="en-US"/>
              </w:rPr>
              <w:t>*</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cs="Sylfaen"/>
                <w:sz w:val="22"/>
                <w:szCs w:val="22"/>
              </w:rPr>
            </w:pPr>
            <w:r w:rsidRPr="006B5EA0">
              <w:rPr>
                <w:rFonts w:ascii="GHEA Grapalat" w:hAnsi="GHEA Grapalat"/>
                <w:sz w:val="22"/>
                <w:szCs w:val="22"/>
              </w:rPr>
              <w:lastRenderedPageBreak/>
              <w:t>2.</w:t>
            </w:r>
            <w:r w:rsidRPr="006B5EA0">
              <w:rPr>
                <w:rFonts w:ascii="GHEA Grapalat" w:hAnsi="GHEA Grapalat"/>
                <w:sz w:val="22"/>
                <w:szCs w:val="22"/>
              </w:rPr>
              <w:tab/>
              <w:t xml:space="preserve">Номер </w:t>
            </w:r>
          </w:p>
        </w:tc>
      </w:tr>
      <w:tr w:rsidR="0059528A" w:rsidRPr="006B5EA0" w:rsidTr="0059528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3390"/>
              </w:tabs>
              <w:ind w:left="322"/>
              <w:rPr>
                <w:rFonts w:ascii="GHEA Grapalat" w:hAnsi="GHEA Grapalat" w:cs="Sylfaen"/>
                <w:sz w:val="22"/>
                <w:szCs w:val="22"/>
              </w:rPr>
            </w:pPr>
            <w:r w:rsidRPr="006B5EA0">
              <w:rPr>
                <w:rFonts w:ascii="GHEA Grapalat" w:hAnsi="GHEA Grapalat"/>
                <w:sz w:val="22"/>
                <w:szCs w:val="22"/>
              </w:rPr>
              <w:t>3</w:t>
            </w:r>
            <w:r w:rsidRPr="006B5EA0">
              <w:rPr>
                <w:rFonts w:ascii="GHEA Grapalat" w:hAnsi="GHEA Grapalat"/>
                <w:sz w:val="22"/>
                <w:szCs w:val="22"/>
              </w:rPr>
              <w:tab/>
              <w:t>Дата представления: "___" ___ 20___г.</w:t>
            </w:r>
          </w:p>
        </w:tc>
      </w:tr>
      <w:tr w:rsidR="0059528A" w:rsidRPr="006B5EA0" w:rsidTr="0059528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4.</w:t>
            </w:r>
            <w:r w:rsidRPr="006B5EA0">
              <w:rPr>
                <w:rFonts w:ascii="GHEA Grapalat" w:hAnsi="GHEA Grapalat"/>
                <w:sz w:val="22"/>
                <w:szCs w:val="22"/>
              </w:rPr>
              <w:tab/>
            </w:r>
            <w:proofErr w:type="gramStart"/>
            <w:r w:rsidRPr="006B5EA0">
              <w:rPr>
                <w:rFonts w:ascii="GHEA Grapalat" w:hAnsi="GHEA Grapalat"/>
                <w:sz w:val="22"/>
                <w:szCs w:val="22"/>
              </w:rPr>
              <w:t>Наименование, или имя, фамилия плательщика (Компания:</w:t>
            </w:r>
            <w:proofErr w:type="gramEnd"/>
          </w:p>
        </w:tc>
      </w:tr>
      <w:tr w:rsidR="0059528A" w:rsidRPr="006B5EA0"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5.</w:t>
            </w:r>
            <w:r w:rsidRPr="006B5EA0">
              <w:rPr>
                <w:rFonts w:ascii="GHEA Grapalat" w:hAnsi="GHEA Grapalat"/>
                <w:sz w:val="22"/>
                <w:szCs w:val="22"/>
              </w:rPr>
              <w:tab/>
              <w:t>Обслуживающая плательщика Финансовая организация (банк):</w:t>
            </w:r>
          </w:p>
        </w:tc>
      </w:tr>
      <w:tr w:rsidR="0059528A" w:rsidRPr="006B5EA0"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6.</w:t>
            </w:r>
            <w:r w:rsidRPr="006B5EA0">
              <w:rPr>
                <w:rFonts w:ascii="GHEA Grapalat" w:hAnsi="GHEA Grapalat"/>
                <w:sz w:val="22"/>
                <w:szCs w:val="22"/>
              </w:rPr>
              <w:tab/>
              <w:t>Номер счета плательщика:</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7.</w:t>
            </w:r>
            <w:r w:rsidRPr="006B5EA0">
              <w:rPr>
                <w:rFonts w:ascii="GHEA Grapalat" w:hAnsi="GHEA Grapalat"/>
                <w:sz w:val="22"/>
                <w:szCs w:val="22"/>
              </w:rPr>
              <w:tab/>
              <w:t>УНН плательщика:</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8.</w:t>
            </w:r>
            <w:r w:rsidRPr="006B5EA0">
              <w:rPr>
                <w:rFonts w:ascii="GHEA Grapalat" w:hAnsi="GHEA Grapalat"/>
                <w:sz w:val="22"/>
                <w:szCs w:val="22"/>
              </w:rPr>
              <w:tab/>
              <w:t>НЗОУ плательщика:</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9.</w:t>
            </w:r>
            <w:r w:rsidRPr="006B5EA0">
              <w:rPr>
                <w:rFonts w:ascii="GHEA Grapalat" w:hAnsi="GHEA Grapalat"/>
                <w:sz w:val="22"/>
                <w:szCs w:val="22"/>
              </w:rPr>
              <w:tab/>
              <w:t xml:space="preserve">Наименование, или имя, фамилия бенефициара: </w:t>
            </w:r>
            <w:r w:rsidR="001B1DF5" w:rsidRPr="006B5EA0">
              <w:rPr>
                <w:rFonts w:ascii="GHEA Grapalat" w:hAnsi="GHEA Grapalat"/>
                <w:b/>
                <w:sz w:val="22"/>
                <w:szCs w:val="22"/>
              </w:rPr>
              <w:t xml:space="preserve"> </w:t>
            </w:r>
            <w:r w:rsidR="0067503C" w:rsidRPr="006B5EA0">
              <w:rPr>
                <w:rFonts w:ascii="GHEA Grapalat" w:hAnsi="GHEA Grapalat"/>
                <w:sz w:val="22"/>
                <w:szCs w:val="22"/>
                <w:lang w:val="af-ZA"/>
              </w:rPr>
              <w:t xml:space="preserve"> </w:t>
            </w:r>
            <w:r w:rsidR="00DF7CC7" w:rsidRPr="006B5EA0">
              <w:rPr>
                <w:rFonts w:ascii="GHEA Grapalat" w:hAnsi="GHEA Grapalat"/>
                <w:spacing w:val="6"/>
                <w:sz w:val="22"/>
                <w:szCs w:val="22"/>
              </w:rPr>
              <w:t xml:space="preserve">«Фонд </w:t>
            </w:r>
            <w:proofErr w:type="spellStart"/>
            <w:r w:rsidR="00DF7CC7" w:rsidRPr="006B5EA0">
              <w:rPr>
                <w:rFonts w:ascii="GHEA Grapalat" w:hAnsi="GHEA Grapalat"/>
                <w:spacing w:val="6"/>
                <w:sz w:val="22"/>
                <w:szCs w:val="22"/>
              </w:rPr>
              <w:t>Тавушского</w:t>
            </w:r>
            <w:proofErr w:type="spellEnd"/>
            <w:r w:rsidR="00DF7CC7" w:rsidRPr="006B5EA0">
              <w:rPr>
                <w:rFonts w:ascii="GHEA Grapalat" w:hAnsi="GHEA Grapalat"/>
                <w:spacing w:val="6"/>
                <w:sz w:val="22"/>
                <w:szCs w:val="22"/>
              </w:rPr>
              <w:t xml:space="preserve"> регионального колледжа Патрика </w:t>
            </w:r>
            <w:proofErr w:type="spellStart"/>
            <w:r w:rsidR="00DF7CC7" w:rsidRPr="006B5EA0">
              <w:rPr>
                <w:rFonts w:ascii="GHEA Grapalat" w:hAnsi="GHEA Grapalat"/>
                <w:spacing w:val="6"/>
                <w:sz w:val="22"/>
                <w:szCs w:val="22"/>
              </w:rPr>
              <w:t>Деведжяна</w:t>
            </w:r>
            <w:proofErr w:type="spellEnd"/>
            <w:r w:rsidR="00DF7CC7" w:rsidRPr="006B5EA0">
              <w:rPr>
                <w:rFonts w:ascii="GHEA Grapalat" w:hAnsi="GHEA Grapalat"/>
                <w:spacing w:val="6"/>
                <w:sz w:val="22"/>
                <w:szCs w:val="22"/>
              </w:rPr>
              <w:t>»,</w:t>
            </w:r>
          </w:p>
        </w:tc>
      </w:tr>
      <w:tr w:rsidR="0059528A" w:rsidRPr="006B5EA0" w:rsidTr="005952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10.</w:t>
            </w:r>
            <w:r w:rsidRPr="006B5EA0">
              <w:rPr>
                <w:rFonts w:ascii="GHEA Grapalat" w:hAnsi="GHEA Grapalat"/>
                <w:sz w:val="22"/>
                <w:szCs w:val="22"/>
              </w:rPr>
              <w:tab/>
              <w:t>НЗОУ бенефициара (не заполняется)</w:t>
            </w:r>
          </w:p>
        </w:tc>
      </w:tr>
      <w:tr w:rsidR="0059528A" w:rsidRPr="006B5EA0" w:rsidTr="0059528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11.</w:t>
            </w:r>
            <w:r w:rsidRPr="006B5EA0">
              <w:rPr>
                <w:rFonts w:ascii="GHEA Grapalat" w:hAnsi="GHEA Grapalat"/>
                <w:sz w:val="22"/>
                <w:szCs w:val="22"/>
              </w:rPr>
              <w:tab/>
              <w:t>УНН бенефициара:</w:t>
            </w:r>
            <w:r w:rsidR="0031748B" w:rsidRPr="006B5EA0">
              <w:rPr>
                <w:rFonts w:ascii="GHEA Grapalat" w:hAnsi="GHEA Grapalat"/>
                <w:sz w:val="22"/>
                <w:szCs w:val="22"/>
                <w:lang w:val="en-US"/>
              </w:rPr>
              <w:t xml:space="preserve"> </w:t>
            </w:r>
            <w:r w:rsidR="00DF7CC7" w:rsidRPr="006B5EA0">
              <w:rPr>
                <w:rFonts w:ascii="GHEA Grapalat" w:hAnsi="GHEA Grapalat"/>
                <w:sz w:val="22"/>
                <w:szCs w:val="22"/>
                <w:lang w:val="en-US"/>
              </w:rPr>
              <w:t>07601399</w:t>
            </w:r>
          </w:p>
        </w:tc>
      </w:tr>
      <w:tr w:rsidR="0059528A" w:rsidRPr="006B5EA0" w:rsidTr="005952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rPr>
            </w:pPr>
            <w:r w:rsidRPr="006B5EA0">
              <w:rPr>
                <w:rFonts w:ascii="GHEA Grapalat" w:hAnsi="GHEA Grapalat"/>
                <w:sz w:val="22"/>
                <w:szCs w:val="22"/>
              </w:rPr>
              <w:t>12.</w:t>
            </w:r>
            <w:r w:rsidRPr="006B5EA0">
              <w:rPr>
                <w:rFonts w:ascii="GHEA Grapalat" w:hAnsi="GHEA Grapalat"/>
                <w:sz w:val="22"/>
                <w:szCs w:val="22"/>
              </w:rPr>
              <w:tab/>
              <w:t>Обслуживающая бенефициара Финансовая организация (банк)</w:t>
            </w:r>
            <w:proofErr w:type="gramStart"/>
            <w:r w:rsidRPr="006B5EA0">
              <w:rPr>
                <w:rFonts w:ascii="GHEA Grapalat" w:hAnsi="GHEA Grapalat"/>
                <w:sz w:val="22"/>
                <w:szCs w:val="22"/>
              </w:rPr>
              <w:t>:</w:t>
            </w:r>
            <w:r w:rsidR="00DF7CC7" w:rsidRPr="006B5EA0">
              <w:rPr>
                <w:rFonts w:ascii="GHEA Grapalat" w:hAnsi="GHEA Grapalat"/>
                <w:sz w:val="22"/>
                <w:szCs w:val="22"/>
              </w:rPr>
              <w:t>«</w:t>
            </w:r>
            <w:proofErr w:type="gramEnd"/>
            <w:r w:rsidR="00DF7CC7" w:rsidRPr="006B5EA0">
              <w:rPr>
                <w:rFonts w:ascii="GHEA Grapalat" w:hAnsi="GHEA Grapalat"/>
                <w:sz w:val="22"/>
                <w:szCs w:val="22"/>
              </w:rPr>
              <w:t>АКБАБАНК»</w:t>
            </w:r>
          </w:p>
        </w:tc>
      </w:tr>
      <w:tr w:rsidR="0059528A" w:rsidRPr="006B5EA0" w:rsidTr="005952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DF7CC7">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13.</w:t>
            </w:r>
            <w:r w:rsidRPr="006B5EA0">
              <w:rPr>
                <w:rFonts w:ascii="GHEA Grapalat" w:hAnsi="GHEA Grapalat"/>
                <w:sz w:val="22"/>
                <w:szCs w:val="22"/>
              </w:rPr>
              <w:tab/>
              <w:t>Номер счета бенефициара (</w:t>
            </w:r>
            <w:proofErr w:type="spellStart"/>
            <w:r w:rsidRPr="006B5EA0">
              <w:rPr>
                <w:rFonts w:ascii="GHEA Grapalat" w:hAnsi="GHEA Grapalat"/>
                <w:sz w:val="22"/>
                <w:szCs w:val="22"/>
              </w:rPr>
              <w:t>сч.№</w:t>
            </w:r>
            <w:proofErr w:type="spellEnd"/>
            <w:r w:rsidRPr="006B5EA0">
              <w:rPr>
                <w:rFonts w:ascii="GHEA Grapalat" w:hAnsi="GHEA Grapalat"/>
                <w:sz w:val="22"/>
                <w:szCs w:val="22"/>
              </w:rPr>
              <w:t>)</w:t>
            </w:r>
            <w:r w:rsidR="00DF7CC7" w:rsidRPr="006B5EA0">
              <w:rPr>
                <w:rFonts w:ascii="GHEA Grapalat" w:hAnsi="GHEA Grapalat"/>
                <w:sz w:val="22"/>
                <w:szCs w:val="22"/>
                <w:lang w:val="en-US"/>
              </w:rPr>
              <w:t xml:space="preserve"> </w:t>
            </w:r>
            <w:r w:rsidR="00DF7CC7" w:rsidRPr="006B5EA0">
              <w:rPr>
                <w:rFonts w:ascii="GHEA Grapalat" w:hAnsi="GHEA Grapalat"/>
                <w:b/>
                <w:sz w:val="22"/>
                <w:szCs w:val="22"/>
              </w:rPr>
              <w:t>220105140481000</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14.</w:t>
            </w:r>
            <w:r w:rsidRPr="006B5EA0">
              <w:rPr>
                <w:rFonts w:ascii="GHEA Grapalat" w:hAnsi="GHEA Grapalat"/>
                <w:sz w:val="22"/>
                <w:szCs w:val="22"/>
              </w:rPr>
              <w:tab/>
              <w:t>Сумма (цифрами и прописью):</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15.</w:t>
            </w:r>
            <w:r w:rsidRPr="006B5EA0">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16.</w:t>
            </w:r>
            <w:r w:rsidRPr="006B5EA0">
              <w:rPr>
                <w:rFonts w:ascii="GHEA Grapalat" w:hAnsi="GHEA Grapalat"/>
                <w:sz w:val="22"/>
                <w:szCs w:val="22"/>
              </w:rPr>
              <w:tab/>
              <w:t>Валюта (прописью и по коду):</w:t>
            </w:r>
          </w:p>
        </w:tc>
      </w:tr>
      <w:tr w:rsidR="0059528A" w:rsidRPr="006B5EA0" w:rsidTr="005952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17.</w:t>
            </w:r>
            <w:r w:rsidRPr="006B5EA0">
              <w:rPr>
                <w:rFonts w:ascii="GHEA Grapalat" w:hAnsi="GHEA Grapalat"/>
                <w:sz w:val="22"/>
                <w:szCs w:val="22"/>
              </w:rPr>
              <w:tab/>
              <w:t>Цель сделки (уплаты): (для обеспечения квалификации)</w:t>
            </w:r>
          </w:p>
        </w:tc>
      </w:tr>
      <w:tr w:rsidR="0059528A" w:rsidRPr="006B5EA0" w:rsidTr="0059528A">
        <w:trPr>
          <w:trHeight w:val="424"/>
        </w:trPr>
        <w:tc>
          <w:tcPr>
            <w:tcW w:w="10980" w:type="dxa"/>
            <w:gridSpan w:val="2"/>
            <w:tcBorders>
              <w:top w:val="single" w:sz="4" w:space="0" w:color="auto"/>
              <w:left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18.</w:t>
            </w:r>
            <w:r w:rsidRPr="006B5EA0">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9528A" w:rsidRPr="006B5EA0"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rPr>
            </w:pPr>
            <w:r w:rsidRPr="006B5EA0">
              <w:rPr>
                <w:rFonts w:ascii="GHEA Grapalat" w:hAnsi="GHEA Grapalat"/>
                <w:sz w:val="22"/>
                <w:szCs w:val="22"/>
              </w:rPr>
              <w:t>19.</w:t>
            </w:r>
            <w:r w:rsidRPr="006B5EA0">
              <w:rPr>
                <w:rFonts w:ascii="GHEA Grapalat" w:hAnsi="GHEA Grapalat"/>
                <w:sz w:val="22"/>
                <w:szCs w:val="22"/>
                <w:lang w:val="en-US"/>
              </w:rPr>
              <w:tab/>
            </w:r>
            <w:r w:rsidRPr="006B5EA0">
              <w:rPr>
                <w:rFonts w:ascii="GHEA Grapalat" w:hAnsi="GHEA Grapalat"/>
                <w:sz w:val="22"/>
                <w:szCs w:val="22"/>
              </w:rPr>
              <w:t>Условия оплаты: &lt;акцептованный платеж&gt;</w:t>
            </w:r>
          </w:p>
        </w:tc>
      </w:tr>
      <w:tr w:rsidR="0059528A" w:rsidRPr="006B5EA0" w:rsidTr="005952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8A" w:rsidRPr="006B5EA0" w:rsidRDefault="0059528A" w:rsidP="0059528A">
            <w:pPr>
              <w:widowControl w:val="0"/>
              <w:tabs>
                <w:tab w:val="left" w:pos="855"/>
              </w:tabs>
              <w:ind w:left="360"/>
              <w:rPr>
                <w:rFonts w:ascii="GHEA Grapalat" w:hAnsi="GHEA Grapalat"/>
                <w:sz w:val="22"/>
                <w:szCs w:val="22"/>
                <w:lang w:val="en-US"/>
              </w:rPr>
            </w:pP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Количество прилагаемых страниц: --- страниц</w:t>
            </w:r>
          </w:p>
        </w:tc>
      </w:tr>
      <w:tr w:rsidR="0059528A" w:rsidRPr="006B5EA0" w:rsidTr="0059528A">
        <w:trPr>
          <w:trHeight w:val="2194"/>
        </w:trPr>
        <w:tc>
          <w:tcPr>
            <w:tcW w:w="5616" w:type="dxa"/>
            <w:tcBorders>
              <w:top w:val="nil"/>
              <w:left w:val="single" w:sz="4" w:space="0" w:color="auto"/>
              <w:bottom w:val="single" w:sz="4" w:space="0" w:color="auto"/>
              <w:right w:val="single" w:sz="4" w:space="0" w:color="auto"/>
            </w:tcBorders>
            <w:noWrap/>
            <w:vAlign w:val="bottom"/>
          </w:tcPr>
          <w:p w:rsidR="0059528A" w:rsidRPr="006B5EA0" w:rsidRDefault="0059528A" w:rsidP="0059528A">
            <w:pPr>
              <w:widowControl w:val="0"/>
              <w:tabs>
                <w:tab w:val="left" w:pos="851"/>
              </w:tabs>
              <w:rPr>
                <w:rFonts w:ascii="GHEA Grapalat" w:hAnsi="GHEA Grapalat" w:cs="Sylfaen"/>
                <w:sz w:val="22"/>
                <w:szCs w:val="22"/>
              </w:rPr>
            </w:pPr>
            <w:r w:rsidRPr="006B5EA0">
              <w:rPr>
                <w:rFonts w:ascii="GHEA Grapalat" w:hAnsi="GHEA Grapalat"/>
                <w:sz w:val="22"/>
                <w:szCs w:val="22"/>
              </w:rPr>
              <w:t>22.а.</w:t>
            </w:r>
            <w:r w:rsidRPr="006B5EA0">
              <w:rPr>
                <w:rFonts w:ascii="GHEA Grapalat" w:hAnsi="GHEA Grapalat"/>
                <w:sz w:val="22"/>
                <w:szCs w:val="22"/>
              </w:rPr>
              <w:tab/>
              <w:t>Подписи бенефициара</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tabs>
                <w:tab w:val="left" w:pos="4545"/>
              </w:tabs>
              <w:rPr>
                <w:rFonts w:ascii="GHEA Grapalat" w:hAnsi="GHEA Grapalat" w:cs="Sylfaen"/>
                <w:sz w:val="22"/>
                <w:szCs w:val="22"/>
              </w:rPr>
            </w:pPr>
            <w:r w:rsidRPr="006B5EA0">
              <w:rPr>
                <w:rFonts w:ascii="GHEA Grapalat" w:hAnsi="GHEA Grapalat"/>
                <w:sz w:val="22"/>
                <w:szCs w:val="22"/>
              </w:rPr>
              <w:t>22.б.</w:t>
            </w:r>
            <w:r w:rsidRPr="006B5EA0">
              <w:rPr>
                <w:rFonts w:ascii="GHEA Grapalat" w:hAnsi="GHEA Grapalat"/>
                <w:sz w:val="22"/>
                <w:szCs w:val="22"/>
              </w:rPr>
              <w:tab/>
              <w:t>М. П.</w:t>
            </w:r>
          </w:p>
          <w:p w:rsidR="0059528A" w:rsidRPr="006B5EA0" w:rsidRDefault="0059528A" w:rsidP="0059528A">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59528A" w:rsidRPr="006B5EA0" w:rsidRDefault="0059528A" w:rsidP="0059528A">
            <w:pPr>
              <w:widowControl w:val="0"/>
              <w:tabs>
                <w:tab w:val="left" w:pos="905"/>
              </w:tabs>
              <w:rPr>
                <w:rFonts w:ascii="GHEA Grapalat" w:hAnsi="GHEA Grapalat" w:cs="Sylfaen"/>
                <w:sz w:val="22"/>
                <w:szCs w:val="22"/>
              </w:rPr>
            </w:pPr>
            <w:r w:rsidRPr="006B5EA0">
              <w:rPr>
                <w:rFonts w:ascii="GHEA Grapalat" w:hAnsi="GHEA Grapalat"/>
                <w:sz w:val="22"/>
                <w:szCs w:val="22"/>
              </w:rPr>
              <w:t>21.а.</w:t>
            </w:r>
            <w:r w:rsidRPr="006B5EA0">
              <w:rPr>
                <w:rFonts w:ascii="GHEA Grapalat" w:hAnsi="GHEA Grapalat"/>
                <w:sz w:val="22"/>
                <w:szCs w:val="22"/>
              </w:rPr>
              <w:tab/>
            </w:r>
            <w:r w:rsidRPr="006B5EA0">
              <w:rPr>
                <w:rFonts w:ascii="Courier New" w:hAnsi="Courier New" w:cs="Courier New"/>
                <w:sz w:val="22"/>
                <w:szCs w:val="22"/>
              </w:rPr>
              <w:t> </w:t>
            </w:r>
            <w:r w:rsidRPr="006B5EA0">
              <w:rPr>
                <w:rFonts w:ascii="GHEA Grapalat" w:hAnsi="GHEA Grapalat"/>
                <w:sz w:val="22"/>
                <w:szCs w:val="22"/>
              </w:rPr>
              <w:t>Подписи плательщика:</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jc w:val="right"/>
              <w:rPr>
                <w:rFonts w:ascii="GHEA Grapalat" w:hAnsi="GHEA Grapalat" w:cs="Tahoma"/>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/____________________/</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tabs>
                <w:tab w:val="left" w:pos="4539"/>
              </w:tabs>
              <w:rPr>
                <w:rFonts w:ascii="GHEA Grapalat" w:hAnsi="GHEA Grapalat" w:cs="Sylfaen"/>
                <w:sz w:val="22"/>
                <w:szCs w:val="22"/>
              </w:rPr>
            </w:pPr>
            <w:r w:rsidRPr="006B5EA0">
              <w:rPr>
                <w:rFonts w:ascii="GHEA Grapalat" w:hAnsi="GHEA Grapalat"/>
                <w:sz w:val="22"/>
                <w:szCs w:val="22"/>
              </w:rPr>
              <w:t>21.б.</w:t>
            </w:r>
            <w:r w:rsidRPr="006B5EA0">
              <w:rPr>
                <w:rFonts w:ascii="GHEA Grapalat" w:hAnsi="GHEA Grapalat"/>
                <w:sz w:val="22"/>
                <w:szCs w:val="22"/>
              </w:rPr>
              <w:tab/>
              <w:t>М. П.</w:t>
            </w:r>
          </w:p>
        </w:tc>
      </w:tr>
      <w:tr w:rsidR="0059528A" w:rsidRPr="006B5EA0" w:rsidTr="0059528A">
        <w:trPr>
          <w:trHeight w:val="2194"/>
        </w:trPr>
        <w:tc>
          <w:tcPr>
            <w:tcW w:w="5616" w:type="dxa"/>
            <w:tcBorders>
              <w:top w:val="single" w:sz="4" w:space="0" w:color="auto"/>
              <w:left w:val="single" w:sz="4" w:space="0" w:color="auto"/>
              <w:right w:val="single" w:sz="4" w:space="0" w:color="auto"/>
            </w:tcBorders>
            <w:noWrap/>
            <w:vAlign w:val="bottom"/>
          </w:tcPr>
          <w:p w:rsidR="0059528A" w:rsidRPr="006B5EA0" w:rsidRDefault="0059528A" w:rsidP="0059528A">
            <w:pPr>
              <w:widowControl w:val="0"/>
              <w:rPr>
                <w:rFonts w:ascii="GHEA Grapalat" w:hAnsi="GHEA Grapalat" w:cs="Tahoma"/>
                <w:sz w:val="22"/>
                <w:szCs w:val="22"/>
              </w:rPr>
            </w:pPr>
            <w:r w:rsidRPr="006B5EA0">
              <w:rPr>
                <w:rFonts w:ascii="GHEA Grapalat" w:hAnsi="GHEA Grapalat"/>
                <w:sz w:val="22"/>
                <w:szCs w:val="22"/>
              </w:rPr>
              <w:t>24.а.</w:t>
            </w:r>
            <w:r w:rsidRPr="006B5EA0">
              <w:rPr>
                <w:rFonts w:ascii="GHEA Grapalat" w:hAnsi="GHEA Grapalat"/>
                <w:sz w:val="22"/>
                <w:szCs w:val="22"/>
              </w:rPr>
              <w:tab/>
              <w:t xml:space="preserve"> Обслуживающая бенефициара финансовая организация </w:t>
            </w:r>
          </w:p>
          <w:p w:rsidR="0059528A" w:rsidRPr="006B5EA0" w:rsidRDefault="0059528A" w:rsidP="0059528A">
            <w:pPr>
              <w:widowControl w:val="0"/>
              <w:rPr>
                <w:rFonts w:ascii="GHEA Grapalat" w:hAnsi="GHEA Grapalat"/>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ind w:left="3828" w:right="13"/>
              <w:jc w:val="both"/>
              <w:rPr>
                <w:rFonts w:ascii="GHEA Grapalat" w:hAnsi="GHEA Grapalat" w:cs="Sylfaen"/>
                <w:sz w:val="22"/>
                <w:szCs w:val="22"/>
                <w:vertAlign w:val="superscript"/>
              </w:rPr>
            </w:pPr>
            <w:r w:rsidRPr="006B5EA0">
              <w:rPr>
                <w:rFonts w:ascii="GHEA Grapalat" w:hAnsi="GHEA Grapalat"/>
                <w:sz w:val="22"/>
                <w:szCs w:val="22"/>
                <w:vertAlign w:val="superscript"/>
              </w:rPr>
              <w:t>подпись/</w:t>
            </w:r>
          </w:p>
          <w:p w:rsidR="0059528A" w:rsidRPr="006B5EA0" w:rsidRDefault="0059528A" w:rsidP="0059528A">
            <w:pPr>
              <w:widowControl w:val="0"/>
              <w:rPr>
                <w:rFonts w:ascii="GHEA Grapalat" w:hAnsi="GHEA Grapalat" w:cs="Tahoma"/>
                <w:sz w:val="22"/>
                <w:szCs w:val="22"/>
              </w:rPr>
            </w:pPr>
          </w:p>
          <w:p w:rsidR="0059528A" w:rsidRPr="006B5EA0" w:rsidRDefault="0059528A" w:rsidP="0059528A">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rsidR="0059528A" w:rsidRPr="006B5EA0" w:rsidRDefault="0059528A" w:rsidP="0059528A">
            <w:pPr>
              <w:widowControl w:val="0"/>
              <w:rPr>
                <w:rFonts w:ascii="GHEA Grapalat" w:hAnsi="GHEA Grapalat" w:cs="Tahoma"/>
                <w:sz w:val="22"/>
                <w:szCs w:val="22"/>
              </w:rPr>
            </w:pPr>
            <w:r w:rsidRPr="006B5EA0">
              <w:rPr>
                <w:rFonts w:ascii="GHEA Grapalat" w:hAnsi="GHEA Grapalat"/>
                <w:sz w:val="22"/>
                <w:szCs w:val="22"/>
              </w:rPr>
              <w:t>23.а.</w:t>
            </w:r>
            <w:r w:rsidRPr="006B5EA0">
              <w:rPr>
                <w:rFonts w:ascii="GHEA Grapalat" w:hAnsi="GHEA Grapalat"/>
                <w:sz w:val="22"/>
                <w:szCs w:val="22"/>
              </w:rPr>
              <w:tab/>
              <w:t xml:space="preserve"> Обслуживающая плательщика финансовая организация </w:t>
            </w:r>
          </w:p>
          <w:p w:rsidR="0059528A" w:rsidRPr="006B5EA0" w:rsidRDefault="0059528A" w:rsidP="0059528A">
            <w:pPr>
              <w:widowControl w:val="0"/>
              <w:rPr>
                <w:rFonts w:ascii="GHEA Grapalat" w:hAnsi="GHEA Grapalat" w:cs="Tahoma"/>
                <w:sz w:val="22"/>
                <w:szCs w:val="22"/>
              </w:rPr>
            </w:pPr>
          </w:p>
          <w:p w:rsidR="0059528A" w:rsidRPr="006B5EA0" w:rsidRDefault="0059528A" w:rsidP="0059528A">
            <w:pPr>
              <w:widowControl w:val="0"/>
              <w:jc w:val="right"/>
              <w:rPr>
                <w:rFonts w:ascii="GHEA Grapalat" w:hAnsi="GHEA Grapalat" w:cs="Tahoma"/>
                <w:sz w:val="22"/>
                <w:szCs w:val="22"/>
              </w:rPr>
            </w:pPr>
            <w:r w:rsidRPr="006B5EA0">
              <w:rPr>
                <w:rFonts w:ascii="GHEA Grapalat" w:hAnsi="GHEA Grapalat"/>
                <w:sz w:val="22"/>
                <w:szCs w:val="22"/>
              </w:rPr>
              <w:t>/____________________/</w:t>
            </w:r>
          </w:p>
          <w:p w:rsidR="0059528A" w:rsidRPr="006B5EA0" w:rsidRDefault="0059528A" w:rsidP="0059528A">
            <w:pPr>
              <w:widowControl w:val="0"/>
              <w:ind w:right="983"/>
              <w:jc w:val="right"/>
              <w:rPr>
                <w:rFonts w:ascii="GHEA Grapalat" w:hAnsi="GHEA Grapalat" w:cs="Sylfaen"/>
                <w:sz w:val="22"/>
                <w:szCs w:val="22"/>
                <w:vertAlign w:val="superscript"/>
              </w:rPr>
            </w:pPr>
            <w:r w:rsidRPr="006B5EA0">
              <w:rPr>
                <w:rFonts w:ascii="GHEA Grapalat" w:hAnsi="GHEA Grapalat"/>
                <w:sz w:val="22"/>
                <w:szCs w:val="22"/>
                <w:vertAlign w:val="superscript"/>
              </w:rPr>
              <w:t>/подпись/</w:t>
            </w:r>
          </w:p>
          <w:p w:rsidR="0059528A" w:rsidRPr="006B5EA0" w:rsidRDefault="0059528A" w:rsidP="0059528A">
            <w:pPr>
              <w:widowControl w:val="0"/>
              <w:rPr>
                <w:rFonts w:ascii="GHEA Grapalat" w:hAnsi="GHEA Grapalat" w:cs="Arial"/>
                <w:sz w:val="22"/>
                <w:szCs w:val="22"/>
              </w:rPr>
            </w:pPr>
          </w:p>
        </w:tc>
      </w:tr>
      <w:tr w:rsidR="0059528A" w:rsidRPr="006B5EA0" w:rsidTr="0059528A">
        <w:trPr>
          <w:trHeight w:val="80"/>
        </w:trPr>
        <w:tc>
          <w:tcPr>
            <w:tcW w:w="5616" w:type="dxa"/>
            <w:tcBorders>
              <w:top w:val="nil"/>
              <w:left w:val="single" w:sz="4" w:space="0" w:color="auto"/>
              <w:bottom w:val="single" w:sz="4" w:space="0" w:color="auto"/>
              <w:right w:val="single" w:sz="4" w:space="0" w:color="auto"/>
            </w:tcBorders>
            <w:noWrap/>
            <w:vAlign w:val="bottom"/>
          </w:tcPr>
          <w:p w:rsidR="0059528A" w:rsidRPr="006B5EA0" w:rsidRDefault="0059528A" w:rsidP="0059528A">
            <w:pPr>
              <w:widowControl w:val="0"/>
              <w:tabs>
                <w:tab w:val="left" w:pos="4678"/>
              </w:tabs>
              <w:rPr>
                <w:rFonts w:ascii="GHEA Grapalat" w:hAnsi="GHEA Grapalat" w:cs="Sylfaen"/>
                <w:sz w:val="22"/>
                <w:szCs w:val="22"/>
              </w:rPr>
            </w:pPr>
            <w:r w:rsidRPr="006B5EA0">
              <w:rPr>
                <w:rFonts w:ascii="GHEA Grapalat" w:hAnsi="GHEA Grapalat"/>
                <w:sz w:val="22"/>
                <w:szCs w:val="22"/>
              </w:rPr>
              <w:t>24.б.</w:t>
            </w:r>
            <w:r w:rsidRPr="006B5EA0">
              <w:rPr>
                <w:rFonts w:ascii="GHEA Grapalat" w:hAnsi="GHEA Grapalat"/>
                <w:sz w:val="22"/>
                <w:szCs w:val="22"/>
              </w:rPr>
              <w:tab/>
              <w:t>П.</w:t>
            </w:r>
          </w:p>
          <w:p w:rsidR="0059528A" w:rsidRPr="006B5EA0" w:rsidRDefault="0059528A" w:rsidP="0059528A">
            <w:pPr>
              <w:widowControl w:val="0"/>
              <w:rPr>
                <w:rFonts w:ascii="GHEA Grapalat" w:hAnsi="GHEA Grapalat" w:cs="Sylfaen"/>
                <w:sz w:val="22"/>
                <w:szCs w:val="22"/>
              </w:rPr>
            </w:pPr>
          </w:p>
          <w:p w:rsidR="0059528A" w:rsidRPr="006B5EA0" w:rsidRDefault="0059528A" w:rsidP="0059528A">
            <w:pPr>
              <w:widowControl w:val="0"/>
              <w:ind w:right="155"/>
              <w:jc w:val="right"/>
              <w:rPr>
                <w:rFonts w:ascii="GHEA Grapalat" w:hAnsi="GHEA Grapalat" w:cs="Sylfaen"/>
                <w:sz w:val="22"/>
                <w:szCs w:val="22"/>
                <w:lang w:val="en-US"/>
              </w:rPr>
            </w:pPr>
            <w:r w:rsidRPr="006B5EA0">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59528A" w:rsidRPr="006B5EA0" w:rsidRDefault="0059528A" w:rsidP="0059528A">
            <w:pPr>
              <w:widowControl w:val="0"/>
              <w:tabs>
                <w:tab w:val="left" w:pos="4554"/>
              </w:tabs>
              <w:rPr>
                <w:rFonts w:ascii="GHEA Grapalat" w:hAnsi="GHEA Grapalat" w:cs="Sylfaen"/>
                <w:sz w:val="22"/>
                <w:szCs w:val="22"/>
              </w:rPr>
            </w:pPr>
            <w:r w:rsidRPr="006B5EA0">
              <w:rPr>
                <w:rFonts w:ascii="GHEA Grapalat" w:hAnsi="GHEA Grapalat"/>
                <w:sz w:val="22"/>
                <w:szCs w:val="22"/>
              </w:rPr>
              <w:t>23.б.</w:t>
            </w:r>
            <w:r w:rsidRPr="006B5EA0">
              <w:rPr>
                <w:rFonts w:ascii="GHEA Grapalat" w:hAnsi="GHEA Grapalat"/>
                <w:sz w:val="22"/>
                <w:szCs w:val="22"/>
              </w:rPr>
              <w:tab/>
              <w:t>М. П.</w:t>
            </w:r>
          </w:p>
          <w:p w:rsidR="0059528A" w:rsidRPr="006B5EA0" w:rsidRDefault="0059528A" w:rsidP="0059528A">
            <w:pPr>
              <w:widowControl w:val="0"/>
              <w:rPr>
                <w:rFonts w:ascii="GHEA Grapalat" w:hAnsi="GHEA Grapalat"/>
                <w:sz w:val="22"/>
                <w:szCs w:val="22"/>
              </w:rPr>
            </w:pPr>
          </w:p>
          <w:p w:rsidR="0059528A" w:rsidRPr="006B5EA0" w:rsidRDefault="0059528A" w:rsidP="0059528A">
            <w:pPr>
              <w:widowControl w:val="0"/>
              <w:jc w:val="right"/>
              <w:rPr>
                <w:rFonts w:ascii="GHEA Grapalat" w:hAnsi="GHEA Grapalat" w:cs="Sylfaen"/>
                <w:sz w:val="22"/>
                <w:szCs w:val="22"/>
              </w:rPr>
            </w:pPr>
            <w:r w:rsidRPr="006B5EA0">
              <w:rPr>
                <w:rFonts w:ascii="GHEA Grapalat" w:hAnsi="GHEA Grapalat"/>
                <w:sz w:val="22"/>
                <w:szCs w:val="22"/>
              </w:rPr>
              <w:t>23.</w:t>
            </w:r>
            <w:proofErr w:type="gramStart"/>
            <w:r w:rsidRPr="006B5EA0">
              <w:rPr>
                <w:rFonts w:ascii="GHEA Grapalat" w:hAnsi="GHEA Grapalat"/>
                <w:sz w:val="22"/>
                <w:szCs w:val="22"/>
              </w:rPr>
              <w:t>в</w:t>
            </w:r>
            <w:proofErr w:type="gramEnd"/>
            <w:r w:rsidRPr="006B5EA0">
              <w:rPr>
                <w:rFonts w:ascii="GHEA Grapalat" w:hAnsi="GHEA Grapalat"/>
                <w:sz w:val="22"/>
                <w:szCs w:val="22"/>
              </w:rPr>
              <w:t xml:space="preserve"> </w:t>
            </w:r>
            <w:proofErr w:type="gramStart"/>
            <w:r w:rsidRPr="006B5EA0">
              <w:rPr>
                <w:rFonts w:ascii="GHEA Grapalat" w:hAnsi="GHEA Grapalat"/>
                <w:sz w:val="22"/>
                <w:szCs w:val="22"/>
              </w:rPr>
              <w:t>Дата</w:t>
            </w:r>
            <w:proofErr w:type="gramEnd"/>
            <w:r w:rsidRPr="006B5EA0">
              <w:rPr>
                <w:rFonts w:ascii="GHEA Grapalat" w:hAnsi="GHEA Grapalat"/>
                <w:sz w:val="22"/>
                <w:szCs w:val="22"/>
              </w:rPr>
              <w:t xml:space="preserve"> исполнения: "___" ___ 20___г.</w:t>
            </w:r>
          </w:p>
        </w:tc>
      </w:tr>
    </w:tbl>
    <w:p w:rsidR="00C3421C" w:rsidRPr="006B5EA0" w:rsidRDefault="00C3421C" w:rsidP="00A1665E">
      <w:pPr>
        <w:rPr>
          <w:rFonts w:ascii="GHEA Grapalat" w:hAnsi="GHEA Grapalat" w:cs="Sylfaen"/>
          <w:sz w:val="22"/>
          <w:szCs w:val="22"/>
        </w:rPr>
      </w:pPr>
      <w:r w:rsidRPr="006B5EA0">
        <w:rPr>
          <w:rFonts w:ascii="GHEA Grapalat" w:hAnsi="GHEA Grapalat" w:cs="Sylfaen"/>
          <w:sz w:val="22"/>
          <w:szCs w:val="22"/>
        </w:rPr>
        <w:lastRenderedPageBreak/>
        <w:t xml:space="preserve">*  </w:t>
      </w:r>
      <w:r w:rsidRPr="006B5EA0">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B5EA0" w:rsidRDefault="00C3421C" w:rsidP="00A1665E">
      <w:pPr>
        <w:rPr>
          <w:rFonts w:ascii="GHEA Grapalat" w:hAnsi="GHEA Grapalat" w:cs="Sylfaen"/>
          <w:sz w:val="22"/>
          <w:szCs w:val="22"/>
        </w:rPr>
      </w:pPr>
    </w:p>
    <w:p w:rsidR="00CB6B7F" w:rsidRPr="006B5EA0" w:rsidRDefault="00CB6B7F" w:rsidP="00A1665E">
      <w:pPr>
        <w:widowControl w:val="0"/>
        <w:ind w:left="567" w:right="565"/>
        <w:jc w:val="center"/>
        <w:rPr>
          <w:rFonts w:ascii="GHEA Grapalat" w:hAnsi="GHEA Grapalat"/>
          <w:b/>
          <w:sz w:val="22"/>
          <w:szCs w:val="22"/>
        </w:rPr>
      </w:pPr>
    </w:p>
    <w:p w:rsidR="00CB6B7F" w:rsidRPr="006B5EA0" w:rsidRDefault="00CB6B7F" w:rsidP="00A1665E">
      <w:pPr>
        <w:widowControl w:val="0"/>
        <w:ind w:left="567" w:right="565"/>
        <w:jc w:val="center"/>
        <w:rPr>
          <w:rFonts w:ascii="GHEA Grapalat" w:hAnsi="GHEA Grapalat"/>
          <w:b/>
          <w:sz w:val="22"/>
          <w:szCs w:val="22"/>
        </w:rPr>
      </w:pPr>
    </w:p>
    <w:p w:rsidR="00C3421C" w:rsidRPr="006B5EA0" w:rsidRDefault="00C3421C" w:rsidP="00A1665E">
      <w:pPr>
        <w:widowControl w:val="0"/>
        <w:ind w:left="567" w:right="565"/>
        <w:jc w:val="center"/>
        <w:rPr>
          <w:rFonts w:ascii="GHEA Grapalat" w:hAnsi="GHEA Grapalat"/>
          <w:b/>
          <w:sz w:val="22"/>
          <w:szCs w:val="22"/>
        </w:rPr>
      </w:pPr>
      <w:r w:rsidRPr="006B5EA0">
        <w:rPr>
          <w:rFonts w:ascii="GHEA Grapalat" w:hAnsi="GHEA Grapalat"/>
          <w:b/>
          <w:sz w:val="22"/>
          <w:szCs w:val="22"/>
        </w:rPr>
        <w:t xml:space="preserve">Обязательные реквизиты платежного требования </w:t>
      </w:r>
      <w:r w:rsidRPr="006B5EA0">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2446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proofErr w:type="gramStart"/>
            <w:r w:rsidRPr="00F24462">
              <w:rPr>
                <w:rFonts w:ascii="GHEA Grapalat" w:hAnsi="GHEA Grapalat"/>
                <w:sz w:val="16"/>
                <w:szCs w:val="20"/>
              </w:rPr>
              <w:t>П</w:t>
            </w:r>
            <w:proofErr w:type="gramEnd"/>
            <w:r w:rsidRPr="00F24462">
              <w:rPr>
                <w:rFonts w:ascii="GHEA Grapalat" w:hAnsi="GHEA Grapalat"/>
                <w:sz w:val="16"/>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rsidR="00C3421C" w:rsidRPr="00F24462" w:rsidRDefault="00C3421C" w:rsidP="00A1665E">
            <w:pPr>
              <w:widowControl w:val="0"/>
              <w:jc w:val="center"/>
              <w:rPr>
                <w:rFonts w:ascii="GHEA Grapalat" w:hAnsi="GHEA Grapalat"/>
                <w:b/>
                <w:sz w:val="16"/>
                <w:szCs w:val="20"/>
              </w:rPr>
            </w:pPr>
            <w:proofErr w:type="gramStart"/>
            <w:r w:rsidRPr="00F24462">
              <w:rPr>
                <w:rFonts w:ascii="GHEA Grapalat" w:hAnsi="GHEA Grapalat"/>
                <w:b/>
                <w:sz w:val="16"/>
                <w:szCs w:val="20"/>
              </w:rPr>
              <w:t>заполняющая</w:t>
            </w:r>
            <w:proofErr w:type="gramEnd"/>
            <w:r w:rsidRPr="00F24462">
              <w:rPr>
                <w:rFonts w:ascii="GHEA Grapalat" w:hAnsi="GHEA Grapalat"/>
                <w:b/>
                <w:sz w:val="16"/>
                <w:szCs w:val="20"/>
              </w:rPr>
              <w:t xml:space="preserve"> реквизит </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в установленных </w:t>
            </w:r>
            <w:r w:rsidRPr="00F24462">
              <w:rPr>
                <w:rFonts w:ascii="GHEA Grapalat" w:hAnsi="GHEA Grapalat"/>
                <w:sz w:val="16"/>
                <w:szCs w:val="20"/>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заранее заполняется бенефициаром — по </w:t>
            </w:r>
            <w:r w:rsidRPr="00F24462">
              <w:rPr>
                <w:rFonts w:ascii="GHEA Grapalat" w:hAnsi="GHEA Grapalat"/>
                <w:sz w:val="16"/>
                <w:szCs w:val="20"/>
              </w:rPr>
              <w:lastRenderedPageBreak/>
              <w:t>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w:t>
            </w:r>
            <w:proofErr w:type="gramStart"/>
            <w:r w:rsidRPr="00F24462">
              <w:rPr>
                <w:rFonts w:ascii="GHEA Grapalat" w:hAnsi="GHEA Grapalat"/>
                <w:sz w:val="16"/>
                <w:szCs w:val="20"/>
              </w:rPr>
              <w:t>предусмотрена</w:t>
            </w:r>
            <w:proofErr w:type="gramEnd"/>
            <w:r w:rsidRPr="00F24462">
              <w:rPr>
                <w:rFonts w:ascii="GHEA Grapalat" w:hAnsi="GHEA Grapalat"/>
                <w:sz w:val="16"/>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В обязательном порядке заполняются слова "для обеспечения </w:t>
            </w:r>
            <w:r w:rsidR="00040F6C" w:rsidRPr="00F24462">
              <w:rPr>
                <w:rFonts w:ascii="GHEA Grapalat" w:hAnsi="GHEA Grapalat"/>
                <w:sz w:val="16"/>
                <w:szCs w:val="20"/>
              </w:rPr>
              <w:t>квалификации</w:t>
            </w:r>
            <w:r w:rsidRPr="00F24462">
              <w:rPr>
                <w:rFonts w:ascii="GHEA Grapalat" w:hAnsi="GHEA Grapalat"/>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F24462">
              <w:rPr>
                <w:rFonts w:ascii="GHEA Grapalat" w:hAnsi="GHEA Grapalat"/>
                <w:sz w:val="16"/>
                <w:szCs w:val="20"/>
              </w:rPr>
              <w:t>представляет Платежное требование в обслуживающий плательщика Банк заполняется</w:t>
            </w:r>
            <w:proofErr w:type="gramEnd"/>
            <w:r w:rsidRPr="00F24462">
              <w:rPr>
                <w:rFonts w:ascii="GHEA Grapalat" w:hAnsi="GHEA Grapalat"/>
                <w:sz w:val="16"/>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Del="0010680B" w:rsidRDefault="00C3421C"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w:t>
            </w:r>
            <w:r w:rsidRPr="00F24462">
              <w:rPr>
                <w:rFonts w:ascii="GHEA Grapalat" w:hAnsi="GHEA Grapalat"/>
                <w:sz w:val="16"/>
                <w:szCs w:val="20"/>
              </w:rPr>
              <w:lastRenderedPageBreak/>
              <w:t>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подписывается плательщиком или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 когда плательщик представляет Требование в бумажной форме</w:t>
            </w:r>
          </w:p>
          <w:p w:rsidR="00C3421C" w:rsidRPr="00F24462" w:rsidRDefault="00C3421C" w:rsidP="00A1665E">
            <w:pPr>
              <w:widowControl w:val="0"/>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плательщика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B138F3"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r w:rsidR="00FF3DE9" w:rsidRPr="00F2446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C3421C" w:rsidRPr="00F24462" w:rsidRDefault="00C3421C"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24462" w:rsidRDefault="00C3421C" w:rsidP="00A1665E">
            <w:pPr>
              <w:widowControl w:val="0"/>
              <w:jc w:val="center"/>
              <w:rPr>
                <w:rFonts w:ascii="GHEA Grapalat" w:hAnsi="GHEA Grapalat"/>
                <w:sz w:val="16"/>
                <w:szCs w:val="20"/>
              </w:rPr>
            </w:pPr>
          </w:p>
        </w:tc>
      </w:tr>
    </w:tbl>
    <w:p w:rsidR="001005B0" w:rsidRPr="00F24462" w:rsidRDefault="001005B0" w:rsidP="00A1665E">
      <w:pPr>
        <w:widowControl w:val="0"/>
        <w:ind w:left="567" w:right="565"/>
        <w:jc w:val="center"/>
        <w:rPr>
          <w:rFonts w:ascii="GHEA Grapalat" w:hAnsi="GHEA Grapalat"/>
          <w:b/>
          <w:sz w:val="16"/>
          <w:szCs w:val="20"/>
        </w:rPr>
      </w:pPr>
    </w:p>
    <w:p w:rsidR="00FC10BB" w:rsidRPr="00F24462" w:rsidRDefault="00FC10BB" w:rsidP="00A1665E">
      <w:pPr>
        <w:rPr>
          <w:rFonts w:ascii="GHEA Grapalat" w:hAnsi="GHEA Grapalat"/>
          <w:i/>
          <w:sz w:val="16"/>
          <w:szCs w:val="20"/>
        </w:rPr>
      </w:pPr>
      <w:r w:rsidRPr="00F24462">
        <w:rPr>
          <w:rFonts w:ascii="GHEA Grapalat" w:hAnsi="GHEA Grapalat"/>
          <w:i/>
          <w:sz w:val="16"/>
          <w:szCs w:val="20"/>
        </w:rPr>
        <w:br w:type="page"/>
      </w:r>
    </w:p>
    <w:p w:rsidR="000A214C" w:rsidRPr="006B5EA0" w:rsidRDefault="000A214C" w:rsidP="00A1665E">
      <w:pPr>
        <w:widowControl w:val="0"/>
        <w:jc w:val="right"/>
        <w:rPr>
          <w:rFonts w:ascii="GHEA Grapalat" w:hAnsi="GHEA Grapalat" w:cs="GHEA Grapalat"/>
          <w:i/>
          <w:sz w:val="22"/>
          <w:szCs w:val="22"/>
        </w:rPr>
      </w:pPr>
      <w:r w:rsidRPr="006B5EA0">
        <w:rPr>
          <w:rFonts w:ascii="GHEA Grapalat" w:hAnsi="GHEA Grapalat"/>
          <w:i/>
          <w:sz w:val="22"/>
          <w:szCs w:val="22"/>
        </w:rPr>
        <w:lastRenderedPageBreak/>
        <w:t>Приложение № 5.1</w:t>
      </w:r>
    </w:p>
    <w:p w:rsidR="000A214C" w:rsidRPr="006B5EA0" w:rsidRDefault="000A214C" w:rsidP="00A1665E">
      <w:pPr>
        <w:widowControl w:val="0"/>
        <w:jc w:val="right"/>
        <w:rPr>
          <w:rFonts w:ascii="GHEA Grapalat" w:hAnsi="GHEA Grapalat" w:cs="GHEA Grapalat"/>
          <w:i/>
          <w:sz w:val="22"/>
          <w:szCs w:val="22"/>
        </w:rPr>
      </w:pPr>
      <w:r w:rsidRPr="006B5EA0">
        <w:rPr>
          <w:rFonts w:ascii="GHEA Grapalat" w:hAnsi="GHEA Grapalat"/>
          <w:i/>
          <w:sz w:val="22"/>
          <w:szCs w:val="22"/>
        </w:rPr>
        <w:t xml:space="preserve">к Приглашению на </w:t>
      </w:r>
      <w:r w:rsidR="00DE428C" w:rsidRPr="006B5EA0">
        <w:rPr>
          <w:rFonts w:ascii="GHEA Grapalat" w:hAnsi="GHEA Grapalat"/>
          <w:i/>
          <w:sz w:val="22"/>
          <w:szCs w:val="22"/>
        </w:rPr>
        <w:t>Запрос котировки</w:t>
      </w:r>
      <w:r w:rsidRPr="006B5EA0">
        <w:rPr>
          <w:rFonts w:ascii="GHEA Grapalat" w:hAnsi="GHEA Grapalat"/>
          <w:i/>
          <w:sz w:val="22"/>
          <w:szCs w:val="22"/>
        </w:rPr>
        <w:br/>
        <w:t xml:space="preserve">под кодом </w:t>
      </w:r>
      <w:r w:rsidR="00345381" w:rsidRPr="006B5EA0">
        <w:rPr>
          <w:rFonts w:ascii="GHEA Grapalat" w:hAnsi="GHEA Grapalat"/>
          <w:i/>
          <w:sz w:val="22"/>
          <w:szCs w:val="22"/>
        </w:rPr>
        <w:t>«</w:t>
      </w:r>
      <w:r w:rsidR="00DF7CC7" w:rsidRPr="006B5EA0">
        <w:rPr>
          <w:rFonts w:ascii="GHEA Grapalat" w:hAnsi="GHEA Grapalat"/>
          <w:i/>
          <w:sz w:val="22"/>
          <w:szCs w:val="22"/>
        </w:rPr>
        <w:t>«</w:t>
      </w:r>
      <w:r w:rsidR="00474319">
        <w:rPr>
          <w:rFonts w:ascii="GHEA Grapalat" w:hAnsi="GHEA Grapalat"/>
          <w:sz w:val="20"/>
          <w:szCs w:val="22"/>
          <w:lang w:val="af-ZA"/>
        </w:rPr>
        <w:t>ՏՊՏՏՔՀ-ԳՀԱՊՁԲ-2026</w:t>
      </w:r>
      <w:r w:rsidR="009A1280" w:rsidRPr="009A1280">
        <w:rPr>
          <w:rFonts w:ascii="GHEA Grapalat" w:hAnsi="GHEA Grapalat"/>
          <w:sz w:val="20"/>
          <w:szCs w:val="22"/>
          <w:lang w:val="af-ZA"/>
        </w:rPr>
        <w:t>/</w:t>
      </w:r>
      <w:r w:rsidR="00474319">
        <w:rPr>
          <w:rFonts w:ascii="GHEA Grapalat" w:hAnsi="GHEA Grapalat"/>
          <w:i/>
          <w:sz w:val="20"/>
          <w:szCs w:val="22"/>
          <w:lang w:val="af-ZA"/>
        </w:rPr>
        <w:t>1</w:t>
      </w:r>
    </w:p>
    <w:p w:rsidR="00AF4211" w:rsidRPr="006B5EA0" w:rsidRDefault="00AF4211" w:rsidP="00A1665E">
      <w:pPr>
        <w:widowControl w:val="0"/>
        <w:jc w:val="center"/>
        <w:rPr>
          <w:rFonts w:ascii="GHEA Grapalat" w:hAnsi="GHEA Grapalat"/>
          <w:b/>
          <w:sz w:val="22"/>
          <w:szCs w:val="22"/>
        </w:rPr>
      </w:pPr>
    </w:p>
    <w:p w:rsidR="000A214C" w:rsidRPr="006B5EA0" w:rsidRDefault="000A214C" w:rsidP="00A1665E">
      <w:pPr>
        <w:widowControl w:val="0"/>
        <w:jc w:val="center"/>
        <w:rPr>
          <w:rFonts w:ascii="GHEA Grapalat" w:hAnsi="GHEA Grapalat" w:cs="GHEA Grapalat"/>
          <w:b/>
          <w:sz w:val="22"/>
          <w:szCs w:val="22"/>
        </w:rPr>
      </w:pPr>
      <w:r w:rsidRPr="006B5EA0">
        <w:rPr>
          <w:rFonts w:ascii="GHEA Grapalat" w:hAnsi="GHEA Grapalat"/>
          <w:b/>
          <w:sz w:val="22"/>
          <w:szCs w:val="22"/>
        </w:rPr>
        <w:t xml:space="preserve">СОГЛАШЕНИЕ О НЕУСТОЙКЕ </w:t>
      </w:r>
    </w:p>
    <w:p w:rsidR="000A214C" w:rsidRPr="006B5EA0" w:rsidRDefault="000A214C" w:rsidP="00A1665E">
      <w:pPr>
        <w:widowControl w:val="0"/>
        <w:jc w:val="center"/>
        <w:rPr>
          <w:rFonts w:ascii="GHEA Grapalat" w:hAnsi="GHEA Grapalat" w:cs="GHEA Grapalat"/>
          <w:b/>
          <w:sz w:val="22"/>
          <w:szCs w:val="22"/>
        </w:rPr>
      </w:pPr>
      <w:r w:rsidRPr="006B5EA0">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6B5EA0" w:rsidTr="00DE2AE3">
        <w:tc>
          <w:tcPr>
            <w:tcW w:w="4786" w:type="dxa"/>
          </w:tcPr>
          <w:p w:rsidR="000A214C" w:rsidRPr="006B5EA0" w:rsidRDefault="000A214C" w:rsidP="00DF7CC7">
            <w:pPr>
              <w:widowControl w:val="0"/>
              <w:rPr>
                <w:rFonts w:ascii="GHEA Grapalat" w:hAnsi="GHEA Grapalat" w:cs="GHEA Grapalat"/>
                <w:b/>
                <w:sz w:val="22"/>
                <w:szCs w:val="22"/>
                <w:lang w:val="en-US"/>
              </w:rPr>
            </w:pPr>
            <w:r w:rsidRPr="006B5EA0">
              <w:rPr>
                <w:rFonts w:ascii="GHEA Grapalat" w:hAnsi="GHEA Grapalat"/>
                <w:sz w:val="22"/>
                <w:szCs w:val="22"/>
              </w:rPr>
              <w:t xml:space="preserve">г. </w:t>
            </w:r>
            <w:proofErr w:type="spellStart"/>
            <w:r w:rsidR="00DF7CC7" w:rsidRPr="006B5EA0">
              <w:rPr>
                <w:rFonts w:ascii="GHEA Grapalat" w:hAnsi="GHEA Grapalat"/>
                <w:sz w:val="22"/>
                <w:szCs w:val="22"/>
                <w:lang w:val="en-US"/>
              </w:rPr>
              <w:t>Иджеван</w:t>
            </w:r>
            <w:proofErr w:type="spellEnd"/>
          </w:p>
        </w:tc>
        <w:tc>
          <w:tcPr>
            <w:tcW w:w="4500" w:type="dxa"/>
          </w:tcPr>
          <w:p w:rsidR="000A214C" w:rsidRPr="006B5EA0" w:rsidRDefault="000A214C" w:rsidP="00A1665E">
            <w:pPr>
              <w:widowControl w:val="0"/>
              <w:jc w:val="right"/>
              <w:rPr>
                <w:rFonts w:ascii="GHEA Grapalat" w:hAnsi="GHEA Grapalat" w:cs="GHEA Grapalat"/>
                <w:b/>
                <w:sz w:val="22"/>
                <w:szCs w:val="22"/>
              </w:rPr>
            </w:pPr>
            <w:r w:rsidRPr="006B5EA0">
              <w:rPr>
                <w:rFonts w:ascii="GHEA Grapalat" w:hAnsi="GHEA Grapalat"/>
                <w:sz w:val="22"/>
                <w:szCs w:val="22"/>
              </w:rPr>
              <w:t>"</w:t>
            </w:r>
            <w:r w:rsidRPr="006B5EA0">
              <w:rPr>
                <w:rFonts w:ascii="GHEA Grapalat" w:hAnsi="GHEA Grapalat"/>
                <w:sz w:val="22"/>
                <w:szCs w:val="22"/>
                <w:lang w:val="en-US"/>
              </w:rPr>
              <w:tab/>
            </w:r>
            <w:r w:rsidRPr="006B5EA0">
              <w:rPr>
                <w:rFonts w:ascii="GHEA Grapalat" w:hAnsi="GHEA Grapalat"/>
                <w:sz w:val="22"/>
                <w:szCs w:val="22"/>
              </w:rPr>
              <w:t xml:space="preserve">" </w:t>
            </w:r>
            <w:r w:rsidRPr="006B5EA0">
              <w:rPr>
                <w:rFonts w:ascii="GHEA Grapalat" w:hAnsi="GHEA Grapalat"/>
                <w:sz w:val="22"/>
                <w:szCs w:val="22"/>
                <w:lang w:val="en-US"/>
              </w:rPr>
              <w:tab/>
            </w:r>
            <w:r w:rsidRPr="006B5EA0">
              <w:rPr>
                <w:rFonts w:ascii="GHEA Grapalat" w:hAnsi="GHEA Grapalat"/>
                <w:sz w:val="22"/>
                <w:szCs w:val="22"/>
              </w:rPr>
              <w:t>20</w:t>
            </w:r>
            <w:r w:rsidRPr="006B5EA0">
              <w:rPr>
                <w:rFonts w:ascii="GHEA Grapalat" w:hAnsi="GHEA Grapalat"/>
                <w:sz w:val="22"/>
                <w:szCs w:val="22"/>
                <w:lang w:val="en-US"/>
              </w:rPr>
              <w:tab/>
            </w:r>
            <w:r w:rsidRPr="006B5EA0">
              <w:rPr>
                <w:rFonts w:ascii="GHEA Grapalat" w:hAnsi="GHEA Grapalat"/>
                <w:sz w:val="22"/>
                <w:szCs w:val="22"/>
              </w:rPr>
              <w:t>г.</w:t>
            </w:r>
            <w:r w:rsidRPr="006B5EA0">
              <w:rPr>
                <w:rStyle w:val="af6"/>
                <w:rFonts w:ascii="GHEA Grapalat" w:hAnsi="GHEA Grapalat"/>
                <w:sz w:val="22"/>
                <w:szCs w:val="22"/>
              </w:rPr>
              <w:footnoteReference w:customMarkFollows="1" w:id="11"/>
              <w:t>**</w:t>
            </w:r>
          </w:p>
        </w:tc>
      </w:tr>
    </w:tbl>
    <w:p w:rsidR="000A214C" w:rsidRPr="006B5EA0" w:rsidRDefault="000A214C" w:rsidP="00A1665E">
      <w:pPr>
        <w:widowControl w:val="0"/>
        <w:rPr>
          <w:rFonts w:ascii="GHEA Grapalat" w:hAnsi="GHEA Grapalat" w:cs="GHEA Grapalat"/>
          <w:b/>
          <w:sz w:val="22"/>
          <w:szCs w:val="22"/>
        </w:rPr>
      </w:pPr>
    </w:p>
    <w:p w:rsidR="000A214C" w:rsidRPr="006B5EA0" w:rsidRDefault="000A214C" w:rsidP="00A1665E">
      <w:pPr>
        <w:widowControl w:val="0"/>
        <w:jc w:val="both"/>
        <w:rPr>
          <w:rFonts w:ascii="GHEA Grapalat" w:hAnsi="GHEA Grapalat" w:cs="GHEA Grapalat"/>
          <w:sz w:val="22"/>
          <w:szCs w:val="22"/>
          <w:u w:val="single"/>
          <w:vertAlign w:val="subscript"/>
        </w:rPr>
      </w:pPr>
      <w:r w:rsidRPr="006B5EA0">
        <w:rPr>
          <w:rFonts w:ascii="GHEA Grapalat" w:hAnsi="GHEA Grapalat"/>
          <w:sz w:val="22"/>
          <w:szCs w:val="22"/>
        </w:rPr>
        <w:t>_______________________________________________, в лице директора Компании,</w:t>
      </w:r>
    </w:p>
    <w:p w:rsidR="000A214C" w:rsidRPr="006B5EA0" w:rsidRDefault="000A214C" w:rsidP="00A1665E">
      <w:pPr>
        <w:widowControl w:val="0"/>
        <w:ind w:left="1843"/>
        <w:jc w:val="both"/>
        <w:rPr>
          <w:rFonts w:ascii="GHEA Grapalat" w:hAnsi="GHEA Grapalat"/>
          <w:sz w:val="22"/>
          <w:szCs w:val="22"/>
          <w:vertAlign w:val="superscript"/>
          <w:lang w:val="en-US"/>
        </w:rPr>
      </w:pPr>
      <w:r w:rsidRPr="006B5EA0">
        <w:rPr>
          <w:rFonts w:ascii="GHEA Grapalat" w:hAnsi="GHEA Grapalat"/>
          <w:sz w:val="22"/>
          <w:szCs w:val="22"/>
          <w:vertAlign w:val="superscript"/>
        </w:rPr>
        <w:t>наименование Компании</w:t>
      </w:r>
    </w:p>
    <w:p w:rsidR="000A214C" w:rsidRPr="006B5EA0" w:rsidRDefault="000A214C" w:rsidP="00A1665E">
      <w:pPr>
        <w:widowControl w:val="0"/>
        <w:jc w:val="both"/>
        <w:rPr>
          <w:rFonts w:ascii="GHEA Grapalat" w:hAnsi="GHEA Grapalat"/>
          <w:sz w:val="22"/>
          <w:szCs w:val="22"/>
          <w:lang w:val="en-US"/>
        </w:rPr>
      </w:pPr>
      <w:r w:rsidRPr="006B5EA0">
        <w:rPr>
          <w:rFonts w:ascii="GHEA Grapalat" w:hAnsi="GHEA Grapalat"/>
          <w:sz w:val="22"/>
          <w:szCs w:val="22"/>
          <w:lang w:val="en-US"/>
        </w:rPr>
        <w:t>_________________________________________________________________________</w:t>
      </w:r>
    </w:p>
    <w:p w:rsidR="000A214C" w:rsidRPr="006B5EA0" w:rsidRDefault="000A214C" w:rsidP="00A1665E">
      <w:pPr>
        <w:widowControl w:val="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паспортные данные директора компании</w:t>
      </w:r>
    </w:p>
    <w:p w:rsidR="000A214C" w:rsidRPr="006B5EA0" w:rsidRDefault="000A214C" w:rsidP="00A1665E">
      <w:pPr>
        <w:widowControl w:val="0"/>
        <w:jc w:val="both"/>
        <w:rPr>
          <w:rFonts w:ascii="GHEA Grapalat" w:hAnsi="GHEA Grapalat" w:cs="GHEA Grapalat"/>
          <w:sz w:val="22"/>
          <w:szCs w:val="22"/>
        </w:rPr>
      </w:pPr>
      <w:r w:rsidRPr="006B5EA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B5EA0" w:rsidRDefault="000A214C" w:rsidP="00A1665E">
      <w:pPr>
        <w:widowControl w:val="0"/>
        <w:jc w:val="center"/>
        <w:rPr>
          <w:rFonts w:ascii="GHEA Grapalat" w:hAnsi="GHEA Grapalat" w:cs="GHEA Grapalat"/>
          <w:b/>
          <w:bCs/>
          <w:sz w:val="22"/>
          <w:szCs w:val="22"/>
        </w:rPr>
      </w:pPr>
      <w:r w:rsidRPr="006B5EA0">
        <w:rPr>
          <w:rFonts w:ascii="GHEA Grapalat" w:hAnsi="GHEA Grapalat"/>
          <w:b/>
          <w:sz w:val="22"/>
          <w:szCs w:val="22"/>
        </w:rPr>
        <w:t>1. Предмет соглашения</w:t>
      </w:r>
    </w:p>
    <w:p w:rsidR="000A214C" w:rsidRPr="006B5EA0" w:rsidRDefault="000A214C" w:rsidP="00A1665E">
      <w:pPr>
        <w:widowControl w:val="0"/>
        <w:tabs>
          <w:tab w:val="left" w:pos="567"/>
        </w:tabs>
        <w:jc w:val="both"/>
        <w:rPr>
          <w:rFonts w:ascii="GHEA Grapalat" w:hAnsi="GHEA Grapalat" w:cs="GHEA Grapalat"/>
          <w:spacing w:val="-6"/>
          <w:sz w:val="22"/>
          <w:szCs w:val="22"/>
        </w:rPr>
      </w:pPr>
      <w:r w:rsidRPr="006B5EA0">
        <w:rPr>
          <w:rFonts w:ascii="GHEA Grapalat" w:hAnsi="GHEA Grapalat"/>
          <w:sz w:val="22"/>
          <w:szCs w:val="22"/>
        </w:rPr>
        <w:t>1</w:t>
      </w:r>
      <w:r w:rsidRPr="006B5EA0">
        <w:rPr>
          <w:rFonts w:ascii="GHEA Grapalat" w:hAnsi="GHEA Grapalat"/>
          <w:spacing w:val="-6"/>
          <w:sz w:val="22"/>
          <w:szCs w:val="22"/>
        </w:rPr>
        <w:t>.1.</w:t>
      </w:r>
      <w:r w:rsidRPr="006B5EA0">
        <w:rPr>
          <w:rFonts w:ascii="GHEA Grapalat" w:hAnsi="GHEA Grapalat"/>
          <w:spacing w:val="-6"/>
          <w:sz w:val="22"/>
          <w:szCs w:val="22"/>
        </w:rPr>
        <w:tab/>
        <w:t xml:space="preserve">Компания участвует в </w:t>
      </w:r>
      <w:proofErr w:type="gramStart"/>
      <w:r w:rsidRPr="006B5EA0">
        <w:rPr>
          <w:rFonts w:ascii="GHEA Grapalat" w:hAnsi="GHEA Grapalat"/>
          <w:spacing w:val="-6"/>
          <w:sz w:val="22"/>
          <w:szCs w:val="22"/>
        </w:rPr>
        <w:t>организованной</w:t>
      </w:r>
      <w:proofErr w:type="gramEnd"/>
      <w:r w:rsidRPr="006B5EA0">
        <w:rPr>
          <w:rFonts w:ascii="GHEA Grapalat" w:hAnsi="GHEA Grapalat"/>
          <w:spacing w:val="-6"/>
          <w:sz w:val="22"/>
          <w:szCs w:val="22"/>
        </w:rPr>
        <w:t xml:space="preserve"> ___________________ *(далее — Заказчик) </w:t>
      </w:r>
    </w:p>
    <w:p w:rsidR="000A214C" w:rsidRPr="006B5EA0" w:rsidRDefault="000A214C" w:rsidP="00A1665E">
      <w:pPr>
        <w:widowControl w:val="0"/>
        <w:tabs>
          <w:tab w:val="left" w:pos="284"/>
        </w:tabs>
        <w:ind w:left="5245"/>
        <w:jc w:val="both"/>
        <w:rPr>
          <w:rFonts w:ascii="GHEA Grapalat" w:hAnsi="GHEA Grapalat" w:cs="GHEA Grapalat"/>
          <w:sz w:val="22"/>
          <w:szCs w:val="22"/>
        </w:rPr>
      </w:pPr>
      <w:r w:rsidRPr="006B5EA0">
        <w:rPr>
          <w:rFonts w:ascii="GHEA Grapalat" w:hAnsi="GHEA Grapalat"/>
          <w:sz w:val="22"/>
          <w:szCs w:val="22"/>
          <w:vertAlign w:val="superscript"/>
        </w:rPr>
        <w:t>наименование заказчика</w:t>
      </w:r>
    </w:p>
    <w:p w:rsidR="000A214C" w:rsidRPr="006B5EA0" w:rsidRDefault="000A214C" w:rsidP="00A1665E">
      <w:pPr>
        <w:widowControl w:val="0"/>
        <w:jc w:val="both"/>
        <w:rPr>
          <w:rFonts w:ascii="GHEA Grapalat" w:hAnsi="GHEA Grapalat" w:cs="GHEA Grapalat"/>
          <w:sz w:val="22"/>
          <w:szCs w:val="22"/>
        </w:rPr>
      </w:pPr>
      <w:r w:rsidRPr="006B5EA0">
        <w:rPr>
          <w:rFonts w:ascii="GHEA Grapalat" w:hAnsi="GHEA Grapalat"/>
          <w:sz w:val="22"/>
          <w:szCs w:val="22"/>
        </w:rPr>
        <w:t>процедуре закупок под кодом ____________________________________________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1.2.</w:t>
      </w:r>
      <w:r w:rsidRPr="006B5EA0">
        <w:rPr>
          <w:rFonts w:ascii="GHEA Grapalat" w:hAnsi="GHEA Grapalat"/>
          <w:sz w:val="22"/>
          <w:szCs w:val="22"/>
        </w:rPr>
        <w:tab/>
        <w:t>В качестве обеспечения исполнения договора, заключаемого в</w:t>
      </w:r>
      <w:r w:rsidRPr="006B5EA0">
        <w:rPr>
          <w:rFonts w:ascii="Courier New" w:hAnsi="Courier New" w:cs="Courier New"/>
          <w:sz w:val="22"/>
          <w:szCs w:val="22"/>
          <w:lang w:val="en-US"/>
        </w:rPr>
        <w:t> </w:t>
      </w:r>
      <w:r w:rsidRPr="006B5EA0">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1.3.</w:t>
      </w:r>
      <w:r w:rsidRPr="006B5EA0">
        <w:rPr>
          <w:rFonts w:ascii="GHEA Grapalat" w:hAnsi="GHEA Grapalat"/>
          <w:sz w:val="22"/>
          <w:szCs w:val="22"/>
        </w:rPr>
        <w:tab/>
        <w:t>Подписав платежное требование (далее — Требование), прилагаемое к</w:t>
      </w:r>
      <w:r w:rsidRPr="006B5EA0">
        <w:rPr>
          <w:rFonts w:ascii="Courier New" w:hAnsi="Courier New" w:cs="Courier New"/>
          <w:sz w:val="22"/>
          <w:szCs w:val="22"/>
          <w:lang w:val="en-US"/>
        </w:rPr>
        <w:t> </w:t>
      </w:r>
      <w:r w:rsidRPr="006B5EA0">
        <w:rPr>
          <w:rFonts w:ascii="GHEA Grapalat" w:hAnsi="GHEA Grapalat"/>
          <w:sz w:val="22"/>
          <w:szCs w:val="22"/>
        </w:rPr>
        <w:t xml:space="preserve">настоящему Соглашению о неустойке, Компания </w:t>
      </w:r>
      <w:proofErr w:type="spellStart"/>
      <w:r w:rsidRPr="006B5EA0">
        <w:rPr>
          <w:rFonts w:ascii="GHEA Grapalat" w:hAnsi="GHEA Grapalat"/>
          <w:sz w:val="22"/>
          <w:szCs w:val="22"/>
        </w:rPr>
        <w:t>безотзывно</w:t>
      </w:r>
      <w:proofErr w:type="spellEnd"/>
      <w:r w:rsidRPr="006B5EA0">
        <w:rPr>
          <w:rFonts w:ascii="GHEA Grapalat" w:hAnsi="GHEA Grapalat"/>
          <w:sz w:val="22"/>
          <w:szCs w:val="22"/>
        </w:rPr>
        <w:t xml:space="preserve"> соглашается, что: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а)</w:t>
      </w:r>
      <w:r w:rsidRPr="006B5EA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б)</w:t>
      </w:r>
      <w:r w:rsidRPr="006B5EA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в)</w:t>
      </w:r>
      <w:r w:rsidRPr="006B5EA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г)</w:t>
      </w:r>
      <w:r w:rsidRPr="006B5EA0">
        <w:rPr>
          <w:rFonts w:ascii="GHEA Grapalat" w:hAnsi="GHEA Grapalat"/>
          <w:sz w:val="22"/>
          <w:szCs w:val="22"/>
        </w:rPr>
        <w:tab/>
        <w:t>Компания подтверждает, что акцептовала Требование в полном размере суммы неустойки.</w:t>
      </w:r>
    </w:p>
    <w:p w:rsidR="00806004" w:rsidRPr="006B5EA0" w:rsidRDefault="00806004" w:rsidP="00806004">
      <w:pPr>
        <w:widowControl w:val="0"/>
        <w:tabs>
          <w:tab w:val="left" w:pos="1134"/>
        </w:tabs>
        <w:ind w:firstLine="567"/>
        <w:jc w:val="both"/>
        <w:rPr>
          <w:rFonts w:ascii="GHEA Grapalat" w:hAnsi="GHEA Grapalat" w:cs="GHEA Grapalat"/>
          <w:sz w:val="22"/>
          <w:szCs w:val="22"/>
        </w:rPr>
      </w:pPr>
      <w:proofErr w:type="spellStart"/>
      <w:r w:rsidRPr="006B5EA0">
        <w:rPr>
          <w:rFonts w:ascii="GHEA Grapalat" w:hAnsi="GHEA Grapalat"/>
          <w:sz w:val="22"/>
          <w:szCs w:val="22"/>
        </w:rPr>
        <w:t>д</w:t>
      </w:r>
      <w:proofErr w:type="spellEnd"/>
      <w:r w:rsidRPr="006B5EA0">
        <w:rPr>
          <w:rFonts w:ascii="GHEA Grapalat" w:hAnsi="GHEA Grapalat"/>
          <w:sz w:val="22"/>
          <w:szCs w:val="22"/>
        </w:rPr>
        <w:t>)</w:t>
      </w:r>
      <w:r w:rsidRPr="006B5EA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1.5.</w:t>
      </w:r>
      <w:r w:rsidRPr="006B5EA0">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6B5EA0">
        <w:rPr>
          <w:rFonts w:ascii="GHEA Grapalat" w:hAnsi="GHEA Grapalat"/>
          <w:sz w:val="22"/>
          <w:szCs w:val="22"/>
        </w:rPr>
        <w:t>в</w:t>
      </w:r>
      <w:proofErr w:type="gramEnd"/>
      <w:r w:rsidRPr="006B5EA0">
        <w:rPr>
          <w:rFonts w:ascii="Courier New" w:hAnsi="Courier New" w:cs="Courier New"/>
          <w:sz w:val="22"/>
          <w:szCs w:val="22"/>
          <w:lang w:val="en-US"/>
        </w:rPr>
        <w:t> </w:t>
      </w:r>
      <w:proofErr w:type="gramStart"/>
      <w:r w:rsidRPr="006B5EA0">
        <w:rPr>
          <w:rFonts w:ascii="GHEA Grapalat" w:hAnsi="GHEA Grapalat"/>
          <w:sz w:val="22"/>
          <w:szCs w:val="22"/>
        </w:rPr>
        <w:t>Банк-плательщик</w:t>
      </w:r>
      <w:proofErr w:type="gramEnd"/>
      <w:r w:rsidRPr="006B5EA0">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6B5EA0">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1.6.</w:t>
      </w:r>
      <w:r w:rsidRPr="006B5EA0">
        <w:rPr>
          <w:rFonts w:ascii="GHEA Grapalat" w:hAnsi="GHEA Grapalat"/>
          <w:sz w:val="22"/>
          <w:szCs w:val="22"/>
        </w:rPr>
        <w:tab/>
        <w:t xml:space="preserve">Заказчик может представить </w:t>
      </w:r>
      <w:proofErr w:type="gramStart"/>
      <w:r w:rsidRPr="006B5EA0">
        <w:rPr>
          <w:rFonts w:ascii="GHEA Grapalat" w:hAnsi="GHEA Grapalat"/>
          <w:sz w:val="22"/>
          <w:szCs w:val="22"/>
        </w:rPr>
        <w:t>в</w:t>
      </w:r>
      <w:proofErr w:type="gramEnd"/>
      <w:r w:rsidRPr="006B5EA0">
        <w:rPr>
          <w:rFonts w:ascii="GHEA Grapalat" w:hAnsi="GHEA Grapalat"/>
          <w:sz w:val="22"/>
          <w:szCs w:val="22"/>
        </w:rPr>
        <w:t xml:space="preserve"> </w:t>
      </w:r>
      <w:proofErr w:type="gramStart"/>
      <w:r w:rsidRPr="006B5EA0">
        <w:rPr>
          <w:rFonts w:ascii="GHEA Grapalat" w:hAnsi="GHEA Grapalat"/>
          <w:sz w:val="22"/>
          <w:szCs w:val="22"/>
        </w:rPr>
        <w:t>Банк-плательщик</w:t>
      </w:r>
      <w:proofErr w:type="gramEnd"/>
      <w:r w:rsidRPr="006B5EA0">
        <w:rPr>
          <w:rFonts w:ascii="GHEA Grapalat" w:hAnsi="GHEA Grapalat"/>
          <w:sz w:val="22"/>
          <w:szCs w:val="22"/>
        </w:rPr>
        <w:t xml:space="preserve"> иные дополнительные документы.</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1.7. Банк не несет какой-либо ответственности за риски (понесенные</w:t>
      </w:r>
      <w:r w:rsidRPr="006B5EA0">
        <w:rPr>
          <w:rFonts w:ascii="Courier New" w:hAnsi="Courier New" w:cs="Courier New"/>
          <w:sz w:val="22"/>
          <w:szCs w:val="22"/>
          <w:lang w:val="en-US"/>
        </w:rPr>
        <w:t> </w:t>
      </w:r>
      <w:r w:rsidRPr="006B5EA0">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суммы, </w:t>
      </w:r>
      <w:r w:rsidRPr="006B5EA0">
        <w:rPr>
          <w:rFonts w:ascii="GHEA Grapalat" w:hAnsi="GHEA Grapalat"/>
          <w:sz w:val="22"/>
          <w:szCs w:val="22"/>
        </w:rPr>
        <w:lastRenderedPageBreak/>
        <w:t>указанной в</w:t>
      </w:r>
      <w:r w:rsidRPr="006B5EA0">
        <w:rPr>
          <w:rFonts w:ascii="Courier New" w:hAnsi="Courier New" w:cs="Courier New"/>
          <w:sz w:val="22"/>
          <w:szCs w:val="22"/>
          <w:lang w:val="en-US"/>
        </w:rPr>
        <w:t> </w:t>
      </w:r>
      <w:r w:rsidRPr="006B5EA0">
        <w:rPr>
          <w:rFonts w:ascii="GHEA Grapalat" w:hAnsi="GHEA Grapalat"/>
          <w:sz w:val="22"/>
          <w:szCs w:val="22"/>
        </w:rPr>
        <w:t>Требовании. Банк не обязан проверять факты нарушения Компанией условий договора.</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1.8.</w:t>
      </w:r>
      <w:r w:rsidRPr="006B5EA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1.9.</w:t>
      </w:r>
      <w:r w:rsidRPr="006B5EA0">
        <w:rPr>
          <w:rFonts w:ascii="GHEA Grapalat" w:hAnsi="GHEA Grapalat"/>
          <w:sz w:val="22"/>
          <w:szCs w:val="22"/>
        </w:rPr>
        <w:tab/>
        <w:t>В случае если в течение десяти рабочих дней после представления в</w:t>
      </w:r>
      <w:r w:rsidRPr="006B5EA0">
        <w:rPr>
          <w:rFonts w:ascii="Courier New" w:hAnsi="Courier New" w:cs="Courier New"/>
          <w:sz w:val="22"/>
          <w:szCs w:val="22"/>
          <w:lang w:val="en-US"/>
        </w:rPr>
        <w:t> </w:t>
      </w:r>
      <w:r w:rsidRPr="006B5EA0">
        <w:rPr>
          <w:rFonts w:ascii="GHEA Grapalat" w:hAnsi="GHEA Grapalat"/>
          <w:sz w:val="22"/>
          <w:szCs w:val="22"/>
        </w:rPr>
        <w:t>Банк настоящего Соглашения и прилагаемого Требования по независящим от</w:t>
      </w:r>
      <w:r w:rsidRPr="006B5EA0">
        <w:rPr>
          <w:rFonts w:ascii="Courier New" w:hAnsi="Courier New" w:cs="Courier New"/>
          <w:sz w:val="22"/>
          <w:szCs w:val="22"/>
          <w:lang w:val="en-US"/>
        </w:rPr>
        <w:t> </w:t>
      </w:r>
      <w:r w:rsidRPr="006B5EA0">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6B5EA0">
        <w:rPr>
          <w:rFonts w:ascii="GHEA Grapalat" w:hAnsi="GHEA Grapalat"/>
          <w:sz w:val="22"/>
          <w:szCs w:val="22"/>
        </w:rPr>
        <w:t>Репортинг</w:t>
      </w:r>
      <w:proofErr w:type="spellEnd"/>
      <w:r w:rsidRPr="006B5EA0">
        <w:rPr>
          <w:rFonts w:ascii="GHEA Grapalat" w:hAnsi="GHEA Grapalat"/>
          <w:sz w:val="22"/>
          <w:szCs w:val="22"/>
        </w:rPr>
        <w:t>" (Кредитное бюро) сведения о Компании в связи с</w:t>
      </w:r>
      <w:r w:rsidRPr="006B5EA0">
        <w:rPr>
          <w:rFonts w:ascii="Courier New" w:hAnsi="Courier New" w:cs="Courier New"/>
          <w:sz w:val="22"/>
          <w:szCs w:val="22"/>
          <w:lang w:val="en-US"/>
        </w:rPr>
        <w:t> </w:t>
      </w:r>
      <w:r w:rsidRPr="006B5EA0">
        <w:rPr>
          <w:rFonts w:ascii="GHEA Grapalat" w:hAnsi="GHEA Grapalat"/>
          <w:sz w:val="22"/>
          <w:szCs w:val="22"/>
        </w:rPr>
        <w:t>неуплатой.</w:t>
      </w:r>
    </w:p>
    <w:p w:rsidR="00806004" w:rsidRPr="006B5EA0" w:rsidRDefault="00806004" w:rsidP="00806004">
      <w:pPr>
        <w:widowControl w:val="0"/>
        <w:jc w:val="center"/>
        <w:rPr>
          <w:rFonts w:ascii="GHEA Grapalat" w:hAnsi="GHEA Grapalat" w:cs="GHEA Grapalat"/>
          <w:b/>
          <w:bCs/>
          <w:sz w:val="22"/>
          <w:szCs w:val="22"/>
        </w:rPr>
      </w:pPr>
      <w:r w:rsidRPr="006B5EA0">
        <w:rPr>
          <w:rFonts w:ascii="GHEA Grapalat" w:hAnsi="GHEA Grapalat"/>
          <w:b/>
          <w:sz w:val="22"/>
          <w:szCs w:val="22"/>
        </w:rPr>
        <w:t>2. Иные условия</w:t>
      </w:r>
    </w:p>
    <w:p w:rsidR="00806004" w:rsidRPr="006B5EA0" w:rsidRDefault="00806004" w:rsidP="00806004">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2.1.</w:t>
      </w:r>
      <w:r w:rsidRPr="006B5EA0">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w:t>
      </w:r>
      <w:r w:rsidRPr="006B5EA0">
        <w:rPr>
          <w:rFonts w:ascii="GHEA Grapalat" w:hAnsi="GHEA Grapalat"/>
          <w:sz w:val="22"/>
          <w:szCs w:val="22"/>
        </w:rPr>
        <w:tab/>
        <w:t xml:space="preserve">Представив настоящее Соглашение и прилагаемое Требование </w:t>
      </w:r>
      <w:proofErr w:type="gramStart"/>
      <w:r w:rsidRPr="006B5EA0">
        <w:rPr>
          <w:rFonts w:ascii="GHEA Grapalat" w:hAnsi="GHEA Grapalat"/>
          <w:sz w:val="22"/>
          <w:szCs w:val="22"/>
        </w:rPr>
        <w:t>в</w:t>
      </w:r>
      <w:proofErr w:type="gramEnd"/>
      <w:r w:rsidRPr="006B5EA0">
        <w:rPr>
          <w:rFonts w:ascii="GHEA Grapalat" w:hAnsi="GHEA Grapalat"/>
          <w:sz w:val="22"/>
          <w:szCs w:val="22"/>
        </w:rPr>
        <w:t xml:space="preserve"> Банк-плательщик: </w:t>
      </w:r>
    </w:p>
    <w:p w:rsidR="00806004" w:rsidRPr="006B5EA0"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2.2.1.</w:t>
      </w:r>
      <w:r w:rsidRPr="006B5EA0">
        <w:rPr>
          <w:rFonts w:ascii="GHEA Grapalat" w:hAnsi="GHEA Grapalat"/>
          <w:sz w:val="22"/>
          <w:szCs w:val="22"/>
        </w:rPr>
        <w:tab/>
        <w:t>Заказчик подтверждает, что Компания допустила нарушение договорных обязательств, а</w:t>
      </w:r>
    </w:p>
    <w:p w:rsidR="00806004" w:rsidRPr="006B5EA0" w:rsidDel="00A13215" w:rsidRDefault="00806004" w:rsidP="00806004">
      <w:pPr>
        <w:widowControl w:val="0"/>
        <w:tabs>
          <w:tab w:val="left" w:pos="1134"/>
        </w:tabs>
        <w:ind w:firstLine="567"/>
        <w:jc w:val="both"/>
        <w:rPr>
          <w:rFonts w:ascii="GHEA Grapalat" w:hAnsi="GHEA Grapalat" w:cs="GHEA Grapalat"/>
          <w:sz w:val="22"/>
          <w:szCs w:val="22"/>
        </w:rPr>
      </w:pPr>
      <w:r w:rsidRPr="006B5EA0">
        <w:rPr>
          <w:rFonts w:ascii="GHEA Grapalat" w:hAnsi="GHEA Grapalat"/>
          <w:sz w:val="22"/>
          <w:szCs w:val="22"/>
        </w:rPr>
        <w:t>2.2.2.</w:t>
      </w:r>
      <w:r w:rsidRPr="006B5EA0">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6B5EA0">
        <w:rPr>
          <w:rFonts w:ascii="GHEA Grapalat" w:hAnsi="GHEA Grapalat"/>
          <w:sz w:val="22"/>
          <w:szCs w:val="22"/>
        </w:rPr>
        <w:t>подписаны</w:t>
      </w:r>
      <w:proofErr w:type="gramEnd"/>
      <w:r w:rsidRPr="006B5EA0">
        <w:rPr>
          <w:rFonts w:ascii="GHEA Grapalat" w:hAnsi="GHEA Grapalat"/>
          <w:sz w:val="22"/>
          <w:szCs w:val="22"/>
        </w:rPr>
        <w:t xml:space="preserve"> уполномоченным Компанией лицом.</w:t>
      </w:r>
    </w:p>
    <w:p w:rsidR="00806004" w:rsidRPr="006B5EA0" w:rsidRDefault="00806004" w:rsidP="00806004">
      <w:pPr>
        <w:widowControl w:val="0"/>
        <w:tabs>
          <w:tab w:val="left" w:pos="1134"/>
        </w:tabs>
        <w:ind w:firstLine="567"/>
        <w:jc w:val="both"/>
        <w:rPr>
          <w:rFonts w:ascii="GHEA Grapalat" w:hAnsi="GHEA Grapalat"/>
          <w:sz w:val="22"/>
          <w:szCs w:val="22"/>
        </w:rPr>
      </w:pPr>
      <w:r w:rsidRPr="006B5EA0">
        <w:rPr>
          <w:rFonts w:ascii="GHEA Grapalat" w:hAnsi="GHEA Grapalat"/>
          <w:sz w:val="22"/>
          <w:szCs w:val="22"/>
        </w:rPr>
        <w:t>2.3.</w:t>
      </w:r>
      <w:r w:rsidRPr="006B5EA0">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6B5EA0">
        <w:rPr>
          <w:rFonts w:ascii="GHEA Grapalat" w:hAnsi="GHEA Grapalat"/>
          <w:sz w:val="22"/>
          <w:szCs w:val="22"/>
        </w:rPr>
        <w:t>недостижения</w:t>
      </w:r>
      <w:proofErr w:type="spellEnd"/>
      <w:r w:rsidRPr="006B5EA0">
        <w:rPr>
          <w:rFonts w:ascii="GHEA Grapalat" w:hAnsi="GHEA Grapalat"/>
          <w:sz w:val="22"/>
          <w:szCs w:val="22"/>
        </w:rPr>
        <w:t xml:space="preserve"> согласия споры разрешаются в судебном порядке.</w:t>
      </w:r>
    </w:p>
    <w:p w:rsidR="00806004" w:rsidRPr="006B5EA0" w:rsidRDefault="00806004" w:rsidP="00806004">
      <w:pPr>
        <w:widowControl w:val="0"/>
        <w:ind w:firstLine="567"/>
        <w:jc w:val="center"/>
        <w:rPr>
          <w:rFonts w:ascii="GHEA Grapalat" w:hAnsi="GHEA Grapalat"/>
          <w:b/>
          <w:sz w:val="22"/>
          <w:szCs w:val="22"/>
        </w:rPr>
      </w:pPr>
      <w:r w:rsidRPr="006B5EA0">
        <w:rPr>
          <w:rFonts w:ascii="GHEA Grapalat" w:hAnsi="GHEA Grapalat"/>
          <w:b/>
          <w:sz w:val="22"/>
          <w:szCs w:val="22"/>
        </w:rPr>
        <w:t>3. Адрес, банковские реквизиты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адрес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наименование обслуживающего компанию банка</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номер банковского счета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учетный номер налогоплательщика компании</w:t>
      </w:r>
    </w:p>
    <w:p w:rsidR="00806004" w:rsidRPr="006B5EA0" w:rsidRDefault="00806004" w:rsidP="00806004">
      <w:pPr>
        <w:widowControl w:val="0"/>
        <w:jc w:val="both"/>
        <w:rPr>
          <w:rFonts w:ascii="GHEA Grapalat" w:hAnsi="GHEA Grapalat"/>
          <w:sz w:val="22"/>
          <w:szCs w:val="22"/>
        </w:rPr>
      </w:pPr>
      <w:r w:rsidRPr="006B5EA0">
        <w:rPr>
          <w:rFonts w:ascii="GHEA Grapalat" w:hAnsi="GHEA Grapalat"/>
          <w:sz w:val="22"/>
          <w:szCs w:val="22"/>
        </w:rPr>
        <w:t>_______________________________________</w:t>
      </w:r>
    </w:p>
    <w:p w:rsidR="00806004" w:rsidRPr="006B5EA0" w:rsidRDefault="00806004" w:rsidP="00806004">
      <w:pPr>
        <w:widowControl w:val="0"/>
        <w:ind w:right="4250"/>
        <w:jc w:val="center"/>
        <w:rPr>
          <w:rFonts w:ascii="GHEA Grapalat" w:hAnsi="GHEA Grapalat"/>
          <w:sz w:val="22"/>
          <w:szCs w:val="22"/>
          <w:vertAlign w:val="superscript"/>
        </w:rPr>
      </w:pPr>
      <w:r w:rsidRPr="006B5EA0">
        <w:rPr>
          <w:rFonts w:ascii="GHEA Grapalat" w:hAnsi="GHEA Grapalat"/>
          <w:sz w:val="22"/>
          <w:szCs w:val="22"/>
          <w:vertAlign w:val="superscript"/>
        </w:rPr>
        <w:t>имя, фамилия и подпись директора компании</w:t>
      </w:r>
    </w:p>
    <w:p w:rsidR="000A214C" w:rsidRPr="006B5EA0" w:rsidRDefault="000A214C" w:rsidP="00A1665E">
      <w:pPr>
        <w:widowControl w:val="0"/>
        <w:ind w:left="5245"/>
        <w:jc w:val="both"/>
        <w:rPr>
          <w:rFonts w:ascii="GHEA Grapalat" w:hAnsi="GHEA Grapalat" w:cs="GHEA Grapalat"/>
          <w:sz w:val="22"/>
          <w:szCs w:val="22"/>
        </w:rPr>
      </w:pPr>
      <w:r w:rsidRPr="006B5EA0">
        <w:rPr>
          <w:rFonts w:ascii="GHEA Grapalat" w:hAnsi="GHEA Grapalat"/>
          <w:sz w:val="22"/>
          <w:szCs w:val="22"/>
          <w:vertAlign w:val="superscript"/>
        </w:rPr>
        <w:t>код процедуры</w:t>
      </w:r>
    </w:p>
    <w:p w:rsidR="000A214C" w:rsidRPr="006B5EA0" w:rsidRDefault="000A214C" w:rsidP="00A1665E">
      <w:pPr>
        <w:rPr>
          <w:rFonts w:ascii="GHEA Grapalat" w:hAnsi="GHEA Grapalat"/>
          <w:sz w:val="22"/>
          <w:szCs w:val="22"/>
        </w:rPr>
      </w:pPr>
      <w:r w:rsidRPr="006B5EA0">
        <w:rPr>
          <w:rFonts w:ascii="GHEA Grapalat" w:hAnsi="GHEA Grapalat"/>
          <w:sz w:val="22"/>
          <w:szCs w:val="22"/>
        </w:rPr>
        <w:br w:type="page"/>
      </w:r>
    </w:p>
    <w:p w:rsidR="00806004" w:rsidRPr="00F24462" w:rsidRDefault="00806004" w:rsidP="00A1665E">
      <w:pPr>
        <w:widowControl w:val="0"/>
        <w:ind w:right="4250"/>
        <w:jc w:val="center"/>
        <w:rPr>
          <w:rFonts w:ascii="GHEA Grapalat" w:hAnsi="GHEA Grapalat"/>
          <w:sz w:val="16"/>
          <w:szCs w:val="20"/>
          <w:vertAlign w:val="superscript"/>
        </w:rPr>
      </w:pPr>
    </w:p>
    <w:tbl>
      <w:tblPr>
        <w:tblpPr w:leftFromText="180" w:rightFromText="180" w:vertAnchor="page" w:horzAnchor="margin" w:tblpY="1261"/>
        <w:tblW w:w="10980" w:type="dxa"/>
        <w:tblLook w:val="0000"/>
      </w:tblPr>
      <w:tblGrid>
        <w:gridCol w:w="5616"/>
        <w:gridCol w:w="5364"/>
      </w:tblGrid>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3402"/>
              </w:tabs>
              <w:ind w:left="360"/>
              <w:rPr>
                <w:rFonts w:ascii="GHEA Grapalat" w:hAnsi="GHEA Grapalat" w:cs="Sylfaen"/>
                <w:b/>
                <w:bCs/>
                <w:sz w:val="16"/>
                <w:szCs w:val="20"/>
                <w:lang w:val="en-US"/>
              </w:rPr>
            </w:pPr>
            <w:r w:rsidRPr="00F24462">
              <w:rPr>
                <w:rFonts w:ascii="GHEA Grapalat" w:hAnsi="GHEA Grapalat"/>
                <w:b/>
                <w:sz w:val="16"/>
                <w:szCs w:val="20"/>
                <w:lang w:val="en-US"/>
              </w:rPr>
              <w:t>1.</w:t>
            </w:r>
            <w:r w:rsidRPr="00F24462">
              <w:rPr>
                <w:rFonts w:ascii="GHEA Grapalat" w:hAnsi="GHEA Grapalat"/>
                <w:b/>
                <w:sz w:val="16"/>
                <w:szCs w:val="20"/>
                <w:lang w:val="en-US"/>
              </w:rPr>
              <w:tab/>
            </w:r>
            <w:r w:rsidRPr="00F24462">
              <w:rPr>
                <w:rFonts w:ascii="GHEA Grapalat" w:hAnsi="GHEA Grapalat"/>
                <w:b/>
                <w:sz w:val="16"/>
                <w:szCs w:val="20"/>
              </w:rPr>
              <w:t xml:space="preserve">ПЛАТЕЖНОЕ ТРЕБОВАНИЕ </w:t>
            </w:r>
            <w:r w:rsidRPr="00F24462">
              <w:rPr>
                <w:rFonts w:ascii="GHEA Grapalat" w:hAnsi="GHEA Grapalat"/>
                <w:b/>
                <w:sz w:val="16"/>
                <w:szCs w:val="20"/>
                <w:lang w:val="en-US"/>
              </w:rPr>
              <w:t>*</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cs="Sylfaen"/>
                <w:sz w:val="16"/>
                <w:szCs w:val="20"/>
              </w:rPr>
            </w:pPr>
            <w:r w:rsidRPr="00F24462">
              <w:rPr>
                <w:rFonts w:ascii="GHEA Grapalat" w:hAnsi="GHEA Grapalat"/>
                <w:sz w:val="16"/>
                <w:szCs w:val="20"/>
              </w:rPr>
              <w:t>2.</w:t>
            </w:r>
            <w:r w:rsidRPr="00F24462">
              <w:rPr>
                <w:rFonts w:ascii="GHEA Grapalat" w:hAnsi="GHEA Grapalat"/>
                <w:sz w:val="16"/>
                <w:szCs w:val="20"/>
              </w:rPr>
              <w:tab/>
              <w:t xml:space="preserve">Номер </w:t>
            </w:r>
          </w:p>
        </w:tc>
      </w:tr>
      <w:tr w:rsidR="00806004" w:rsidRPr="00F24462" w:rsidTr="0080600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3390"/>
              </w:tabs>
              <w:ind w:left="322"/>
              <w:rPr>
                <w:rFonts w:ascii="GHEA Grapalat" w:hAnsi="GHEA Grapalat" w:cs="Sylfaen"/>
                <w:sz w:val="16"/>
                <w:szCs w:val="20"/>
              </w:rPr>
            </w:pPr>
            <w:r w:rsidRPr="00F24462">
              <w:rPr>
                <w:rFonts w:ascii="GHEA Grapalat" w:hAnsi="GHEA Grapalat"/>
                <w:sz w:val="16"/>
                <w:szCs w:val="20"/>
              </w:rPr>
              <w:t>3</w:t>
            </w:r>
            <w:r w:rsidRPr="00F24462">
              <w:rPr>
                <w:rFonts w:ascii="GHEA Grapalat" w:hAnsi="GHEA Grapalat"/>
                <w:sz w:val="16"/>
                <w:szCs w:val="20"/>
              </w:rPr>
              <w:tab/>
              <w:t>Дата представления: "___" ___ 20___г.</w:t>
            </w:r>
          </w:p>
        </w:tc>
      </w:tr>
      <w:tr w:rsidR="00806004" w:rsidRPr="00F24462" w:rsidTr="0080600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4.</w:t>
            </w:r>
            <w:r w:rsidRPr="00F24462">
              <w:rPr>
                <w:rFonts w:ascii="GHEA Grapalat" w:hAnsi="GHEA Grapalat"/>
                <w:sz w:val="16"/>
                <w:szCs w:val="20"/>
              </w:rPr>
              <w:tab/>
            </w:r>
            <w:proofErr w:type="gramStart"/>
            <w:r w:rsidRPr="00F24462">
              <w:rPr>
                <w:rFonts w:ascii="GHEA Grapalat" w:hAnsi="GHEA Grapalat"/>
                <w:sz w:val="16"/>
                <w:szCs w:val="20"/>
              </w:rPr>
              <w:t>Наименование, или имя, фамилия плательщика (Компания:</w:t>
            </w:r>
            <w:proofErr w:type="gramEnd"/>
          </w:p>
        </w:tc>
      </w:tr>
      <w:tr w:rsidR="00806004" w:rsidRPr="00F24462"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5.</w:t>
            </w:r>
            <w:r w:rsidRPr="00F24462">
              <w:rPr>
                <w:rFonts w:ascii="GHEA Grapalat" w:hAnsi="GHEA Grapalat"/>
                <w:sz w:val="16"/>
                <w:szCs w:val="20"/>
              </w:rPr>
              <w:tab/>
              <w:t>Обслуживающая плательщика Финансовая организация (банк):</w:t>
            </w:r>
          </w:p>
        </w:tc>
      </w:tr>
      <w:tr w:rsidR="00806004" w:rsidRPr="00F24462"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6.</w:t>
            </w:r>
            <w:r w:rsidRPr="00F24462">
              <w:rPr>
                <w:rFonts w:ascii="GHEA Grapalat" w:hAnsi="GHEA Grapalat"/>
                <w:sz w:val="16"/>
                <w:szCs w:val="20"/>
              </w:rPr>
              <w:tab/>
              <w:t>Номер счета плательщика:</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7.</w:t>
            </w:r>
            <w:r w:rsidRPr="00F24462">
              <w:rPr>
                <w:rFonts w:ascii="GHEA Grapalat" w:hAnsi="GHEA Grapalat"/>
                <w:sz w:val="16"/>
                <w:szCs w:val="20"/>
              </w:rPr>
              <w:tab/>
              <w:t>УНН плательщика:</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8.</w:t>
            </w:r>
            <w:r w:rsidRPr="00F24462">
              <w:rPr>
                <w:rFonts w:ascii="GHEA Grapalat" w:hAnsi="GHEA Grapalat"/>
                <w:sz w:val="16"/>
                <w:szCs w:val="20"/>
              </w:rPr>
              <w:tab/>
              <w:t>НЗОУ плательщика:</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9.</w:t>
            </w:r>
            <w:r w:rsidRPr="00F24462">
              <w:rPr>
                <w:rFonts w:ascii="GHEA Grapalat" w:hAnsi="GHEA Grapalat"/>
                <w:sz w:val="16"/>
                <w:szCs w:val="20"/>
              </w:rPr>
              <w:tab/>
              <w:t>Наименование, или имя, фамилия бенефициара</w:t>
            </w:r>
            <w:r w:rsidR="00DE0A2A" w:rsidRPr="00D472A6">
              <w:rPr>
                <w:rFonts w:ascii="GHEA Grapalat" w:hAnsi="GHEA Grapalat"/>
                <w:sz w:val="22"/>
                <w:szCs w:val="22"/>
              </w:rPr>
              <w:t>"</w:t>
            </w:r>
            <w:r w:rsidR="00DE0A2A">
              <w:rPr>
                <w:rFonts w:ascii="GHEA Grapalat" w:hAnsi="GHEA Grapalat"/>
                <w:sz w:val="22"/>
                <w:szCs w:val="22"/>
                <w:lang w:val="af-ZA"/>
              </w:rPr>
              <w:t xml:space="preserve"> </w:t>
            </w:r>
            <w:r w:rsidR="00DF7CC7" w:rsidRPr="000E4D3B">
              <w:rPr>
                <w:rFonts w:ascii="GHEA Grapalat" w:hAnsi="GHEA Grapalat"/>
                <w:spacing w:val="6"/>
              </w:rPr>
              <w:t xml:space="preserve">«Фонд </w:t>
            </w:r>
            <w:proofErr w:type="spellStart"/>
            <w:r w:rsidR="00DF7CC7" w:rsidRPr="000E4D3B">
              <w:rPr>
                <w:rFonts w:ascii="GHEA Grapalat" w:hAnsi="GHEA Grapalat"/>
                <w:spacing w:val="6"/>
              </w:rPr>
              <w:t>Тавушского</w:t>
            </w:r>
            <w:proofErr w:type="spellEnd"/>
            <w:r w:rsidR="00DF7CC7" w:rsidRPr="000E4D3B">
              <w:rPr>
                <w:rFonts w:ascii="GHEA Grapalat" w:hAnsi="GHEA Grapalat"/>
                <w:spacing w:val="6"/>
              </w:rPr>
              <w:t xml:space="preserve"> регионального колледжа Патрика </w:t>
            </w:r>
            <w:proofErr w:type="spellStart"/>
            <w:r w:rsidR="00DF7CC7" w:rsidRPr="000E4D3B">
              <w:rPr>
                <w:rFonts w:ascii="GHEA Grapalat" w:hAnsi="GHEA Grapalat"/>
                <w:spacing w:val="6"/>
              </w:rPr>
              <w:t>Деведжяна</w:t>
            </w:r>
            <w:proofErr w:type="spellEnd"/>
            <w:r w:rsidR="00DF7CC7" w:rsidRPr="000E4D3B">
              <w:rPr>
                <w:rFonts w:ascii="GHEA Grapalat" w:hAnsi="GHEA Grapalat"/>
                <w:spacing w:val="6"/>
              </w:rPr>
              <w:t>»,</w:t>
            </w:r>
          </w:p>
        </w:tc>
      </w:tr>
      <w:tr w:rsidR="00806004" w:rsidRPr="00F24462" w:rsidTr="0080600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10.</w:t>
            </w:r>
            <w:r w:rsidRPr="00F24462">
              <w:rPr>
                <w:rFonts w:ascii="GHEA Grapalat" w:hAnsi="GHEA Grapalat"/>
                <w:sz w:val="16"/>
                <w:szCs w:val="20"/>
              </w:rPr>
              <w:tab/>
              <w:t>НЗОУ бенефициара (не заполняется)</w:t>
            </w:r>
          </w:p>
        </w:tc>
      </w:tr>
      <w:tr w:rsidR="00806004" w:rsidRPr="00F24462" w:rsidTr="0080600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31748B" w:rsidRDefault="00806004" w:rsidP="00DF7CC7">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11.</w:t>
            </w:r>
            <w:r w:rsidRPr="00F24462">
              <w:rPr>
                <w:rFonts w:ascii="GHEA Grapalat" w:hAnsi="GHEA Grapalat"/>
                <w:sz w:val="16"/>
                <w:szCs w:val="16"/>
              </w:rPr>
              <w:tab/>
              <w:t>УНН бенефициара:</w:t>
            </w:r>
            <w:r w:rsidR="0031748B">
              <w:rPr>
                <w:rFonts w:ascii="GHEA Grapalat" w:hAnsi="GHEA Grapalat"/>
                <w:sz w:val="16"/>
                <w:szCs w:val="16"/>
                <w:lang w:val="en-US"/>
              </w:rPr>
              <w:t xml:space="preserve"> </w:t>
            </w:r>
            <w:r w:rsidR="00DF7CC7">
              <w:rPr>
                <w:rFonts w:ascii="GHEA Grapalat" w:hAnsi="GHEA Grapalat"/>
                <w:sz w:val="16"/>
                <w:szCs w:val="16"/>
                <w:lang w:val="en-US"/>
              </w:rPr>
              <w:t>07601399</w:t>
            </w:r>
          </w:p>
        </w:tc>
      </w:tr>
      <w:tr w:rsidR="00806004" w:rsidRPr="00F24462" w:rsidTr="0080600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5A3F97" w:rsidRDefault="00806004" w:rsidP="005A3F97">
            <w:pPr>
              <w:widowControl w:val="0"/>
              <w:tabs>
                <w:tab w:val="left" w:pos="855"/>
              </w:tabs>
              <w:ind w:left="360"/>
              <w:rPr>
                <w:rFonts w:ascii="GHEA Grapalat" w:hAnsi="GHEA Grapalat"/>
                <w:sz w:val="16"/>
                <w:szCs w:val="16"/>
              </w:rPr>
            </w:pPr>
            <w:r w:rsidRPr="00F24462">
              <w:rPr>
                <w:rFonts w:ascii="GHEA Grapalat" w:hAnsi="GHEA Grapalat"/>
                <w:sz w:val="16"/>
                <w:szCs w:val="16"/>
              </w:rPr>
              <w:t>12.</w:t>
            </w:r>
            <w:r w:rsidRPr="00F24462">
              <w:rPr>
                <w:rFonts w:ascii="GHEA Grapalat" w:hAnsi="GHEA Grapalat"/>
                <w:sz w:val="16"/>
                <w:szCs w:val="16"/>
              </w:rPr>
              <w:tab/>
              <w:t>Обслуживающая бенефициара Финансовая организация (банк)</w:t>
            </w:r>
            <w:proofErr w:type="gramStart"/>
            <w:r w:rsidRPr="00F24462">
              <w:rPr>
                <w:rFonts w:ascii="GHEA Grapalat" w:hAnsi="GHEA Grapalat"/>
                <w:sz w:val="16"/>
                <w:szCs w:val="16"/>
              </w:rPr>
              <w:t>:</w:t>
            </w:r>
            <w:r w:rsidR="005A3F97">
              <w:rPr>
                <w:rFonts w:ascii="GHEA Grapalat" w:hAnsi="GHEA Grapalat"/>
                <w:sz w:val="16"/>
                <w:szCs w:val="16"/>
              </w:rPr>
              <w:t>А</w:t>
            </w:r>
            <w:proofErr w:type="gramEnd"/>
            <w:r w:rsidR="005A3F97">
              <w:rPr>
                <w:rFonts w:ascii="GHEA Grapalat" w:hAnsi="GHEA Grapalat"/>
                <w:sz w:val="16"/>
                <w:szCs w:val="16"/>
              </w:rPr>
              <w:t>КБА</w:t>
            </w:r>
            <w:r w:rsidR="005A3F97" w:rsidRPr="005A3F97">
              <w:rPr>
                <w:rFonts w:ascii="GHEA Grapalat" w:hAnsi="GHEA Grapalat"/>
                <w:sz w:val="16"/>
                <w:szCs w:val="16"/>
              </w:rPr>
              <w:t>БАНК</w:t>
            </w:r>
          </w:p>
        </w:tc>
      </w:tr>
      <w:tr w:rsidR="00806004" w:rsidRPr="00F24462" w:rsidTr="0080600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31748B" w:rsidRDefault="00806004" w:rsidP="00806004">
            <w:pPr>
              <w:widowControl w:val="0"/>
              <w:tabs>
                <w:tab w:val="left" w:pos="855"/>
              </w:tabs>
              <w:ind w:left="360"/>
              <w:rPr>
                <w:rFonts w:ascii="GHEA Grapalat" w:hAnsi="GHEA Grapalat"/>
                <w:sz w:val="16"/>
                <w:szCs w:val="16"/>
                <w:lang w:val="en-US"/>
              </w:rPr>
            </w:pPr>
            <w:r w:rsidRPr="00F24462">
              <w:rPr>
                <w:rFonts w:ascii="GHEA Grapalat" w:hAnsi="GHEA Grapalat"/>
                <w:sz w:val="16"/>
                <w:szCs w:val="16"/>
              </w:rPr>
              <w:t>13.</w:t>
            </w:r>
            <w:r w:rsidRPr="00F24462">
              <w:rPr>
                <w:rFonts w:ascii="GHEA Grapalat" w:hAnsi="GHEA Grapalat"/>
                <w:sz w:val="16"/>
                <w:szCs w:val="16"/>
              </w:rPr>
              <w:tab/>
              <w:t>Номер счета бенефициара (</w:t>
            </w:r>
            <w:proofErr w:type="spellStart"/>
            <w:r w:rsidRPr="00F24462">
              <w:rPr>
                <w:rFonts w:ascii="GHEA Grapalat" w:hAnsi="GHEA Grapalat"/>
                <w:sz w:val="16"/>
                <w:szCs w:val="16"/>
              </w:rPr>
              <w:t>сч.№</w:t>
            </w:r>
            <w:proofErr w:type="spellEnd"/>
            <w:r w:rsidRPr="00F24462">
              <w:rPr>
                <w:rFonts w:ascii="GHEA Grapalat" w:hAnsi="GHEA Grapalat"/>
                <w:sz w:val="16"/>
                <w:szCs w:val="16"/>
              </w:rPr>
              <w:t>)</w:t>
            </w:r>
            <w:r w:rsidR="005A3F97">
              <w:rPr>
                <w:rFonts w:ascii="GHEA Grapalat" w:hAnsi="GHEA Grapalat"/>
                <w:b/>
                <w:sz w:val="20"/>
              </w:rPr>
              <w:t>220105140481000</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14.</w:t>
            </w:r>
            <w:r w:rsidRPr="00F24462">
              <w:rPr>
                <w:rFonts w:ascii="GHEA Grapalat" w:hAnsi="GHEA Grapalat"/>
                <w:sz w:val="16"/>
                <w:szCs w:val="20"/>
              </w:rPr>
              <w:tab/>
              <w:t>Сумма (цифрами и прописью):</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15.</w:t>
            </w:r>
            <w:r w:rsidRPr="00F24462">
              <w:rPr>
                <w:rFonts w:ascii="GHEA Grapalat" w:hAnsi="GHEA Grapalat"/>
                <w:sz w:val="16"/>
                <w:szCs w:val="20"/>
              </w:rPr>
              <w:tab/>
              <w:t>Акцептованная сумма (цифрами и прописью) (предусмотрена для частичного акцепта указанной суммы, который не применяется)</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16.</w:t>
            </w:r>
            <w:r w:rsidRPr="00F24462">
              <w:rPr>
                <w:rFonts w:ascii="GHEA Grapalat" w:hAnsi="GHEA Grapalat"/>
                <w:sz w:val="16"/>
                <w:szCs w:val="20"/>
              </w:rPr>
              <w:tab/>
              <w:t>Валюта (прописью и по коду):</w:t>
            </w:r>
          </w:p>
        </w:tc>
      </w:tr>
      <w:tr w:rsidR="00806004" w:rsidRPr="00F24462" w:rsidTr="0080600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17.</w:t>
            </w:r>
            <w:r w:rsidRPr="00F24462">
              <w:rPr>
                <w:rFonts w:ascii="GHEA Grapalat" w:hAnsi="GHEA Grapalat"/>
                <w:sz w:val="16"/>
                <w:szCs w:val="20"/>
              </w:rPr>
              <w:tab/>
              <w:t>Цель сделки (уплаты): (для обеспечения исполнения договора)</w:t>
            </w:r>
          </w:p>
        </w:tc>
      </w:tr>
      <w:tr w:rsidR="00806004" w:rsidRPr="00F24462" w:rsidTr="00806004">
        <w:trPr>
          <w:trHeight w:val="424"/>
        </w:trPr>
        <w:tc>
          <w:tcPr>
            <w:tcW w:w="10980" w:type="dxa"/>
            <w:gridSpan w:val="2"/>
            <w:tcBorders>
              <w:top w:val="single" w:sz="4" w:space="0" w:color="auto"/>
              <w:left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18.</w:t>
            </w:r>
            <w:r w:rsidRPr="00F24462">
              <w:rPr>
                <w:rFonts w:ascii="GHEA Grapalat" w:hAnsi="GHEA Grapalat"/>
                <w:sz w:val="16"/>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06004" w:rsidRPr="00F24462"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rPr>
            </w:pPr>
            <w:r w:rsidRPr="00F24462">
              <w:rPr>
                <w:rFonts w:ascii="GHEA Grapalat" w:hAnsi="GHEA Grapalat"/>
                <w:sz w:val="16"/>
                <w:szCs w:val="20"/>
              </w:rPr>
              <w:t>19.</w:t>
            </w:r>
            <w:r w:rsidRPr="00F24462">
              <w:rPr>
                <w:rFonts w:ascii="GHEA Grapalat" w:hAnsi="GHEA Grapalat"/>
                <w:sz w:val="16"/>
                <w:szCs w:val="20"/>
                <w:lang w:val="en-US"/>
              </w:rPr>
              <w:tab/>
            </w:r>
            <w:r w:rsidRPr="00F24462">
              <w:rPr>
                <w:rFonts w:ascii="GHEA Grapalat" w:hAnsi="GHEA Grapalat"/>
                <w:sz w:val="16"/>
                <w:szCs w:val="20"/>
              </w:rPr>
              <w:t>Условия оплаты: &lt;акцептованный платеж&gt;</w:t>
            </w:r>
          </w:p>
        </w:tc>
      </w:tr>
      <w:tr w:rsidR="00806004" w:rsidRPr="00F24462" w:rsidTr="0080600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06004" w:rsidRPr="00F24462" w:rsidRDefault="00806004" w:rsidP="00806004">
            <w:pPr>
              <w:widowControl w:val="0"/>
              <w:tabs>
                <w:tab w:val="left" w:pos="855"/>
              </w:tabs>
              <w:ind w:left="360"/>
              <w:rPr>
                <w:rFonts w:ascii="GHEA Grapalat" w:hAnsi="GHEA Grapalat"/>
                <w:sz w:val="16"/>
                <w:szCs w:val="20"/>
                <w:lang w:val="en-US"/>
              </w:rPr>
            </w:pPr>
            <w:r w:rsidRPr="00F24462">
              <w:rPr>
                <w:rFonts w:ascii="GHEA Grapalat" w:hAnsi="GHEA Grapalat"/>
                <w:sz w:val="16"/>
                <w:szCs w:val="20"/>
              </w:rPr>
              <w:t>20.</w:t>
            </w:r>
            <w:r w:rsidRPr="00F24462">
              <w:rPr>
                <w:rFonts w:ascii="GHEA Grapalat" w:hAnsi="GHEA Grapalat"/>
                <w:sz w:val="16"/>
                <w:szCs w:val="20"/>
                <w:lang w:val="en-US"/>
              </w:rPr>
              <w:tab/>
            </w:r>
            <w:r w:rsidRPr="00F24462">
              <w:rPr>
                <w:rFonts w:ascii="GHEA Grapalat" w:hAnsi="GHEA Grapalat"/>
                <w:sz w:val="16"/>
                <w:szCs w:val="20"/>
              </w:rPr>
              <w:t>Количество прилагаемых страниц: --- страниц</w:t>
            </w:r>
          </w:p>
        </w:tc>
      </w:tr>
      <w:tr w:rsidR="00806004" w:rsidRPr="00F24462" w:rsidTr="00806004">
        <w:trPr>
          <w:trHeight w:val="2194"/>
        </w:trPr>
        <w:tc>
          <w:tcPr>
            <w:tcW w:w="5616" w:type="dxa"/>
            <w:tcBorders>
              <w:top w:val="nil"/>
              <w:left w:val="single" w:sz="4" w:space="0" w:color="auto"/>
              <w:bottom w:val="single" w:sz="4" w:space="0" w:color="auto"/>
              <w:right w:val="single" w:sz="4" w:space="0" w:color="auto"/>
            </w:tcBorders>
            <w:noWrap/>
            <w:vAlign w:val="bottom"/>
          </w:tcPr>
          <w:p w:rsidR="00806004" w:rsidRPr="00F24462" w:rsidRDefault="00806004" w:rsidP="00806004">
            <w:pPr>
              <w:widowControl w:val="0"/>
              <w:tabs>
                <w:tab w:val="left" w:pos="851"/>
              </w:tabs>
              <w:rPr>
                <w:rFonts w:ascii="GHEA Grapalat" w:hAnsi="GHEA Grapalat" w:cs="Sylfaen"/>
                <w:sz w:val="16"/>
                <w:szCs w:val="20"/>
              </w:rPr>
            </w:pPr>
            <w:r w:rsidRPr="00F24462">
              <w:rPr>
                <w:rFonts w:ascii="GHEA Grapalat" w:hAnsi="GHEA Grapalat"/>
                <w:sz w:val="16"/>
                <w:szCs w:val="20"/>
              </w:rPr>
              <w:t>22.а.</w:t>
            </w:r>
            <w:r w:rsidRPr="00F24462">
              <w:rPr>
                <w:rFonts w:ascii="GHEA Grapalat" w:hAnsi="GHEA Grapalat"/>
                <w:sz w:val="16"/>
                <w:szCs w:val="20"/>
              </w:rPr>
              <w:tab/>
              <w:t>Подписи бенефициара</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tabs>
                <w:tab w:val="left" w:pos="4545"/>
              </w:tabs>
              <w:rPr>
                <w:rFonts w:ascii="GHEA Grapalat" w:hAnsi="GHEA Grapalat" w:cs="Sylfaen"/>
                <w:sz w:val="16"/>
                <w:szCs w:val="20"/>
              </w:rPr>
            </w:pPr>
            <w:r w:rsidRPr="00F24462">
              <w:rPr>
                <w:rFonts w:ascii="GHEA Grapalat" w:hAnsi="GHEA Grapalat"/>
                <w:sz w:val="16"/>
                <w:szCs w:val="20"/>
              </w:rPr>
              <w:t>22.б.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cs="Sylfaen"/>
                <w:sz w:val="16"/>
                <w:szCs w:val="20"/>
              </w:rPr>
            </w:pPr>
          </w:p>
        </w:tc>
        <w:tc>
          <w:tcPr>
            <w:tcW w:w="5364" w:type="dxa"/>
            <w:tcBorders>
              <w:top w:val="nil"/>
              <w:left w:val="nil"/>
              <w:bottom w:val="single" w:sz="4" w:space="0" w:color="auto"/>
              <w:right w:val="single" w:sz="4" w:space="0" w:color="auto"/>
            </w:tcBorders>
            <w:noWrap/>
          </w:tcPr>
          <w:p w:rsidR="00806004" w:rsidRPr="00F24462" w:rsidRDefault="00806004" w:rsidP="00806004">
            <w:pPr>
              <w:widowControl w:val="0"/>
              <w:tabs>
                <w:tab w:val="left" w:pos="905"/>
              </w:tabs>
              <w:rPr>
                <w:rFonts w:ascii="GHEA Grapalat" w:hAnsi="GHEA Grapalat" w:cs="Sylfaen"/>
                <w:sz w:val="16"/>
                <w:szCs w:val="20"/>
              </w:rPr>
            </w:pPr>
            <w:r w:rsidRPr="00F24462">
              <w:rPr>
                <w:rFonts w:ascii="GHEA Grapalat" w:hAnsi="GHEA Grapalat"/>
                <w:sz w:val="16"/>
                <w:szCs w:val="20"/>
              </w:rPr>
              <w:t>21.а.</w:t>
            </w:r>
            <w:r w:rsidRPr="00F24462">
              <w:rPr>
                <w:rFonts w:ascii="GHEA Grapalat" w:hAnsi="GHEA Grapalat"/>
                <w:sz w:val="16"/>
                <w:szCs w:val="20"/>
              </w:rPr>
              <w:tab/>
            </w:r>
            <w:r w:rsidRPr="00F24462">
              <w:rPr>
                <w:rFonts w:ascii="Courier New" w:hAnsi="Courier New" w:cs="Courier New"/>
                <w:sz w:val="16"/>
                <w:szCs w:val="20"/>
              </w:rPr>
              <w:t> </w:t>
            </w:r>
            <w:r w:rsidRPr="00F24462">
              <w:rPr>
                <w:rFonts w:ascii="GHEA Grapalat" w:hAnsi="GHEA Grapalat"/>
                <w:sz w:val="16"/>
                <w:szCs w:val="20"/>
              </w:rPr>
              <w:t>Подписи плательщика:</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jc w:val="right"/>
              <w:rPr>
                <w:rFonts w:ascii="GHEA Grapalat" w:hAnsi="GHEA Grapalat" w:cs="Tahoma"/>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/____________________/</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tabs>
                <w:tab w:val="left" w:pos="4539"/>
              </w:tabs>
              <w:rPr>
                <w:rFonts w:ascii="GHEA Grapalat" w:hAnsi="GHEA Grapalat" w:cs="Sylfaen"/>
                <w:sz w:val="16"/>
                <w:szCs w:val="20"/>
              </w:rPr>
            </w:pPr>
            <w:r w:rsidRPr="00F24462">
              <w:rPr>
                <w:rFonts w:ascii="GHEA Grapalat" w:hAnsi="GHEA Grapalat"/>
                <w:sz w:val="16"/>
                <w:szCs w:val="20"/>
              </w:rPr>
              <w:t>21.б.</w:t>
            </w:r>
            <w:r w:rsidRPr="00F24462">
              <w:rPr>
                <w:rFonts w:ascii="GHEA Grapalat" w:hAnsi="GHEA Grapalat"/>
                <w:sz w:val="16"/>
                <w:szCs w:val="20"/>
              </w:rPr>
              <w:tab/>
              <w:t>М. П.</w:t>
            </w:r>
          </w:p>
        </w:tc>
      </w:tr>
      <w:tr w:rsidR="00806004" w:rsidRPr="00F24462" w:rsidTr="00806004">
        <w:trPr>
          <w:trHeight w:val="2194"/>
        </w:trPr>
        <w:tc>
          <w:tcPr>
            <w:tcW w:w="5616" w:type="dxa"/>
            <w:tcBorders>
              <w:top w:val="single" w:sz="4" w:space="0" w:color="auto"/>
              <w:left w:val="single" w:sz="4" w:space="0" w:color="auto"/>
              <w:right w:val="single" w:sz="4" w:space="0" w:color="auto"/>
            </w:tcBorders>
            <w:noWrap/>
            <w:vAlign w:val="bottom"/>
          </w:tcPr>
          <w:p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24.а.</w:t>
            </w:r>
            <w:r w:rsidRPr="00F24462">
              <w:rPr>
                <w:rFonts w:ascii="GHEA Grapalat" w:hAnsi="GHEA Grapalat"/>
                <w:sz w:val="16"/>
                <w:szCs w:val="20"/>
              </w:rPr>
              <w:tab/>
              <w:t xml:space="preserve"> Обслуживающая бенефициара финансовая организация </w:t>
            </w:r>
          </w:p>
          <w:p w:rsidR="00806004" w:rsidRPr="00F24462" w:rsidRDefault="00806004" w:rsidP="00806004">
            <w:pPr>
              <w:widowControl w:val="0"/>
              <w:rPr>
                <w:rFonts w:ascii="GHEA Grapalat" w:hAnsi="GHEA Grapalat"/>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ind w:left="3828" w:right="13"/>
              <w:jc w:val="both"/>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rsidR="00806004" w:rsidRPr="00F24462" w:rsidRDefault="00806004" w:rsidP="00806004">
            <w:pPr>
              <w:widowControl w:val="0"/>
              <w:rPr>
                <w:rFonts w:ascii="GHEA Grapalat" w:hAnsi="GHEA Grapalat" w:cs="Tahoma"/>
                <w:sz w:val="16"/>
                <w:szCs w:val="20"/>
              </w:rPr>
            </w:pPr>
          </w:p>
          <w:p w:rsidR="00806004" w:rsidRPr="00F24462" w:rsidRDefault="00806004" w:rsidP="00806004">
            <w:pPr>
              <w:widowControl w:val="0"/>
              <w:rPr>
                <w:rFonts w:ascii="GHEA Grapalat" w:hAnsi="GHEA Grapalat" w:cs="Arial"/>
                <w:sz w:val="16"/>
                <w:szCs w:val="20"/>
              </w:rPr>
            </w:pPr>
          </w:p>
        </w:tc>
        <w:tc>
          <w:tcPr>
            <w:tcW w:w="5364" w:type="dxa"/>
            <w:tcBorders>
              <w:top w:val="single" w:sz="4" w:space="0" w:color="auto"/>
              <w:left w:val="nil"/>
              <w:right w:val="single" w:sz="4" w:space="0" w:color="auto"/>
            </w:tcBorders>
            <w:noWrap/>
          </w:tcPr>
          <w:p w:rsidR="00806004" w:rsidRPr="00F24462" w:rsidRDefault="00806004" w:rsidP="00806004">
            <w:pPr>
              <w:widowControl w:val="0"/>
              <w:rPr>
                <w:rFonts w:ascii="GHEA Grapalat" w:hAnsi="GHEA Grapalat" w:cs="Tahoma"/>
                <w:sz w:val="16"/>
                <w:szCs w:val="20"/>
              </w:rPr>
            </w:pPr>
            <w:r w:rsidRPr="00F24462">
              <w:rPr>
                <w:rFonts w:ascii="GHEA Grapalat" w:hAnsi="GHEA Grapalat"/>
                <w:sz w:val="16"/>
                <w:szCs w:val="20"/>
              </w:rPr>
              <w:t>23.а.</w:t>
            </w:r>
            <w:r w:rsidRPr="00F24462">
              <w:rPr>
                <w:rFonts w:ascii="GHEA Grapalat" w:hAnsi="GHEA Grapalat"/>
                <w:sz w:val="16"/>
                <w:szCs w:val="20"/>
              </w:rPr>
              <w:tab/>
              <w:t xml:space="preserve"> Обслуживающая плательщика финансовая организация </w:t>
            </w:r>
          </w:p>
          <w:p w:rsidR="00806004" w:rsidRPr="00F24462" w:rsidRDefault="00806004" w:rsidP="00806004">
            <w:pPr>
              <w:widowControl w:val="0"/>
              <w:rPr>
                <w:rFonts w:ascii="GHEA Grapalat" w:hAnsi="GHEA Grapalat" w:cs="Tahoma"/>
                <w:sz w:val="16"/>
                <w:szCs w:val="20"/>
              </w:rPr>
            </w:pPr>
          </w:p>
          <w:p w:rsidR="00806004" w:rsidRPr="00F24462" w:rsidRDefault="00806004" w:rsidP="00806004">
            <w:pPr>
              <w:widowControl w:val="0"/>
              <w:jc w:val="right"/>
              <w:rPr>
                <w:rFonts w:ascii="GHEA Grapalat" w:hAnsi="GHEA Grapalat" w:cs="Tahoma"/>
                <w:sz w:val="16"/>
                <w:szCs w:val="20"/>
              </w:rPr>
            </w:pPr>
            <w:r w:rsidRPr="00F24462">
              <w:rPr>
                <w:rFonts w:ascii="GHEA Grapalat" w:hAnsi="GHEA Grapalat"/>
                <w:sz w:val="16"/>
                <w:szCs w:val="20"/>
              </w:rPr>
              <w:t>/____________________/</w:t>
            </w:r>
          </w:p>
          <w:p w:rsidR="00806004" w:rsidRPr="00F24462" w:rsidRDefault="00806004" w:rsidP="00806004">
            <w:pPr>
              <w:widowControl w:val="0"/>
              <w:ind w:right="983"/>
              <w:jc w:val="right"/>
              <w:rPr>
                <w:rFonts w:ascii="GHEA Grapalat" w:hAnsi="GHEA Grapalat" w:cs="Sylfaen"/>
                <w:sz w:val="16"/>
                <w:szCs w:val="20"/>
                <w:vertAlign w:val="superscript"/>
              </w:rPr>
            </w:pPr>
            <w:r w:rsidRPr="00F24462">
              <w:rPr>
                <w:rFonts w:ascii="GHEA Grapalat" w:hAnsi="GHEA Grapalat"/>
                <w:sz w:val="16"/>
                <w:szCs w:val="20"/>
                <w:vertAlign w:val="superscript"/>
              </w:rPr>
              <w:t>/подпись/</w:t>
            </w:r>
          </w:p>
          <w:p w:rsidR="00806004" w:rsidRPr="00F24462" w:rsidRDefault="00806004" w:rsidP="00806004">
            <w:pPr>
              <w:widowControl w:val="0"/>
              <w:rPr>
                <w:rFonts w:ascii="GHEA Grapalat" w:hAnsi="GHEA Grapalat" w:cs="Arial"/>
                <w:sz w:val="16"/>
                <w:szCs w:val="20"/>
              </w:rPr>
            </w:pPr>
          </w:p>
        </w:tc>
      </w:tr>
      <w:tr w:rsidR="00806004" w:rsidRPr="00F24462" w:rsidTr="00806004">
        <w:trPr>
          <w:trHeight w:val="428"/>
        </w:trPr>
        <w:tc>
          <w:tcPr>
            <w:tcW w:w="5616" w:type="dxa"/>
            <w:tcBorders>
              <w:top w:val="nil"/>
              <w:left w:val="single" w:sz="4" w:space="0" w:color="auto"/>
              <w:bottom w:val="single" w:sz="4" w:space="0" w:color="auto"/>
              <w:right w:val="single" w:sz="4" w:space="0" w:color="auto"/>
            </w:tcBorders>
            <w:noWrap/>
            <w:vAlign w:val="bottom"/>
          </w:tcPr>
          <w:p w:rsidR="00806004" w:rsidRPr="00F24462" w:rsidRDefault="00806004" w:rsidP="00806004">
            <w:pPr>
              <w:widowControl w:val="0"/>
              <w:tabs>
                <w:tab w:val="left" w:pos="4678"/>
              </w:tabs>
              <w:rPr>
                <w:rFonts w:ascii="GHEA Grapalat" w:hAnsi="GHEA Grapalat" w:cs="Sylfaen"/>
                <w:sz w:val="16"/>
                <w:szCs w:val="20"/>
              </w:rPr>
            </w:pPr>
            <w:r w:rsidRPr="00F24462">
              <w:rPr>
                <w:rFonts w:ascii="GHEA Grapalat" w:hAnsi="GHEA Grapalat"/>
                <w:sz w:val="16"/>
                <w:szCs w:val="20"/>
              </w:rPr>
              <w:t>24.б.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cs="Sylfaen"/>
                <w:sz w:val="16"/>
                <w:szCs w:val="20"/>
              </w:rPr>
            </w:pPr>
          </w:p>
          <w:p w:rsidR="00806004" w:rsidRPr="00F24462" w:rsidRDefault="00806004" w:rsidP="00806004">
            <w:pPr>
              <w:widowControl w:val="0"/>
              <w:ind w:right="155"/>
              <w:jc w:val="right"/>
              <w:rPr>
                <w:rFonts w:ascii="GHEA Grapalat" w:hAnsi="GHEA Grapalat" w:cs="Sylfaen"/>
                <w:sz w:val="16"/>
                <w:szCs w:val="20"/>
                <w:lang w:val="en-US"/>
              </w:rPr>
            </w:pPr>
            <w:r w:rsidRPr="00F24462">
              <w:rPr>
                <w:rFonts w:ascii="GHEA Grapalat" w:hAnsi="GHEA Grapalat"/>
                <w:sz w:val="16"/>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06004" w:rsidRPr="00F24462" w:rsidRDefault="00806004" w:rsidP="00806004">
            <w:pPr>
              <w:widowControl w:val="0"/>
              <w:tabs>
                <w:tab w:val="left" w:pos="4554"/>
              </w:tabs>
              <w:rPr>
                <w:rFonts w:ascii="GHEA Grapalat" w:hAnsi="GHEA Grapalat" w:cs="Sylfaen"/>
                <w:sz w:val="16"/>
                <w:szCs w:val="20"/>
              </w:rPr>
            </w:pPr>
            <w:r w:rsidRPr="00F24462">
              <w:rPr>
                <w:rFonts w:ascii="GHEA Grapalat" w:hAnsi="GHEA Grapalat"/>
                <w:sz w:val="16"/>
                <w:szCs w:val="20"/>
              </w:rPr>
              <w:t>23.б.</w:t>
            </w:r>
            <w:r w:rsidRPr="00F24462">
              <w:rPr>
                <w:rFonts w:ascii="GHEA Grapalat" w:hAnsi="GHEA Grapalat"/>
                <w:sz w:val="16"/>
                <w:szCs w:val="20"/>
              </w:rPr>
              <w:tab/>
              <w:t>М. П.</w:t>
            </w:r>
          </w:p>
          <w:p w:rsidR="00806004" w:rsidRPr="00F24462" w:rsidRDefault="00806004" w:rsidP="00806004">
            <w:pPr>
              <w:widowControl w:val="0"/>
              <w:rPr>
                <w:rFonts w:ascii="GHEA Grapalat" w:hAnsi="GHEA Grapalat"/>
                <w:sz w:val="16"/>
                <w:szCs w:val="20"/>
              </w:rPr>
            </w:pPr>
          </w:p>
          <w:p w:rsidR="00806004" w:rsidRPr="00F24462" w:rsidRDefault="00806004" w:rsidP="00806004">
            <w:pPr>
              <w:widowControl w:val="0"/>
              <w:jc w:val="right"/>
              <w:rPr>
                <w:rFonts w:ascii="GHEA Grapalat" w:hAnsi="GHEA Grapalat" w:cs="Sylfaen"/>
                <w:sz w:val="16"/>
                <w:szCs w:val="20"/>
              </w:rPr>
            </w:pPr>
            <w:r w:rsidRPr="00F24462">
              <w:rPr>
                <w:rFonts w:ascii="GHEA Grapalat" w:hAnsi="GHEA Grapalat"/>
                <w:sz w:val="16"/>
                <w:szCs w:val="20"/>
              </w:rPr>
              <w:t>23.</w:t>
            </w:r>
            <w:proofErr w:type="gramStart"/>
            <w:r w:rsidRPr="00F24462">
              <w:rPr>
                <w:rFonts w:ascii="GHEA Grapalat" w:hAnsi="GHEA Grapalat"/>
                <w:sz w:val="16"/>
                <w:szCs w:val="20"/>
              </w:rPr>
              <w:t>в</w:t>
            </w:r>
            <w:proofErr w:type="gramEnd"/>
            <w:r w:rsidRPr="00F24462">
              <w:rPr>
                <w:rFonts w:ascii="GHEA Grapalat" w:hAnsi="GHEA Grapalat"/>
                <w:sz w:val="16"/>
                <w:szCs w:val="20"/>
              </w:rPr>
              <w:t xml:space="preserve"> </w:t>
            </w:r>
            <w:proofErr w:type="gramStart"/>
            <w:r w:rsidRPr="00F24462">
              <w:rPr>
                <w:rFonts w:ascii="GHEA Grapalat" w:hAnsi="GHEA Grapalat"/>
                <w:sz w:val="16"/>
                <w:szCs w:val="20"/>
              </w:rPr>
              <w:t>Дата</w:t>
            </w:r>
            <w:proofErr w:type="gramEnd"/>
            <w:r w:rsidRPr="00F24462">
              <w:rPr>
                <w:rFonts w:ascii="GHEA Grapalat" w:hAnsi="GHEA Grapalat"/>
                <w:sz w:val="16"/>
                <w:szCs w:val="20"/>
              </w:rPr>
              <w:t xml:space="preserve"> исполнения: "___" ___ 20___г.</w:t>
            </w:r>
          </w:p>
        </w:tc>
      </w:tr>
    </w:tbl>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806004" w:rsidRPr="00F24462" w:rsidRDefault="00806004" w:rsidP="00A1665E">
      <w:pPr>
        <w:widowControl w:val="0"/>
        <w:ind w:right="4250"/>
        <w:jc w:val="center"/>
        <w:rPr>
          <w:rFonts w:ascii="GHEA Grapalat" w:hAnsi="GHEA Grapalat"/>
          <w:sz w:val="16"/>
          <w:szCs w:val="20"/>
          <w:vertAlign w:val="superscript"/>
        </w:rPr>
      </w:pPr>
    </w:p>
    <w:p w:rsidR="00BE2572" w:rsidRPr="00F24462" w:rsidRDefault="00BE2572" w:rsidP="00A1665E">
      <w:pPr>
        <w:rPr>
          <w:rFonts w:ascii="GHEA Grapalat" w:hAnsi="GHEA Grapalat" w:cs="Sylfaen"/>
          <w:sz w:val="16"/>
          <w:szCs w:val="20"/>
        </w:rPr>
      </w:pPr>
    </w:p>
    <w:p w:rsidR="00BE2572" w:rsidRPr="00F24462" w:rsidRDefault="00BE2572" w:rsidP="00A1665E">
      <w:pPr>
        <w:widowControl w:val="0"/>
        <w:ind w:left="567" w:right="565"/>
        <w:jc w:val="center"/>
        <w:rPr>
          <w:rFonts w:ascii="GHEA Grapalat" w:hAnsi="GHEA Grapalat"/>
          <w:b/>
          <w:sz w:val="16"/>
          <w:szCs w:val="20"/>
        </w:rPr>
      </w:pPr>
      <w:r w:rsidRPr="00F24462">
        <w:rPr>
          <w:rFonts w:ascii="GHEA Grapalat" w:hAnsi="GHEA Grapalat"/>
          <w:b/>
          <w:sz w:val="16"/>
          <w:szCs w:val="20"/>
        </w:rPr>
        <w:t xml:space="preserve">Обязательные реквизиты платежного требования </w:t>
      </w:r>
      <w:r w:rsidRPr="00F24462">
        <w:rPr>
          <w:rFonts w:ascii="GHEA Grapalat" w:hAnsi="GHEA Grapalat"/>
          <w:b/>
          <w:sz w:val="16"/>
          <w:szCs w:val="20"/>
        </w:rPr>
        <w:br/>
        <w:t>и руководство по его заполнению</w:t>
      </w:r>
    </w:p>
    <w:tbl>
      <w:tblPr>
        <w:tblW w:w="10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1782"/>
        <w:gridCol w:w="3477"/>
        <w:gridCol w:w="2962"/>
      </w:tblGrid>
      <w:tr w:rsidR="00B138F3" w:rsidRPr="00F24462"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proofErr w:type="gramStart"/>
            <w:r w:rsidRPr="00F24462">
              <w:rPr>
                <w:rFonts w:ascii="GHEA Grapalat" w:hAnsi="GHEA Grapalat"/>
                <w:sz w:val="16"/>
                <w:szCs w:val="20"/>
              </w:rPr>
              <w:t>П</w:t>
            </w:r>
            <w:proofErr w:type="gramEnd"/>
            <w:r w:rsidRPr="00F24462">
              <w:rPr>
                <w:rFonts w:ascii="GHEA Grapalat" w:hAnsi="GHEA Grapalat"/>
                <w:sz w:val="16"/>
                <w:szCs w:val="20"/>
              </w:rPr>
              <w:t>/Н</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Реквизиты документа "Платежное требование"</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Наличие указанного поля/</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реквизита в документе</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 xml:space="preserve">Требование о заполнении реквизита </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Сторона,</w:t>
            </w:r>
          </w:p>
          <w:p w:rsidR="00BE2572" w:rsidRPr="00F24462" w:rsidRDefault="00BE2572" w:rsidP="00A1665E">
            <w:pPr>
              <w:widowControl w:val="0"/>
              <w:jc w:val="center"/>
              <w:rPr>
                <w:rFonts w:ascii="GHEA Grapalat" w:hAnsi="GHEA Grapalat"/>
                <w:b/>
                <w:sz w:val="16"/>
                <w:szCs w:val="20"/>
              </w:rPr>
            </w:pPr>
            <w:proofErr w:type="gramStart"/>
            <w:r w:rsidRPr="00F24462">
              <w:rPr>
                <w:rFonts w:ascii="GHEA Grapalat" w:hAnsi="GHEA Grapalat"/>
                <w:b/>
                <w:sz w:val="16"/>
                <w:szCs w:val="20"/>
              </w:rPr>
              <w:t>заполняющая</w:t>
            </w:r>
            <w:proofErr w:type="gramEnd"/>
            <w:r w:rsidRPr="00F24462">
              <w:rPr>
                <w:rFonts w:ascii="GHEA Grapalat" w:hAnsi="GHEA Grapalat"/>
                <w:b/>
                <w:sz w:val="16"/>
                <w:szCs w:val="20"/>
              </w:rPr>
              <w:t xml:space="preserve"> реквизит </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бенефициар или плательщик</w:t>
            </w:r>
          </w:p>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(в связи с процессом закупки)</w:t>
            </w:r>
          </w:p>
        </w:tc>
      </w:tr>
      <w:tr w:rsidR="00B138F3" w:rsidRPr="00F24462" w:rsidTr="00A166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2</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3</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4</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b/>
                <w:sz w:val="16"/>
                <w:szCs w:val="20"/>
              </w:rPr>
            </w:pPr>
            <w:r w:rsidRPr="00F24462">
              <w:rPr>
                <w:rFonts w:ascii="GHEA Grapalat" w:hAnsi="GHEA Grapalat"/>
                <w:b/>
                <w:sz w:val="16"/>
                <w:szCs w:val="20"/>
              </w:rPr>
              <w:t>5</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документа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 документе заранее заполнено "Платежное требование"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номер платежного требования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 при представлении платежного требования в банк плательщика</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дата представления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бенефициаром в день представления платежного требования в банк плательщика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both"/>
              <w:rPr>
                <w:rFonts w:ascii="GHEA Grapalat" w:hAnsi="GHEA Grapalat"/>
                <w:sz w:val="16"/>
                <w:szCs w:val="20"/>
              </w:rPr>
            </w:pPr>
            <w:r w:rsidRPr="00F24462">
              <w:rPr>
                <w:rFonts w:ascii="GHEA Grapalat" w:hAnsi="GHEA Grapalat"/>
                <w:sz w:val="16"/>
                <w:szCs w:val="20"/>
              </w:rPr>
              <w:t>Наименование или имя, фамилия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финансовой организации (филиала), обслуживающей плательщика (банк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номер счета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наименование, или имя, фамилия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НЗОУ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в процессе в связи с закупками)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УНН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w:t>
            </w:r>
            <w:r w:rsidRPr="00F24462">
              <w:rPr>
                <w:rFonts w:ascii="GHEA Grapalat" w:hAnsi="GHEA Grapalat"/>
                <w:sz w:val="16"/>
                <w:szCs w:val="20"/>
              </w:rPr>
              <w:lastRenderedPageBreak/>
              <w:t xml:space="preserve">налогоплательщиком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наименование финансовой организации (филиала), обслуживающей бенефициара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номер счета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сумма (цифрами и прописью)</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сумма, подлежащая уплате бенефициару</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заполняется плательщиком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акцептованная сумма (цифрами и прописью)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w:t>
            </w:r>
            <w:proofErr w:type="gramStart"/>
            <w:r w:rsidRPr="00F24462">
              <w:rPr>
                <w:rFonts w:ascii="GHEA Grapalat" w:hAnsi="GHEA Grapalat"/>
                <w:sz w:val="16"/>
                <w:szCs w:val="20"/>
              </w:rPr>
              <w:t>предусмотрена</w:t>
            </w:r>
            <w:proofErr w:type="gramEnd"/>
            <w:r w:rsidRPr="00F24462">
              <w:rPr>
                <w:rFonts w:ascii="GHEA Grapalat" w:hAnsi="GHEA Grapalat"/>
                <w:sz w:val="16"/>
                <w:szCs w:val="20"/>
              </w:rPr>
              <w:t xml:space="preserve"> для частичного акцепта указанной суммы, который не применяется в связи с закупками)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 заполняется и не применяется)</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валюта (прописью и по коду)</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плательщиком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цель сделки</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обязательном порядке заполняются слова "для обеспечения исполнения договора"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заранее заполняется бенефициаром — по приглашению</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основания для совершения платежа: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F24462">
              <w:rPr>
                <w:rFonts w:ascii="GHEA Grapalat" w:hAnsi="GHEA Grapalat"/>
                <w:sz w:val="16"/>
                <w:szCs w:val="20"/>
              </w:rPr>
              <w:t>представляет Платежное требование в обслуживающий плательщика Банк заполняется</w:t>
            </w:r>
            <w:proofErr w:type="gramEnd"/>
            <w:r w:rsidRPr="00F24462">
              <w:rPr>
                <w:rFonts w:ascii="GHEA Grapalat" w:hAnsi="GHEA Grapalat"/>
                <w:sz w:val="16"/>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Del="0010680B" w:rsidRDefault="00BE2572" w:rsidP="00A1665E">
            <w:pPr>
              <w:widowControl w:val="0"/>
              <w:jc w:val="center"/>
              <w:rPr>
                <w:rFonts w:ascii="GHEA Grapalat" w:hAnsi="GHEA Grapalat"/>
                <w:sz w:val="16"/>
                <w:szCs w:val="20"/>
              </w:rPr>
            </w:pPr>
            <w:r w:rsidRPr="00F24462">
              <w:rPr>
                <w:rFonts w:ascii="GHEA Grapalat" w:hAnsi="GHEA Grapalat"/>
                <w:sz w:val="16"/>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условия оплаты: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cs="Sylfaen"/>
                <w:sz w:val="16"/>
                <w:szCs w:val="20"/>
              </w:rPr>
            </w:pPr>
            <w:r w:rsidRPr="00F24462">
              <w:rPr>
                <w:rFonts w:ascii="GHEA Grapalat" w:hAnsi="GHEA Grapalat"/>
                <w:sz w:val="16"/>
                <w:szCs w:val="20"/>
              </w:rPr>
              <w:t xml:space="preserve">заполняются слова "акцептованный платеж",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заранее заполняется бенефициаром </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количество прилагаемых страниц</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Если заполнено поле "Основания для совершения платежа", то настоящие данные обязательно заполняются.</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подписывается плательщиком или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проставляется электронная подпись плательщика</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при наличии печати, когда плательщик представляет Требование в бумажной </w:t>
            </w:r>
            <w:r w:rsidRPr="00F24462">
              <w:rPr>
                <w:rFonts w:ascii="GHEA Grapalat" w:hAnsi="GHEA Grapalat"/>
                <w:sz w:val="16"/>
                <w:szCs w:val="20"/>
              </w:rPr>
              <w:lastRenderedPageBreak/>
              <w:t>форме</w:t>
            </w:r>
          </w:p>
          <w:p w:rsidR="00BE2572" w:rsidRPr="00F24462" w:rsidRDefault="00BE2572" w:rsidP="00A1665E">
            <w:pPr>
              <w:widowControl w:val="0"/>
              <w:jc w:val="center"/>
              <w:rPr>
                <w:rFonts w:ascii="GHEA Grapalat" w:hAnsi="GHEA Grapalat"/>
                <w:sz w:val="16"/>
                <w:szCs w:val="20"/>
              </w:rPr>
            </w:pP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 xml:space="preserve">скрепляется печатью плательщика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бумажной форме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в банк</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подписывается бенефициаром</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печать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обязательно: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наличии печати</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скрепляется печатью бенефициара </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при представлении в банк в бумажной форме</w:t>
            </w: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обслуживающей плательщика финансовой организации (филиала)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 xml:space="preserve">штамп обслуживающей плательщика финансовой организации (филиала) </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в случае если Платежное требование представлено в обслуживающую плательщика финансовую организацию в бумажной форме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дата, время, минута исполнения финансовой организацией (филиалом), обслуживающей плательщика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подпись сотрудника финансовой организации (филиала), обслуживающей бенефициара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B138F3"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штамп обслуживающей бенефициара финансовой организации (филиала)</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r w:rsidR="00FF3DE9" w:rsidRPr="00F24462" w:rsidTr="00A1665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178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обязательно</w:t>
            </w:r>
          </w:p>
        </w:tc>
        <w:tc>
          <w:tcPr>
            <w:tcW w:w="3477"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необязательно</w:t>
            </w:r>
          </w:p>
          <w:p w:rsidR="00BE2572" w:rsidRPr="00F24462" w:rsidRDefault="00BE2572" w:rsidP="00A1665E">
            <w:pPr>
              <w:widowControl w:val="0"/>
              <w:jc w:val="center"/>
              <w:rPr>
                <w:rFonts w:ascii="GHEA Grapalat" w:hAnsi="GHEA Grapalat"/>
                <w:sz w:val="16"/>
                <w:szCs w:val="20"/>
              </w:rPr>
            </w:pPr>
            <w:r w:rsidRPr="00F24462">
              <w:rPr>
                <w:rFonts w:ascii="GHEA Grapalat" w:hAnsi="GHEA Grapalat"/>
                <w:sz w:val="16"/>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962" w:type="dxa"/>
            <w:tcBorders>
              <w:top w:val="single" w:sz="4" w:space="0" w:color="auto"/>
              <w:left w:val="single" w:sz="4" w:space="0" w:color="auto"/>
              <w:bottom w:val="single" w:sz="4" w:space="0" w:color="auto"/>
              <w:right w:val="single" w:sz="4" w:space="0" w:color="auto"/>
            </w:tcBorders>
          </w:tcPr>
          <w:p w:rsidR="00BE2572" w:rsidRPr="00F24462" w:rsidRDefault="00BE2572" w:rsidP="00A1665E">
            <w:pPr>
              <w:widowControl w:val="0"/>
              <w:jc w:val="center"/>
              <w:rPr>
                <w:rFonts w:ascii="GHEA Grapalat" w:hAnsi="GHEA Grapalat"/>
                <w:sz w:val="16"/>
                <w:szCs w:val="20"/>
              </w:rPr>
            </w:pPr>
          </w:p>
        </w:tc>
      </w:tr>
    </w:tbl>
    <w:p w:rsidR="000A214C" w:rsidRPr="00F24462" w:rsidRDefault="000A214C" w:rsidP="00A1665E">
      <w:pPr>
        <w:widowControl w:val="0"/>
        <w:jc w:val="both"/>
        <w:rPr>
          <w:rFonts w:ascii="GHEA Grapalat" w:hAnsi="GHEA Grapalat"/>
          <w:sz w:val="16"/>
          <w:szCs w:val="20"/>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F24462" w:rsidRDefault="00A1665E" w:rsidP="00A1665E">
      <w:pPr>
        <w:pStyle w:val="31"/>
        <w:widowControl w:val="0"/>
        <w:spacing w:line="240" w:lineRule="auto"/>
        <w:jc w:val="right"/>
        <w:rPr>
          <w:rFonts w:ascii="GHEA Grapalat" w:hAnsi="GHEA Grapalat"/>
          <w:b/>
          <w:sz w:val="16"/>
        </w:rPr>
      </w:pPr>
    </w:p>
    <w:p w:rsidR="00A1665E" w:rsidRPr="000D633B" w:rsidRDefault="00A1665E"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31748B" w:rsidRPr="000D633B" w:rsidRDefault="0031748B" w:rsidP="00A1665E">
      <w:pPr>
        <w:pStyle w:val="31"/>
        <w:widowControl w:val="0"/>
        <w:spacing w:line="240" w:lineRule="auto"/>
        <w:jc w:val="right"/>
        <w:rPr>
          <w:rFonts w:ascii="GHEA Grapalat" w:hAnsi="GHEA Grapalat"/>
          <w:b/>
          <w:sz w:val="16"/>
        </w:rPr>
      </w:pPr>
    </w:p>
    <w:p w:rsidR="00A1665E" w:rsidRDefault="00A1665E" w:rsidP="00EA1DA4">
      <w:pPr>
        <w:pStyle w:val="31"/>
        <w:widowControl w:val="0"/>
        <w:spacing w:line="240" w:lineRule="auto"/>
        <w:ind w:firstLine="0"/>
        <w:rPr>
          <w:rFonts w:ascii="GHEA Grapalat" w:hAnsi="GHEA Grapalat"/>
          <w:b/>
          <w:sz w:val="16"/>
        </w:rPr>
      </w:pPr>
    </w:p>
    <w:p w:rsidR="00806004" w:rsidRPr="00F24462" w:rsidRDefault="00806004" w:rsidP="00A1665E">
      <w:pPr>
        <w:pStyle w:val="31"/>
        <w:widowControl w:val="0"/>
        <w:spacing w:line="240" w:lineRule="auto"/>
        <w:jc w:val="right"/>
        <w:rPr>
          <w:rFonts w:ascii="GHEA Grapalat" w:hAnsi="GHEA Grapalat"/>
          <w:b/>
          <w:sz w:val="16"/>
        </w:rPr>
      </w:pPr>
    </w:p>
    <w:p w:rsidR="00806004" w:rsidRPr="00F24462" w:rsidRDefault="00806004" w:rsidP="00A1665E">
      <w:pPr>
        <w:pStyle w:val="31"/>
        <w:widowControl w:val="0"/>
        <w:spacing w:line="240" w:lineRule="auto"/>
        <w:jc w:val="right"/>
        <w:rPr>
          <w:rFonts w:ascii="GHEA Grapalat" w:hAnsi="GHEA Grapalat"/>
          <w:b/>
          <w:sz w:val="16"/>
        </w:rPr>
      </w:pPr>
    </w:p>
    <w:p w:rsidR="00071D1C" w:rsidRPr="00F24462" w:rsidRDefault="00B2572B"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t xml:space="preserve">Приложение № </w:t>
      </w:r>
      <w:r w:rsidR="004A51CE" w:rsidRPr="00F24462">
        <w:rPr>
          <w:rFonts w:ascii="GHEA Grapalat" w:hAnsi="GHEA Grapalat"/>
          <w:b/>
          <w:sz w:val="16"/>
        </w:rPr>
        <w:t>6</w:t>
      </w:r>
    </w:p>
    <w:p w:rsidR="00071D1C" w:rsidRPr="00EC7450" w:rsidRDefault="00071D1C" w:rsidP="00A1665E">
      <w:pPr>
        <w:pStyle w:val="31"/>
        <w:widowControl w:val="0"/>
        <w:spacing w:line="240" w:lineRule="auto"/>
        <w:jc w:val="right"/>
        <w:rPr>
          <w:rFonts w:ascii="GHEA Grapalat" w:hAnsi="GHEA Grapalat" w:cs="Sylfaen"/>
          <w:b/>
          <w:sz w:val="16"/>
        </w:rPr>
      </w:pPr>
      <w:r w:rsidRPr="00F24462">
        <w:rPr>
          <w:rFonts w:ascii="GHEA Grapalat" w:hAnsi="GHEA Grapalat"/>
          <w:b/>
          <w:sz w:val="16"/>
        </w:rPr>
        <w:t>к Приглашению на электронный аукцион</w:t>
      </w:r>
      <w:r w:rsidR="008D352C" w:rsidRPr="00F24462">
        <w:rPr>
          <w:rFonts w:ascii="GHEA Grapalat" w:hAnsi="GHEA Grapalat" w:cs="Sylfaen"/>
          <w:b/>
          <w:sz w:val="16"/>
        </w:rPr>
        <w:br/>
      </w:r>
      <w:r w:rsidRPr="00F24462">
        <w:rPr>
          <w:rFonts w:ascii="GHEA Grapalat" w:hAnsi="GHEA Grapalat"/>
          <w:b/>
          <w:sz w:val="16"/>
        </w:rPr>
        <w:t xml:space="preserve">под кодом </w:t>
      </w:r>
      <w:r w:rsidR="00345381" w:rsidRPr="005A3F97">
        <w:rPr>
          <w:rFonts w:ascii="GHEA Grapalat" w:hAnsi="GHEA Grapalat"/>
          <w:b/>
          <w:sz w:val="14"/>
        </w:rPr>
        <w:t>«</w:t>
      </w:r>
      <w:r w:rsidR="00474319">
        <w:rPr>
          <w:rFonts w:ascii="GHEA Grapalat" w:hAnsi="GHEA Grapalat"/>
          <w:sz w:val="18"/>
          <w:szCs w:val="22"/>
          <w:lang w:val="af-ZA"/>
        </w:rPr>
        <w:t>ՏՊՏՏՔՀ-ԳՀԱՊՁԲ-2026</w:t>
      </w:r>
      <w:r w:rsidR="009A1280" w:rsidRPr="009A1280">
        <w:rPr>
          <w:rFonts w:ascii="GHEA Grapalat" w:hAnsi="GHEA Grapalat"/>
          <w:sz w:val="18"/>
          <w:szCs w:val="22"/>
          <w:lang w:val="af-ZA"/>
        </w:rPr>
        <w:t>/</w:t>
      </w:r>
      <w:r w:rsidR="00D74DFC">
        <w:rPr>
          <w:rFonts w:ascii="GHEA Grapalat" w:hAnsi="GHEA Grapalat"/>
          <w:i/>
          <w:sz w:val="18"/>
          <w:szCs w:val="22"/>
          <w:lang w:val="af-ZA"/>
        </w:rPr>
        <w:t>3</w:t>
      </w:r>
    </w:p>
    <w:p w:rsidR="008D352C" w:rsidRPr="00F24462" w:rsidRDefault="008D352C" w:rsidP="00A1665E">
      <w:pPr>
        <w:widowControl w:val="0"/>
        <w:ind w:left="-142" w:firstLine="142"/>
        <w:jc w:val="center"/>
        <w:rPr>
          <w:rFonts w:ascii="GHEA Grapalat" w:hAnsi="GHEA Grapalat"/>
          <w:i/>
          <w:sz w:val="16"/>
          <w:szCs w:val="20"/>
        </w:rPr>
      </w:pPr>
    </w:p>
    <w:p w:rsidR="00071D1C" w:rsidRPr="00F24462" w:rsidRDefault="00071D1C" w:rsidP="00A1665E">
      <w:pPr>
        <w:widowControl w:val="0"/>
        <w:ind w:left="-142" w:firstLine="142"/>
        <w:jc w:val="center"/>
        <w:rPr>
          <w:rFonts w:ascii="GHEA Grapalat" w:hAnsi="GHEA Grapalat"/>
          <w:b/>
          <w:sz w:val="16"/>
          <w:szCs w:val="20"/>
        </w:rPr>
      </w:pPr>
      <w:r w:rsidRPr="00F24462">
        <w:rPr>
          <w:rFonts w:ascii="GHEA Grapalat" w:hAnsi="GHEA Grapalat"/>
          <w:b/>
          <w:sz w:val="16"/>
          <w:szCs w:val="20"/>
        </w:rPr>
        <w:t xml:space="preserve">ДОГОВОР </w:t>
      </w:r>
    </w:p>
    <w:p w:rsidR="00071D1C" w:rsidRPr="00F24462" w:rsidRDefault="00071D1C" w:rsidP="00A1665E">
      <w:pPr>
        <w:widowControl w:val="0"/>
        <w:ind w:left="-142" w:firstLine="142"/>
        <w:jc w:val="center"/>
        <w:rPr>
          <w:rFonts w:ascii="GHEA Grapalat" w:hAnsi="GHEA Grapalat" w:cs="Times Armenian"/>
          <w:b/>
          <w:sz w:val="16"/>
          <w:szCs w:val="20"/>
        </w:rPr>
      </w:pPr>
      <w:r w:rsidRPr="00F24462">
        <w:rPr>
          <w:rFonts w:ascii="GHEA Grapalat" w:hAnsi="GHEA Grapalat"/>
          <w:b/>
          <w:sz w:val="16"/>
          <w:szCs w:val="20"/>
        </w:rPr>
        <w:t>ПОСТАВК</w:t>
      </w:r>
      <w:r w:rsidR="00F15CED" w:rsidRPr="00F24462">
        <w:rPr>
          <w:rFonts w:ascii="GHEA Grapalat" w:hAnsi="GHEA Grapalat"/>
          <w:b/>
          <w:sz w:val="16"/>
          <w:szCs w:val="20"/>
        </w:rPr>
        <w:t>И ТОВАРА ДЛЯ НУЖД ГОСУДАРСТВА</w:t>
      </w:r>
    </w:p>
    <w:p w:rsidR="00071D1C" w:rsidRPr="00F24462" w:rsidRDefault="00071D1C" w:rsidP="00A1665E">
      <w:pPr>
        <w:widowControl w:val="0"/>
        <w:ind w:left="-142" w:firstLine="142"/>
        <w:jc w:val="center"/>
        <w:rPr>
          <w:rFonts w:ascii="GHEA Grapalat" w:hAnsi="GHEA Grapalat"/>
          <w:b/>
          <w:sz w:val="16"/>
          <w:szCs w:val="20"/>
          <w:u w:val="single"/>
        </w:rPr>
      </w:pPr>
      <w:r w:rsidRPr="00F24462">
        <w:rPr>
          <w:rFonts w:ascii="GHEA Grapalat" w:hAnsi="GHEA Grapalat"/>
          <w:b/>
          <w:sz w:val="16"/>
          <w:szCs w:val="20"/>
        </w:rPr>
        <w:t>№ ____________________</w:t>
      </w:r>
    </w:p>
    <w:p w:rsidR="00071D1C" w:rsidRPr="00F24462" w:rsidRDefault="00071D1C" w:rsidP="00A1665E">
      <w:pPr>
        <w:widowControl w:val="0"/>
        <w:jc w:val="center"/>
        <w:rPr>
          <w:rFonts w:ascii="GHEA Grapalat" w:hAnsi="GHEA Grapalat" w:cs="Sylfaen"/>
          <w:sz w:val="16"/>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F24462" w:rsidTr="00F15CED">
        <w:tc>
          <w:tcPr>
            <w:tcW w:w="4643" w:type="dxa"/>
          </w:tcPr>
          <w:p w:rsidR="00F15CED" w:rsidRPr="00F24462" w:rsidRDefault="00F83E0A" w:rsidP="00A1665E">
            <w:pPr>
              <w:widowControl w:val="0"/>
              <w:rPr>
                <w:rFonts w:ascii="GHEA Grapalat" w:hAnsi="GHEA Grapalat" w:cs="Sylfaen"/>
                <w:sz w:val="16"/>
                <w:szCs w:val="20"/>
                <w:lang w:val="en-US"/>
              </w:rPr>
            </w:pPr>
            <w:r w:rsidRPr="00F24462">
              <w:rPr>
                <w:rFonts w:ascii="GHEA Grapalat" w:hAnsi="GHEA Grapalat"/>
                <w:sz w:val="16"/>
                <w:szCs w:val="20"/>
                <w:lang w:val="en-US"/>
              </w:rPr>
              <w:tab/>
            </w:r>
            <w:r w:rsidR="00F15CED" w:rsidRPr="00F24462">
              <w:rPr>
                <w:rFonts w:ascii="GHEA Grapalat" w:hAnsi="GHEA Grapalat"/>
                <w:sz w:val="16"/>
                <w:szCs w:val="20"/>
              </w:rPr>
              <w:t>г</w:t>
            </w:r>
          </w:p>
        </w:tc>
        <w:tc>
          <w:tcPr>
            <w:tcW w:w="4643" w:type="dxa"/>
          </w:tcPr>
          <w:p w:rsidR="00F15CED" w:rsidRPr="00F24462" w:rsidRDefault="00F15CED" w:rsidP="00A1665E">
            <w:pPr>
              <w:widowControl w:val="0"/>
              <w:jc w:val="right"/>
              <w:rPr>
                <w:rFonts w:ascii="GHEA Grapalat" w:hAnsi="GHEA Grapalat" w:cs="Sylfaen"/>
                <w:sz w:val="16"/>
                <w:szCs w:val="20"/>
                <w:lang w:val="en-US"/>
              </w:rPr>
            </w:pPr>
            <w:r w:rsidRPr="00F24462">
              <w:rPr>
                <w:rFonts w:ascii="GHEA Grapalat" w:hAnsi="GHEA Grapalat"/>
                <w:sz w:val="16"/>
                <w:szCs w:val="20"/>
              </w:rPr>
              <w:t>"</w:t>
            </w:r>
            <w:r w:rsidR="00F83E0A" w:rsidRPr="00F24462">
              <w:rPr>
                <w:rFonts w:ascii="GHEA Grapalat" w:hAnsi="GHEA Grapalat"/>
                <w:sz w:val="16"/>
                <w:szCs w:val="20"/>
                <w:lang w:val="en-US"/>
              </w:rPr>
              <w:tab/>
            </w:r>
            <w:r w:rsidRPr="00F24462">
              <w:rPr>
                <w:rFonts w:ascii="GHEA Grapalat" w:hAnsi="GHEA Grapalat"/>
                <w:sz w:val="16"/>
                <w:szCs w:val="20"/>
              </w:rPr>
              <w:t xml:space="preserve">" </w:t>
            </w:r>
            <w:r w:rsidR="00F83E0A" w:rsidRPr="00F24462">
              <w:rPr>
                <w:rFonts w:ascii="GHEA Grapalat" w:hAnsi="GHEA Grapalat"/>
                <w:sz w:val="16"/>
                <w:szCs w:val="20"/>
                <w:lang w:val="en-US"/>
              </w:rPr>
              <w:tab/>
            </w:r>
            <w:r w:rsidRPr="00F24462">
              <w:rPr>
                <w:rFonts w:ascii="GHEA Grapalat" w:hAnsi="GHEA Grapalat"/>
                <w:sz w:val="16"/>
                <w:szCs w:val="20"/>
              </w:rPr>
              <w:t>20</w:t>
            </w:r>
            <w:r w:rsidR="00F83E0A" w:rsidRPr="00F24462">
              <w:rPr>
                <w:rFonts w:ascii="GHEA Grapalat" w:hAnsi="GHEA Grapalat"/>
                <w:sz w:val="16"/>
                <w:szCs w:val="20"/>
                <w:lang w:val="en-US"/>
              </w:rPr>
              <w:tab/>
            </w:r>
            <w:r w:rsidRPr="00F24462">
              <w:rPr>
                <w:rFonts w:ascii="GHEA Grapalat" w:hAnsi="GHEA Grapalat"/>
                <w:sz w:val="16"/>
                <w:szCs w:val="20"/>
              </w:rPr>
              <w:t>г.</w:t>
            </w:r>
          </w:p>
        </w:tc>
      </w:tr>
    </w:tbl>
    <w:p w:rsidR="00071D1C" w:rsidRPr="00F24462" w:rsidRDefault="00071D1C" w:rsidP="00A1665E">
      <w:pPr>
        <w:widowControl w:val="0"/>
        <w:tabs>
          <w:tab w:val="left" w:pos="720"/>
          <w:tab w:val="left" w:pos="1440"/>
          <w:tab w:val="left" w:pos="8865"/>
        </w:tabs>
        <w:jc w:val="center"/>
        <w:rPr>
          <w:rFonts w:ascii="GHEA Grapalat" w:hAnsi="GHEA Grapalat" w:cs="Sylfaen"/>
          <w:sz w:val="16"/>
          <w:szCs w:val="20"/>
        </w:rPr>
      </w:pPr>
    </w:p>
    <w:p w:rsidR="00071D1C" w:rsidRPr="00F24462" w:rsidRDefault="006B3AE3" w:rsidP="00A1665E">
      <w:pPr>
        <w:widowControl w:val="0"/>
        <w:jc w:val="both"/>
        <w:rPr>
          <w:rFonts w:ascii="GHEA Grapalat" w:hAnsi="GHEA Grapalat"/>
          <w:sz w:val="16"/>
          <w:szCs w:val="20"/>
        </w:rPr>
      </w:pPr>
      <w:proofErr w:type="gramStart"/>
      <w:r w:rsidRPr="00F24462">
        <w:rPr>
          <w:rFonts w:ascii="GHEA Grapalat" w:hAnsi="GHEA Grapalat"/>
          <w:sz w:val="16"/>
          <w:szCs w:val="20"/>
        </w:rPr>
        <w:t xml:space="preserve">_____________, в лице _______________________, действующего на основании устава _____________, далее — "Покупатель", с одной стороны, </w:t>
      </w:r>
      <w:proofErr w:type="spellStart"/>
      <w:r w:rsidRPr="00F24462">
        <w:rPr>
          <w:rFonts w:ascii="GHEA Grapalat" w:hAnsi="GHEA Grapalat"/>
          <w:sz w:val="16"/>
          <w:szCs w:val="20"/>
        </w:rPr>
        <w:t>и__________________</w:t>
      </w:r>
      <w:proofErr w:type="spellEnd"/>
      <w:r w:rsidRPr="00F24462">
        <w:rPr>
          <w:rFonts w:ascii="GHEA Grapalat" w:hAnsi="GHEA Grapalat"/>
          <w:sz w:val="16"/>
          <w:szCs w:val="20"/>
        </w:rPr>
        <w:t xml:space="preserve">, в лице </w:t>
      </w:r>
      <w:proofErr w:type="spellStart"/>
      <w:r w:rsidRPr="00F24462">
        <w:rPr>
          <w:rFonts w:ascii="GHEA Grapalat" w:hAnsi="GHEA Grapalat"/>
          <w:sz w:val="16"/>
          <w:szCs w:val="20"/>
        </w:rPr>
        <w:t>директора_____________________</w:t>
      </w:r>
      <w:proofErr w:type="spellEnd"/>
      <w:r w:rsidRPr="00F24462">
        <w:rPr>
          <w:rFonts w:ascii="GHEA Grapalat" w:hAnsi="GHEA Grapalat"/>
          <w:sz w:val="16"/>
          <w:szCs w:val="20"/>
        </w:rPr>
        <w:t>,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F24462" w:rsidRDefault="00071D1C" w:rsidP="00A1665E">
      <w:pPr>
        <w:widowControl w:val="0"/>
        <w:ind w:firstLine="709"/>
        <w:jc w:val="both"/>
        <w:rPr>
          <w:rFonts w:ascii="GHEA Grapalat" w:hAnsi="GHEA Grapalat"/>
          <w:b/>
          <w:sz w:val="16"/>
          <w:szCs w:val="20"/>
        </w:rPr>
      </w:pPr>
    </w:p>
    <w:p w:rsidR="00071D1C" w:rsidRPr="00F24462" w:rsidRDefault="00071D1C" w:rsidP="00A1665E">
      <w:pPr>
        <w:widowControl w:val="0"/>
        <w:jc w:val="center"/>
        <w:rPr>
          <w:rFonts w:ascii="GHEA Grapalat" w:hAnsi="GHEA Grapalat" w:cs="Times Armenian"/>
          <w:b/>
          <w:sz w:val="16"/>
          <w:szCs w:val="20"/>
        </w:rPr>
      </w:pPr>
      <w:r w:rsidRPr="00F24462">
        <w:rPr>
          <w:rFonts w:ascii="GHEA Grapalat" w:hAnsi="GHEA Grapalat"/>
          <w:b/>
          <w:sz w:val="16"/>
          <w:szCs w:val="20"/>
        </w:rPr>
        <w:t>1. ПРЕДМЕТ ДОГОВОРА</w:t>
      </w:r>
    </w:p>
    <w:p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1.1.</w:t>
      </w:r>
      <w:r w:rsidR="00F15CED" w:rsidRPr="00F24462">
        <w:rPr>
          <w:rFonts w:ascii="GHEA Grapalat" w:hAnsi="GHEA Grapalat"/>
          <w:sz w:val="16"/>
          <w:szCs w:val="20"/>
        </w:rPr>
        <w:tab/>
      </w:r>
      <w:r w:rsidRPr="00F24462">
        <w:rPr>
          <w:rFonts w:ascii="GHEA Grapalat" w:hAnsi="GHEA Grapalat"/>
          <w:spacing w:val="6"/>
          <w:sz w:val="16"/>
          <w:szCs w:val="20"/>
        </w:rPr>
        <w:t>Продавец обязуется в установленном настоящим Договором (далее</w:t>
      </w:r>
      <w:r w:rsidR="00F15CED" w:rsidRPr="00F24462">
        <w:rPr>
          <w:rFonts w:ascii="Courier New" w:hAnsi="Courier New" w:cs="Courier New"/>
          <w:spacing w:val="6"/>
          <w:sz w:val="16"/>
          <w:szCs w:val="20"/>
          <w:lang w:val="en-US"/>
        </w:rPr>
        <w:t> </w:t>
      </w:r>
      <w:r w:rsidRPr="00F24462">
        <w:rPr>
          <w:rFonts w:ascii="GHEA Grapalat" w:hAnsi="GHEA Grapalat"/>
          <w:spacing w:val="6"/>
          <w:sz w:val="16"/>
          <w:szCs w:val="20"/>
        </w:rPr>
        <w:t xml:space="preserve">— договор) </w:t>
      </w:r>
      <w:r w:rsidRPr="00F24462">
        <w:rPr>
          <w:rFonts w:ascii="GHEA Grapalat" w:hAnsi="GHEA Grapalat"/>
          <w:sz w:val="16"/>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F24462" w:rsidRDefault="00071D1C" w:rsidP="00A1665E">
      <w:pPr>
        <w:widowControl w:val="0"/>
        <w:ind w:firstLine="709"/>
        <w:jc w:val="both"/>
        <w:rPr>
          <w:rFonts w:ascii="GHEA Grapalat" w:hAnsi="GHEA Grapalat" w:cs="Times Armenian"/>
          <w:sz w:val="16"/>
          <w:szCs w:val="20"/>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2.ПРАВА И ОБЯЗАННОСТИ СТОРОН</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1.</w:t>
      </w:r>
      <w:r w:rsidR="009D71F8" w:rsidRPr="00F24462">
        <w:rPr>
          <w:rFonts w:ascii="GHEA Grapalat" w:hAnsi="GHEA Grapalat"/>
          <w:b/>
          <w:sz w:val="16"/>
          <w:szCs w:val="20"/>
        </w:rPr>
        <w:tab/>
      </w:r>
      <w:r w:rsidRPr="00F24462">
        <w:rPr>
          <w:rFonts w:ascii="GHEA Grapalat" w:hAnsi="GHEA Grapalat"/>
          <w:b/>
          <w:sz w:val="16"/>
          <w:szCs w:val="20"/>
        </w:rPr>
        <w:t>Покупатель имеет право: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Отказываться от товара в случае </w:t>
      </w:r>
      <w:proofErr w:type="spellStart"/>
      <w:r w:rsidRPr="00F24462">
        <w:rPr>
          <w:rFonts w:ascii="GHEA Grapalat" w:hAnsi="GHEA Grapalat"/>
          <w:sz w:val="16"/>
          <w:szCs w:val="20"/>
        </w:rPr>
        <w:t>непоставки</w:t>
      </w:r>
      <w:proofErr w:type="spellEnd"/>
      <w:r w:rsidRPr="00F24462">
        <w:rPr>
          <w:rFonts w:ascii="GHEA Grapalat" w:hAnsi="GHEA Grapalat"/>
          <w:sz w:val="16"/>
          <w:szCs w:val="20"/>
        </w:rPr>
        <w:t xml:space="preserve"> товара Продавцом в</w:t>
      </w:r>
      <w:r w:rsidR="005250C2" w:rsidRPr="00F24462">
        <w:rPr>
          <w:rFonts w:ascii="Courier New" w:hAnsi="Courier New" w:cs="Courier New"/>
          <w:sz w:val="16"/>
          <w:szCs w:val="20"/>
          <w:lang w:val="en-US"/>
        </w:rPr>
        <w:t> </w:t>
      </w:r>
      <w:r w:rsidRPr="00F24462">
        <w:rPr>
          <w:rFonts w:ascii="GHEA Grapalat" w:hAnsi="GHEA Grapalat"/>
          <w:sz w:val="16"/>
          <w:szCs w:val="20"/>
        </w:rPr>
        <w:t xml:space="preserve">установленный договором срок, если сроки поставки были нарушены более чем </w:t>
      </w:r>
      <w:proofErr w:type="gramStart"/>
      <w:r w:rsidRPr="00F24462">
        <w:rPr>
          <w:rFonts w:ascii="GHEA Grapalat" w:hAnsi="GHEA Grapalat"/>
          <w:sz w:val="16"/>
          <w:szCs w:val="20"/>
        </w:rPr>
        <w:t>на</w:t>
      </w:r>
      <w:proofErr w:type="gramEnd"/>
      <w:r w:rsidRPr="00F24462">
        <w:rPr>
          <w:rFonts w:ascii="GHEA Grapalat" w:hAnsi="GHEA Grapalat"/>
          <w:sz w:val="16"/>
          <w:szCs w:val="20"/>
        </w:rPr>
        <w:t xml:space="preserve"> ______</w:t>
      </w:r>
      <w:r w:rsidR="00F15CED" w:rsidRPr="00F24462">
        <w:rPr>
          <w:rFonts w:ascii="GHEA Grapalat" w:hAnsi="GHEA Grapalat"/>
          <w:sz w:val="16"/>
          <w:szCs w:val="20"/>
        </w:rPr>
        <w:t>__________</w:t>
      </w:r>
      <w:r w:rsidR="00EC165E" w:rsidRPr="00F24462">
        <w:rPr>
          <w:rFonts w:ascii="GHEA Grapalat" w:hAnsi="GHEA Grapalat"/>
          <w:sz w:val="16"/>
          <w:szCs w:val="20"/>
        </w:rPr>
        <w:t>__</w:t>
      </w:r>
      <w:r w:rsidR="00F15CED" w:rsidRPr="00F24462">
        <w:rPr>
          <w:rFonts w:ascii="GHEA Grapalat" w:hAnsi="GHEA Grapalat"/>
          <w:sz w:val="16"/>
          <w:szCs w:val="20"/>
        </w:rPr>
        <w:t>__</w:t>
      </w:r>
      <w:r w:rsidRPr="00F24462">
        <w:rPr>
          <w:rFonts w:ascii="GHEA Grapalat" w:hAnsi="GHEA Grapalat"/>
          <w:sz w:val="16"/>
          <w:szCs w:val="20"/>
        </w:rPr>
        <w:t>__ дней.</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требовать возмещения расходов, произведенных им по причине ненадлежащего качества товара;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отказываться от исполнения договора и требовать возврата уплаченной за товар суммы.</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 xml:space="preserve">Если передан товар в количестве меньше оговоренного в договоре, то: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 xml:space="preserve">требовать восполнения </w:t>
      </w:r>
      <w:proofErr w:type="spellStart"/>
      <w:r w:rsidRPr="00F24462">
        <w:rPr>
          <w:rFonts w:ascii="GHEA Grapalat" w:hAnsi="GHEA Grapalat"/>
          <w:sz w:val="16"/>
          <w:szCs w:val="20"/>
        </w:rPr>
        <w:t>недопереданного</w:t>
      </w:r>
      <w:proofErr w:type="spellEnd"/>
      <w:r w:rsidRPr="00F24462">
        <w:rPr>
          <w:rFonts w:ascii="GHEA Grapalat" w:hAnsi="GHEA Grapalat"/>
          <w:sz w:val="16"/>
          <w:szCs w:val="20"/>
        </w:rPr>
        <w:t xml:space="preserve"> </w:t>
      </w:r>
      <w:proofErr w:type="spellStart"/>
      <w:r w:rsidRPr="00F24462">
        <w:rPr>
          <w:rFonts w:ascii="GHEA Grapalat" w:hAnsi="GHEA Grapalat"/>
          <w:sz w:val="16"/>
          <w:szCs w:val="20"/>
        </w:rPr>
        <w:t>количестватовара</w:t>
      </w:r>
      <w:proofErr w:type="spellEnd"/>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2.1.4</w:t>
      </w:r>
      <w:r w:rsidR="005250C2" w:rsidRPr="00F24462">
        <w:rPr>
          <w:rFonts w:ascii="GHEA Grapalat" w:hAnsi="GHEA Grapalat"/>
          <w:sz w:val="16"/>
          <w:szCs w:val="20"/>
        </w:rPr>
        <w:t>.</w:t>
      </w:r>
      <w:r w:rsidR="005250C2" w:rsidRPr="00F24462">
        <w:rPr>
          <w:rFonts w:ascii="GHEA Grapalat" w:hAnsi="GHEA Grapalat"/>
          <w:sz w:val="16"/>
          <w:szCs w:val="20"/>
        </w:rPr>
        <w:tab/>
      </w:r>
      <w:r w:rsidRPr="00F24462">
        <w:rPr>
          <w:rFonts w:ascii="GHEA Grapalat" w:hAnsi="GHEA Grapalat"/>
          <w:sz w:val="16"/>
          <w:szCs w:val="20"/>
        </w:rPr>
        <w:t>Если передан товар с нарушением условия его вида, по своему усмотрению:</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принимать товар, соответствующий условию относительно его вида, и отказываться от остальных товаров;</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отказываться от всех переданных товаров и требовать уплаты пени, предусмотренной пунктом 6.2 договора; </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в)</w:t>
      </w:r>
      <w:r w:rsidR="005250C2" w:rsidRPr="00F24462">
        <w:rPr>
          <w:rFonts w:ascii="GHEA Grapalat" w:hAnsi="GHEA Grapalat"/>
          <w:sz w:val="16"/>
          <w:szCs w:val="20"/>
        </w:rPr>
        <w:tab/>
      </w:r>
      <w:r w:rsidRPr="00F24462">
        <w:rPr>
          <w:rFonts w:ascii="GHEA Grapalat" w:hAnsi="GHEA Grapalat"/>
          <w:sz w:val="16"/>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24462">
        <w:rPr>
          <w:rFonts w:ascii="Courier New" w:hAnsi="Courier New" w:cs="Courier New"/>
          <w:sz w:val="16"/>
          <w:szCs w:val="20"/>
          <w:lang w:val="en-US"/>
        </w:rPr>
        <w:t> </w:t>
      </w:r>
      <w:r w:rsidRPr="00F24462">
        <w:rPr>
          <w:rFonts w:ascii="GHEA Grapalat" w:hAnsi="GHEA Grapalat"/>
          <w:sz w:val="16"/>
          <w:szCs w:val="20"/>
        </w:rPr>
        <w:t>виду.</w:t>
      </w:r>
    </w:p>
    <w:p w:rsidR="009E45F3"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6.</w:t>
      </w:r>
      <w:r w:rsidR="00AC30D5" w:rsidRPr="00F24462">
        <w:rPr>
          <w:rFonts w:ascii="GHEA Grapalat" w:hAnsi="GHEA Grapalat"/>
          <w:sz w:val="16"/>
          <w:szCs w:val="20"/>
        </w:rPr>
        <w:tab/>
      </w:r>
      <w:proofErr w:type="gramStart"/>
      <w:r w:rsidRPr="00F24462">
        <w:rPr>
          <w:rFonts w:ascii="GHEA Grapalat" w:hAnsi="GHEA Grapalat"/>
          <w:sz w:val="16"/>
          <w:szCs w:val="20"/>
        </w:rPr>
        <w:t>Требовать у Продавца возмещения убытков, если Покупатель в</w:t>
      </w:r>
      <w:r w:rsidR="005250C2" w:rsidRPr="00F24462">
        <w:rPr>
          <w:rFonts w:ascii="Courier New" w:hAnsi="Courier New" w:cs="Courier New"/>
          <w:sz w:val="16"/>
          <w:szCs w:val="20"/>
          <w:lang w:val="en-US"/>
        </w:rPr>
        <w:t> </w:t>
      </w:r>
      <w:r w:rsidRPr="00F24462">
        <w:rPr>
          <w:rFonts w:ascii="GHEA Grapalat" w:hAnsi="GHEA Grapalat"/>
          <w:sz w:val="16"/>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Продавец существенным образом нарушил договор;</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2.1.7.</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Продавцом считается существенным, если:</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а)</w:t>
      </w:r>
      <w:r w:rsidR="005250C2" w:rsidRPr="00F24462">
        <w:rPr>
          <w:rFonts w:ascii="GHEA Grapalat" w:hAnsi="GHEA Grapalat"/>
          <w:sz w:val="16"/>
          <w:szCs w:val="20"/>
        </w:rPr>
        <w:tab/>
      </w:r>
      <w:r w:rsidRPr="00F24462">
        <w:rPr>
          <w:rFonts w:ascii="GHEA Grapalat" w:hAnsi="GHEA Grapalat"/>
          <w:sz w:val="16"/>
          <w:szCs w:val="20"/>
        </w:rPr>
        <w:t>был поставлен товар ненадлежащего качества, который не может быть заменен в приемлемый для Покупателя срок;</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б)</w:t>
      </w:r>
      <w:r w:rsidR="005250C2" w:rsidRPr="00F24462">
        <w:rPr>
          <w:rFonts w:ascii="GHEA Grapalat" w:hAnsi="GHEA Grapalat"/>
          <w:sz w:val="16"/>
          <w:szCs w:val="20"/>
        </w:rPr>
        <w:tab/>
      </w:r>
      <w:r w:rsidRPr="00F24462">
        <w:rPr>
          <w:rFonts w:ascii="GHEA Grapalat" w:hAnsi="GHEA Grapalat"/>
          <w:sz w:val="16"/>
          <w:szCs w:val="20"/>
        </w:rPr>
        <w:t xml:space="preserve">сроки поставки товара нарушены более чем </w:t>
      </w:r>
      <w:proofErr w:type="gramStart"/>
      <w:r w:rsidRPr="00F24462">
        <w:rPr>
          <w:rFonts w:ascii="GHEA Grapalat" w:hAnsi="GHEA Grapalat"/>
          <w:sz w:val="16"/>
          <w:szCs w:val="20"/>
        </w:rPr>
        <w:t>на</w:t>
      </w:r>
      <w:proofErr w:type="gramEnd"/>
      <w:r w:rsidRPr="00F24462">
        <w:rPr>
          <w:rFonts w:ascii="GHEA Grapalat" w:hAnsi="GHEA Grapalat"/>
          <w:sz w:val="16"/>
          <w:szCs w:val="20"/>
        </w:rPr>
        <w:t xml:space="preserve"> ____</w:t>
      </w:r>
      <w:r w:rsidR="00786A78" w:rsidRPr="00F24462">
        <w:rPr>
          <w:rFonts w:ascii="GHEA Grapalat" w:hAnsi="GHEA Grapalat"/>
          <w:sz w:val="16"/>
          <w:szCs w:val="20"/>
        </w:rPr>
        <w:t>_________</w:t>
      </w:r>
      <w:r w:rsidRPr="00F24462">
        <w:rPr>
          <w:rFonts w:ascii="GHEA Grapalat" w:hAnsi="GHEA Grapalat"/>
          <w:sz w:val="16"/>
          <w:szCs w:val="20"/>
        </w:rPr>
        <w:t>___ дней;</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2.1.</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Осматривать товар и незамедлительно уведомлять Продавца о</w:t>
      </w:r>
      <w:r w:rsidR="005250C2" w:rsidRPr="00F24462">
        <w:rPr>
          <w:rFonts w:ascii="Courier New" w:hAnsi="Courier New" w:cs="Courier New"/>
          <w:sz w:val="16"/>
          <w:szCs w:val="20"/>
          <w:lang w:val="en-US"/>
        </w:rPr>
        <w:t> </w:t>
      </w:r>
      <w:r w:rsidRPr="00F24462">
        <w:rPr>
          <w:rFonts w:ascii="GHEA Grapalat" w:hAnsi="GHEA Grapalat"/>
          <w:sz w:val="16"/>
          <w:szCs w:val="20"/>
        </w:rPr>
        <w:t>выявленных дефектах.</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9D71F8" w:rsidRPr="00F24462">
        <w:rPr>
          <w:rFonts w:ascii="GHEA Grapalat" w:hAnsi="GHEA Grapalat"/>
          <w:b/>
          <w:sz w:val="16"/>
          <w:szCs w:val="20"/>
        </w:rPr>
        <w:t>2.</w:t>
      </w:r>
      <w:r w:rsidR="009D71F8" w:rsidRPr="00F24462">
        <w:rPr>
          <w:rFonts w:ascii="GHEA Grapalat" w:hAnsi="GHEA Grapalat"/>
          <w:b/>
          <w:sz w:val="16"/>
          <w:szCs w:val="20"/>
        </w:rPr>
        <w:tab/>
      </w:r>
      <w:r w:rsidRPr="00F24462">
        <w:rPr>
          <w:rFonts w:ascii="GHEA Grapalat" w:hAnsi="GHEA Grapalat"/>
          <w:b/>
          <w:sz w:val="16"/>
          <w:szCs w:val="20"/>
        </w:rPr>
        <w:t>Покупатель обязан:</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Выполнять все необходимые действия, обеспечивающие прием товара, поставленного в соответствии с договором.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 xml:space="preserve">Уведомлять Продавца о нарушении условий договора относительно количества, ассортимента, качества товара сразу после </w:t>
      </w:r>
      <w:r w:rsidRPr="00F24462">
        <w:rPr>
          <w:rFonts w:ascii="GHEA Grapalat" w:hAnsi="GHEA Grapalat"/>
          <w:sz w:val="16"/>
          <w:szCs w:val="20"/>
        </w:rPr>
        <w:lastRenderedPageBreak/>
        <w:t>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2.2.</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F24462" w:rsidRDefault="00071D1C" w:rsidP="00A1665E">
      <w:pPr>
        <w:widowControl w:val="0"/>
        <w:tabs>
          <w:tab w:val="left" w:pos="1276"/>
        </w:tabs>
        <w:ind w:firstLine="567"/>
        <w:jc w:val="both"/>
        <w:rPr>
          <w:rFonts w:ascii="GHEA Grapalat" w:hAnsi="GHEA Grapalat"/>
          <w:b/>
          <w:sz w:val="16"/>
          <w:szCs w:val="20"/>
        </w:rPr>
      </w:pPr>
      <w:r w:rsidRPr="00F24462">
        <w:rPr>
          <w:rFonts w:ascii="GHEA Grapalat" w:hAnsi="GHEA Grapalat"/>
          <w:b/>
          <w:sz w:val="16"/>
          <w:szCs w:val="20"/>
        </w:rPr>
        <w:t>2.</w:t>
      </w:r>
      <w:r w:rsidR="005B2A24" w:rsidRPr="00F24462">
        <w:rPr>
          <w:rFonts w:ascii="GHEA Grapalat" w:hAnsi="GHEA Grapalat"/>
          <w:b/>
          <w:sz w:val="16"/>
          <w:szCs w:val="20"/>
        </w:rPr>
        <w:t>3.</w:t>
      </w:r>
      <w:r w:rsidR="005B2A24" w:rsidRPr="00F24462">
        <w:rPr>
          <w:rFonts w:ascii="GHEA Grapalat" w:hAnsi="GHEA Grapalat"/>
          <w:b/>
          <w:sz w:val="16"/>
          <w:szCs w:val="20"/>
        </w:rPr>
        <w:tab/>
      </w:r>
      <w:r w:rsidRPr="00F24462">
        <w:rPr>
          <w:rFonts w:ascii="GHEA Grapalat" w:hAnsi="GHEA Grapalat"/>
          <w:b/>
          <w:sz w:val="16"/>
          <w:szCs w:val="20"/>
        </w:rPr>
        <w:t>Продавец имеет право: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Требовать у Покупателя принимать товар, поставленный в предусмотренные договором </w:t>
      </w:r>
      <w:proofErr w:type="gramStart"/>
      <w:r w:rsidRPr="00F24462">
        <w:rPr>
          <w:rFonts w:ascii="GHEA Grapalat" w:hAnsi="GHEA Grapalat"/>
          <w:sz w:val="16"/>
          <w:szCs w:val="20"/>
        </w:rPr>
        <w:t>порядке</w:t>
      </w:r>
      <w:proofErr w:type="gramEnd"/>
      <w:r w:rsidRPr="00F24462">
        <w:rPr>
          <w:rFonts w:ascii="GHEA Grapalat" w:hAnsi="GHEA Grapalat"/>
          <w:sz w:val="16"/>
          <w:szCs w:val="20"/>
        </w:rPr>
        <w:t xml:space="preserve">, объемах, сроки и по адресу. </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F24462" w:rsidRDefault="00071D1C" w:rsidP="00A1665E">
      <w:pPr>
        <w:widowControl w:val="0"/>
        <w:tabs>
          <w:tab w:val="left" w:pos="1560"/>
        </w:tabs>
        <w:ind w:firstLine="567"/>
        <w:jc w:val="both"/>
        <w:rPr>
          <w:rFonts w:ascii="GHEA Grapalat" w:hAnsi="GHEA Grapalat"/>
          <w:sz w:val="16"/>
          <w:szCs w:val="20"/>
        </w:rPr>
      </w:pPr>
      <w:r w:rsidRPr="00F24462">
        <w:rPr>
          <w:rFonts w:ascii="GHEA Grapalat" w:hAnsi="GHEA Grapalat"/>
          <w:sz w:val="16"/>
          <w:szCs w:val="20"/>
        </w:rPr>
        <w:t>2.3.3.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Нарушение договора Покупателем считается существенным, если сроки оплаты товара нарушены неоднократно.</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2.3.</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Досрочно поставля</w:t>
      </w:r>
      <w:r w:rsidR="00C45B20" w:rsidRPr="00F24462">
        <w:rPr>
          <w:rFonts w:ascii="GHEA Grapalat" w:hAnsi="GHEA Grapalat"/>
          <w:sz w:val="16"/>
          <w:szCs w:val="20"/>
        </w:rPr>
        <w:t>ть товар с согласия Покупателя.</w:t>
      </w:r>
    </w:p>
    <w:p w:rsidR="00071D1C" w:rsidRPr="00F24462" w:rsidRDefault="00071D1C" w:rsidP="00A1665E">
      <w:pPr>
        <w:widowControl w:val="0"/>
        <w:tabs>
          <w:tab w:val="left" w:pos="1134"/>
        </w:tabs>
        <w:ind w:firstLine="567"/>
        <w:jc w:val="both"/>
        <w:rPr>
          <w:rFonts w:ascii="GHEA Grapalat" w:hAnsi="GHEA Grapalat"/>
          <w:b/>
          <w:sz w:val="16"/>
          <w:szCs w:val="20"/>
        </w:rPr>
      </w:pPr>
      <w:r w:rsidRPr="00F24462">
        <w:rPr>
          <w:rFonts w:ascii="GHEA Grapalat" w:hAnsi="GHEA Grapalat"/>
          <w:b/>
          <w:sz w:val="16"/>
          <w:szCs w:val="20"/>
        </w:rPr>
        <w:t>2.</w:t>
      </w:r>
      <w:r w:rsidR="00552934" w:rsidRPr="00F24462">
        <w:rPr>
          <w:rFonts w:ascii="GHEA Grapalat" w:hAnsi="GHEA Grapalat"/>
          <w:b/>
          <w:sz w:val="16"/>
          <w:szCs w:val="20"/>
        </w:rPr>
        <w:t>4.</w:t>
      </w:r>
      <w:r w:rsidR="00552934" w:rsidRPr="00F24462">
        <w:rPr>
          <w:rFonts w:ascii="GHEA Grapalat" w:hAnsi="GHEA Grapalat"/>
          <w:b/>
          <w:sz w:val="16"/>
          <w:szCs w:val="20"/>
        </w:rPr>
        <w:tab/>
      </w:r>
      <w:r w:rsidRPr="00F24462">
        <w:rPr>
          <w:rFonts w:ascii="GHEA Grapalat" w:hAnsi="GHEA Grapalat"/>
          <w:b/>
          <w:sz w:val="16"/>
          <w:szCs w:val="20"/>
        </w:rPr>
        <w:t>Продавец обязан:</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Передавать товар Покупателю в порядке, объемах, сроки и по адресу, предусмотренные договором.</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Обеспечивать поставку товара в соответствии с подпунктом б) пункта 2.1.2 и (или) пунктом 2.1.5 договора в ус</w:t>
      </w:r>
      <w:r w:rsidR="00C45B20" w:rsidRPr="00F24462">
        <w:rPr>
          <w:rFonts w:ascii="GHEA Grapalat" w:hAnsi="GHEA Grapalat"/>
          <w:sz w:val="16"/>
          <w:szCs w:val="20"/>
        </w:rPr>
        <w:t>тановленные Покупателем сроки.</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Передавать Покупателю товар, свободный от прав третьих лиц.</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Передавать Покупателю товар </w:t>
      </w:r>
      <w:proofErr w:type="spellStart"/>
      <w:r w:rsidRPr="00F24462">
        <w:rPr>
          <w:rFonts w:ascii="GHEA Grapalat" w:hAnsi="GHEA Grapalat"/>
          <w:sz w:val="16"/>
          <w:szCs w:val="20"/>
        </w:rPr>
        <w:t>предусмотренногодоговором</w:t>
      </w:r>
      <w:proofErr w:type="spellEnd"/>
      <w:r w:rsidRPr="00F24462">
        <w:rPr>
          <w:rFonts w:ascii="GHEA Grapalat" w:hAnsi="GHEA Grapalat"/>
          <w:sz w:val="16"/>
          <w:szCs w:val="20"/>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случае допущения недопоставки, в установленном договором порядке восполнять недопоставку.</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В предусмотренных договором случаях уплачивать предусмотренные пунктами 6.2 и 6.3 договора пеню и штраф.</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Передавать Покупателю принадлежности товара и соответствующие документы.</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2.4.1</w:t>
      </w:r>
      <w:r w:rsidR="006E15CD" w:rsidRPr="00F24462">
        <w:rPr>
          <w:rFonts w:ascii="GHEA Grapalat" w:hAnsi="GHEA Grapalat"/>
          <w:sz w:val="16"/>
          <w:szCs w:val="20"/>
        </w:rPr>
        <w:t>0.</w:t>
      </w:r>
      <w:r w:rsidR="006E15CD" w:rsidRPr="00F24462">
        <w:rPr>
          <w:rFonts w:ascii="GHEA Grapalat" w:hAnsi="GHEA Grapalat"/>
          <w:sz w:val="16"/>
          <w:szCs w:val="20"/>
        </w:rPr>
        <w:tab/>
      </w:r>
      <w:r w:rsidRPr="00F24462">
        <w:rPr>
          <w:rFonts w:ascii="GHEA Grapalat" w:hAnsi="GHEA Grapalat"/>
          <w:sz w:val="16"/>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F24462" w:rsidRDefault="00071D1C" w:rsidP="00A1665E">
      <w:pPr>
        <w:widowControl w:val="0"/>
        <w:tabs>
          <w:tab w:val="left" w:pos="1418"/>
        </w:tabs>
        <w:ind w:firstLine="567"/>
        <w:jc w:val="both"/>
        <w:rPr>
          <w:rFonts w:ascii="GHEA Grapalat" w:hAnsi="GHEA Grapalat"/>
          <w:sz w:val="16"/>
          <w:szCs w:val="20"/>
        </w:rPr>
      </w:pPr>
      <w:r w:rsidRPr="00F24462">
        <w:rPr>
          <w:rFonts w:ascii="GHEA Grapalat" w:hAnsi="GHEA Grapalat"/>
          <w:sz w:val="16"/>
          <w:szCs w:val="20"/>
        </w:rPr>
        <w:t>2.4.1</w:t>
      </w:r>
      <w:r w:rsidR="009D71F8" w:rsidRPr="00F24462">
        <w:rPr>
          <w:rFonts w:ascii="GHEA Grapalat" w:hAnsi="GHEA Grapalat"/>
          <w:sz w:val="16"/>
          <w:szCs w:val="20"/>
        </w:rPr>
        <w:t>1.</w:t>
      </w:r>
      <w:r w:rsidR="009D71F8" w:rsidRPr="00F24462">
        <w:rPr>
          <w:rFonts w:ascii="GHEA Grapalat" w:hAnsi="GHEA Grapalat"/>
          <w:sz w:val="16"/>
          <w:szCs w:val="20"/>
        </w:rPr>
        <w:tab/>
      </w:r>
      <w:r w:rsidR="00011CB9" w:rsidRPr="00F24462">
        <w:rPr>
          <w:rFonts w:ascii="GHEA Grapalat" w:hAnsi="GHEA Grapalat"/>
          <w:sz w:val="16"/>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3. ЦЕНА ДОГОВОРА И ПОРЯДОК ОПЛАТЫ</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Цена договора составляет ________</w:t>
      </w:r>
      <w:r w:rsidR="00C45B20" w:rsidRPr="00F24462">
        <w:rPr>
          <w:rFonts w:ascii="GHEA Grapalat" w:hAnsi="GHEA Grapalat"/>
          <w:sz w:val="16"/>
          <w:szCs w:val="20"/>
        </w:rPr>
        <w:t>_____</w:t>
      </w:r>
      <w:r w:rsidRPr="00F24462">
        <w:rPr>
          <w:rFonts w:ascii="GHEA Grapalat" w:hAnsi="GHEA Grapalat"/>
          <w:sz w:val="16"/>
          <w:szCs w:val="20"/>
        </w:rPr>
        <w:t xml:space="preserve">________ </w:t>
      </w: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Республики Армения, включая НДС</w:t>
      </w:r>
      <w:r w:rsidR="00D043FA" w:rsidRPr="00F24462">
        <w:rPr>
          <w:rStyle w:val="af6"/>
          <w:rFonts w:ascii="GHEA Grapalat" w:hAnsi="GHEA Grapalat"/>
          <w:sz w:val="16"/>
          <w:szCs w:val="20"/>
        </w:rPr>
        <w:footnoteReference w:customMarkFollows="1" w:id="12"/>
        <w:t>17</w:t>
      </w:r>
      <w:r w:rsidRPr="00F24462">
        <w:rPr>
          <w:rFonts w:ascii="GHEA Grapalat" w:hAnsi="GHEA Grapalat"/>
          <w:sz w:val="16"/>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Цена поставки товара стабильна, и Продавец не вправе требовать увеличения, а Покупатель — снижения этой цены.</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Покупатель перечи</w:t>
      </w:r>
      <w:r w:rsidR="00C45B20" w:rsidRPr="00F24462">
        <w:rPr>
          <w:rFonts w:ascii="GHEA Grapalat" w:hAnsi="GHEA Grapalat"/>
          <w:sz w:val="16"/>
          <w:szCs w:val="20"/>
        </w:rPr>
        <w:t>сляет сумму в размере до ______</w:t>
      </w:r>
      <w:r w:rsidRPr="00F24462">
        <w:rPr>
          <w:rFonts w:ascii="GHEA Grapalat" w:hAnsi="GHEA Grapalat"/>
          <w:sz w:val="16"/>
          <w:szCs w:val="20"/>
        </w:rPr>
        <w:t xml:space="preserve">_________ </w:t>
      </w: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24462">
        <w:rPr>
          <w:rFonts w:ascii="GHEA Grapalat" w:hAnsi="GHEA Grapalat"/>
          <w:sz w:val="16"/>
          <w:szCs w:val="20"/>
        </w:rPr>
        <w:t xml:space="preserve">При этом до полного погашения предоплаты платежи </w:t>
      </w:r>
      <w:r w:rsidR="00EC00EF" w:rsidRPr="00F24462">
        <w:rPr>
          <w:rFonts w:ascii="GHEA Grapalat" w:hAnsi="GHEA Grapalat"/>
          <w:sz w:val="16"/>
          <w:szCs w:val="20"/>
        </w:rPr>
        <w:t>Продавцу</w:t>
      </w:r>
      <w:r w:rsidR="0072587C" w:rsidRPr="00F24462">
        <w:rPr>
          <w:rFonts w:ascii="GHEA Grapalat" w:hAnsi="GHEA Grapalat"/>
          <w:sz w:val="16"/>
          <w:szCs w:val="20"/>
        </w:rPr>
        <w:t xml:space="preserve"> не производятся.</w:t>
      </w:r>
      <w:r w:rsidR="003C61D5" w:rsidRPr="00F24462">
        <w:rPr>
          <w:rStyle w:val="af6"/>
          <w:rFonts w:ascii="GHEA Grapalat" w:hAnsi="GHEA Grapalat"/>
          <w:sz w:val="16"/>
          <w:szCs w:val="20"/>
        </w:rPr>
        <w:footnoteReference w:customMarkFollows="1" w:id="13"/>
        <w:t>18</w:t>
      </w:r>
      <w:r w:rsidR="00C45B20"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3.</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F24462">
        <w:rPr>
          <w:rFonts w:ascii="Courier New" w:hAnsi="Courier New" w:cs="Courier New"/>
          <w:sz w:val="16"/>
          <w:szCs w:val="20"/>
          <w:lang w:val="en-US"/>
        </w:rPr>
        <w:t> </w:t>
      </w:r>
      <w:r w:rsidRPr="00F24462">
        <w:rPr>
          <w:rFonts w:ascii="GHEA Grapalat" w:hAnsi="GHEA Grapalat"/>
          <w:sz w:val="16"/>
          <w:szCs w:val="20"/>
        </w:rPr>
        <w:t>расчетный счет Продавца. Перечисление денежных сре</w:t>
      </w:r>
      <w:proofErr w:type="gramStart"/>
      <w:r w:rsidRPr="00F24462">
        <w:rPr>
          <w:rFonts w:ascii="GHEA Grapalat" w:hAnsi="GHEA Grapalat"/>
          <w:sz w:val="16"/>
          <w:szCs w:val="20"/>
        </w:rPr>
        <w:t>дств пр</w:t>
      </w:r>
      <w:proofErr w:type="gramEnd"/>
      <w:r w:rsidRPr="00F24462">
        <w:rPr>
          <w:rFonts w:ascii="GHEA Grapalat" w:hAnsi="GHEA Grapalat"/>
          <w:sz w:val="16"/>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F24462">
        <w:rPr>
          <w:rFonts w:ascii="Courier New" w:hAnsi="Courier New" w:cs="Courier New"/>
          <w:sz w:val="16"/>
          <w:szCs w:val="20"/>
          <w:lang w:val="en-US"/>
        </w:rPr>
        <w:t> </w:t>
      </w:r>
      <w:r w:rsidRPr="00F24462">
        <w:rPr>
          <w:rFonts w:ascii="GHEA Grapalat" w:hAnsi="GHEA Grapalat"/>
          <w:sz w:val="16"/>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F24462">
        <w:rPr>
          <w:rFonts w:ascii="Courier New" w:hAnsi="Courier New" w:cs="Courier New"/>
          <w:sz w:val="16"/>
          <w:szCs w:val="20"/>
          <w:lang w:val="en-US"/>
        </w:rPr>
        <w:t> </w:t>
      </w:r>
      <w:r w:rsidRPr="00F24462">
        <w:rPr>
          <w:rFonts w:ascii="GHEA Grapalat" w:hAnsi="GHEA Grapalat"/>
          <w:sz w:val="16"/>
          <w:szCs w:val="20"/>
        </w:rPr>
        <w:t xml:space="preserve">не </w:t>
      </w:r>
      <w:proofErr w:type="gramStart"/>
      <w:r w:rsidRPr="00F24462">
        <w:rPr>
          <w:rFonts w:ascii="GHEA Grapalat" w:hAnsi="GHEA Grapalat"/>
          <w:sz w:val="16"/>
          <w:szCs w:val="20"/>
        </w:rPr>
        <w:t>позднее</w:t>
      </w:r>
      <w:proofErr w:type="gramEnd"/>
      <w:r w:rsidRPr="00F24462">
        <w:rPr>
          <w:rFonts w:ascii="GHEA Grapalat" w:hAnsi="GHEA Grapalat"/>
          <w:sz w:val="16"/>
          <w:szCs w:val="20"/>
        </w:rPr>
        <w:t xml:space="preserve"> чем до </w:t>
      </w:r>
      <w:r w:rsidR="000A5316" w:rsidRPr="00F24462">
        <w:rPr>
          <w:rFonts w:ascii="GHEA Grapalat" w:hAnsi="GHEA Grapalat"/>
          <w:sz w:val="16"/>
          <w:szCs w:val="20"/>
        </w:rPr>
        <w:t>3</w:t>
      </w:r>
      <w:r w:rsidRPr="00F24462">
        <w:rPr>
          <w:rFonts w:ascii="GHEA Grapalat" w:hAnsi="GHEA Grapalat"/>
          <w:sz w:val="16"/>
          <w:szCs w:val="20"/>
        </w:rPr>
        <w:t xml:space="preserve">0 декабря данного года. </w:t>
      </w:r>
    </w:p>
    <w:p w:rsidR="00071D1C" w:rsidRPr="00F24462" w:rsidRDefault="00071D1C" w:rsidP="00A1665E">
      <w:pPr>
        <w:widowControl w:val="0"/>
        <w:ind w:firstLine="720"/>
        <w:jc w:val="both"/>
        <w:rPr>
          <w:rFonts w:ascii="GHEA Grapalat" w:hAnsi="GHEA Grapalat" w:cs="Sylfaen"/>
          <w:i/>
          <w:sz w:val="16"/>
          <w:szCs w:val="20"/>
          <w:u w:val="single"/>
          <w:lang w:val="hy-AM"/>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4. КАЧЕСТВО И ГАРАНТИЯ ТОВАРА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4.</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гарантирует соответствие качества поставленного товара требованиям государственного стандарта.</w:t>
      </w:r>
    </w:p>
    <w:p w:rsidR="009E45F3"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4.</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Для товаров, являющихся основным средством, гарантийным сроком устанавливается _____</w:t>
      </w:r>
      <w:r w:rsidR="00C45B20" w:rsidRPr="00F24462">
        <w:rPr>
          <w:rFonts w:ascii="GHEA Grapalat" w:hAnsi="GHEA Grapalat"/>
          <w:sz w:val="16"/>
          <w:szCs w:val="20"/>
        </w:rPr>
        <w:t>________</w:t>
      </w:r>
      <w:r w:rsidRPr="00F24462">
        <w:rPr>
          <w:rFonts w:ascii="GHEA Grapalat" w:hAnsi="GHEA Grapalat"/>
          <w:sz w:val="16"/>
          <w:szCs w:val="20"/>
        </w:rPr>
        <w:t xml:space="preserve">___ календарных дней со дня, следующего за днем принятия товара </w:t>
      </w:r>
      <w:proofErr w:type="spellStart"/>
      <w:r w:rsidRPr="00F24462">
        <w:rPr>
          <w:rFonts w:ascii="GHEA Grapalat" w:hAnsi="GHEA Grapalat"/>
          <w:sz w:val="16"/>
          <w:szCs w:val="20"/>
        </w:rPr>
        <w:t>Покупателем</w:t>
      </w:r>
      <w:proofErr w:type="gramStart"/>
      <w:r w:rsidRPr="00F24462">
        <w:rPr>
          <w:rFonts w:ascii="GHEA Grapalat" w:hAnsi="GHEA Grapalat"/>
          <w:sz w:val="16"/>
          <w:szCs w:val="20"/>
        </w:rPr>
        <w:t>.Е</w:t>
      </w:r>
      <w:proofErr w:type="gramEnd"/>
      <w:r w:rsidRPr="00F24462">
        <w:rPr>
          <w:rFonts w:ascii="GHEA Grapalat" w:hAnsi="GHEA Grapalat"/>
          <w:sz w:val="16"/>
          <w:szCs w:val="20"/>
        </w:rPr>
        <w:t>сли</w:t>
      </w:r>
      <w:proofErr w:type="spellEnd"/>
      <w:r w:rsidRPr="00F24462">
        <w:rPr>
          <w:rFonts w:ascii="GHEA Grapalat" w:hAnsi="GHEA Grapalat"/>
          <w:sz w:val="16"/>
          <w:szCs w:val="20"/>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24462">
        <w:rPr>
          <w:rStyle w:val="af6"/>
          <w:rFonts w:ascii="GHEA Grapalat" w:hAnsi="GHEA Grapalat"/>
          <w:sz w:val="16"/>
          <w:szCs w:val="20"/>
        </w:rPr>
        <w:footnoteReference w:customMarkFollows="1" w:id="14"/>
        <w:t>19</w:t>
      </w:r>
      <w:r w:rsidRPr="00F24462">
        <w:rPr>
          <w:rFonts w:ascii="GHEA Grapalat" w:hAnsi="GHEA Grapalat"/>
          <w:sz w:val="16"/>
          <w:szCs w:val="20"/>
        </w:rPr>
        <w:t>.</w:t>
      </w:r>
    </w:p>
    <w:p w:rsidR="009E45F3" w:rsidRPr="00F24462" w:rsidRDefault="009E45F3" w:rsidP="00A1665E">
      <w:pPr>
        <w:widowControl w:val="0"/>
        <w:jc w:val="center"/>
        <w:rPr>
          <w:rFonts w:ascii="GHEA Grapalat" w:hAnsi="GHEA Grapalat"/>
          <w:b/>
          <w:sz w:val="16"/>
          <w:szCs w:val="20"/>
        </w:rPr>
      </w:pPr>
      <w:r w:rsidRPr="00F24462">
        <w:rPr>
          <w:rFonts w:ascii="GHEA Grapalat" w:hAnsi="GHEA Grapalat"/>
          <w:b/>
          <w:sz w:val="16"/>
          <w:szCs w:val="20"/>
        </w:rPr>
        <w:t>5. ПЕРЕДАЧА И ПРИЕМ ТОВАРА</w:t>
      </w:r>
    </w:p>
    <w:p w:rsidR="009E45F3" w:rsidRPr="00F24462" w:rsidRDefault="009E45F3"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Поставленный товар принимается подписанием акта приема-передачи между Покупателем и Продавцом. Факт передачи товара </w:t>
      </w:r>
      <w:r w:rsidRPr="00F24462">
        <w:rPr>
          <w:rFonts w:ascii="GHEA Grapalat" w:hAnsi="GHEA Grapalat"/>
          <w:sz w:val="16"/>
          <w:szCs w:val="20"/>
        </w:rPr>
        <w:lastRenderedPageBreak/>
        <w:t>Покупателю фиксируется утвержденным в двустороннем порядке документом между Покупателем и Продавцом, с указан</w:t>
      </w:r>
      <w:r w:rsidR="00C45B20" w:rsidRPr="00F24462">
        <w:rPr>
          <w:rFonts w:ascii="GHEA Grapalat" w:hAnsi="GHEA Grapalat"/>
          <w:sz w:val="16"/>
          <w:szCs w:val="20"/>
        </w:rPr>
        <w:t>ием даты составления документа.</w:t>
      </w:r>
    </w:p>
    <w:p w:rsidR="00CE1E11" w:rsidRPr="00F24462" w:rsidRDefault="00CE1E11" w:rsidP="00A1665E">
      <w:pPr>
        <w:widowControl w:val="0"/>
        <w:ind w:firstLine="567"/>
        <w:jc w:val="both"/>
        <w:rPr>
          <w:rFonts w:ascii="GHEA Grapalat" w:hAnsi="GHEA Grapalat" w:cs="Sylfaen"/>
          <w:sz w:val="16"/>
          <w:szCs w:val="20"/>
        </w:rPr>
      </w:pPr>
      <w:r w:rsidRPr="00F24462">
        <w:rPr>
          <w:rFonts w:ascii="GHEA Grapalat" w:hAnsi="GHEA Grapalat"/>
          <w:sz w:val="16"/>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5.2.</w:t>
      </w:r>
      <w:r w:rsidRPr="00F24462">
        <w:rPr>
          <w:rFonts w:ascii="GHEA Grapalat" w:hAnsi="GHEA Grapalat"/>
          <w:sz w:val="16"/>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а)</w:t>
      </w:r>
      <w:r w:rsidRPr="00F24462">
        <w:rPr>
          <w:rFonts w:ascii="GHEA Grapalat" w:hAnsi="GHEA Grapalat"/>
          <w:sz w:val="16"/>
          <w:szCs w:val="20"/>
        </w:rPr>
        <w:tab/>
        <w:t>для урегулирования вопроса предпринимает меры, предусмотренные договором для подобной ситуации;</w:t>
      </w:r>
    </w:p>
    <w:p w:rsidR="001E4776" w:rsidRPr="00F24462" w:rsidRDefault="001E4776"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б)</w:t>
      </w:r>
      <w:r w:rsidRPr="00F24462">
        <w:rPr>
          <w:rFonts w:ascii="GHEA Grapalat" w:hAnsi="GHEA Grapalat"/>
          <w:sz w:val="16"/>
          <w:szCs w:val="20"/>
        </w:rPr>
        <w:tab/>
        <w:t>в отношении Продавца применяет меры ответственности, предусмотренные договором.</w:t>
      </w:r>
    </w:p>
    <w:p w:rsidR="00371CF8" w:rsidRPr="00F24462" w:rsidRDefault="00CB1211"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5</w:t>
      </w:r>
      <w:r w:rsidR="009123CA" w:rsidRPr="00F24462">
        <w:rPr>
          <w:rFonts w:ascii="GHEA Grapalat" w:hAnsi="GHEA Grapalat"/>
          <w:sz w:val="16"/>
          <w:szCs w:val="20"/>
        </w:rPr>
        <w:t>.</w:t>
      </w:r>
      <w:r w:rsidR="005B2A24" w:rsidRPr="00F24462">
        <w:rPr>
          <w:rFonts w:ascii="GHEA Grapalat" w:hAnsi="GHEA Grapalat"/>
          <w:sz w:val="16"/>
          <w:szCs w:val="20"/>
        </w:rPr>
        <w:t>3.</w:t>
      </w:r>
      <w:r w:rsidR="005B2A24" w:rsidRPr="00F24462">
        <w:rPr>
          <w:rFonts w:ascii="GHEA Grapalat" w:hAnsi="GHEA Grapalat"/>
          <w:sz w:val="16"/>
          <w:szCs w:val="20"/>
        </w:rPr>
        <w:tab/>
      </w:r>
      <w:r w:rsidR="00371CF8" w:rsidRPr="00F24462">
        <w:rPr>
          <w:rFonts w:ascii="GHEA Grapalat" w:hAnsi="GHEA Grapalat"/>
          <w:sz w:val="16"/>
          <w:szCs w:val="20"/>
        </w:rPr>
        <w:t xml:space="preserve">Покупатель в течение _____ рабочих дней с </w:t>
      </w:r>
      <w:proofErr w:type="gramStart"/>
      <w:r w:rsidR="00371CF8" w:rsidRPr="00F24462">
        <w:rPr>
          <w:rFonts w:ascii="GHEA Grapalat" w:hAnsi="GHEA Grapalat"/>
          <w:sz w:val="16"/>
          <w:szCs w:val="20"/>
        </w:rPr>
        <w:t>рабочего дня, следующего за днем получения акта приема-передачи представляет</w:t>
      </w:r>
      <w:proofErr w:type="gramEnd"/>
      <w:r w:rsidR="00371CF8" w:rsidRPr="00F24462">
        <w:rPr>
          <w:rFonts w:ascii="GHEA Grapalat" w:hAnsi="GHEA Grapalat"/>
          <w:sz w:val="16"/>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F24462" w:rsidRDefault="00371CF8"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5.4.</w:t>
      </w:r>
      <w:r w:rsidRPr="00F24462">
        <w:rPr>
          <w:rFonts w:ascii="GHEA Grapalat" w:hAnsi="GHEA Grapalat"/>
          <w:sz w:val="16"/>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F24462" w:rsidRDefault="00BE5F44" w:rsidP="00A1665E">
      <w:pPr>
        <w:widowControl w:val="0"/>
        <w:tabs>
          <w:tab w:val="left" w:pos="1134"/>
        </w:tabs>
        <w:ind w:firstLine="567"/>
        <w:jc w:val="both"/>
        <w:rPr>
          <w:rFonts w:ascii="GHEA Grapalat" w:hAnsi="GHEA Grapalat"/>
          <w:sz w:val="16"/>
          <w:szCs w:val="20"/>
        </w:rPr>
      </w:pPr>
    </w:p>
    <w:p w:rsidR="009123CA" w:rsidRPr="00F24462" w:rsidRDefault="009123CA" w:rsidP="00A1665E">
      <w:pPr>
        <w:widowControl w:val="0"/>
        <w:jc w:val="center"/>
        <w:rPr>
          <w:rFonts w:ascii="GHEA Grapalat" w:hAnsi="GHEA Grapalat"/>
          <w:b/>
          <w:sz w:val="16"/>
          <w:szCs w:val="20"/>
        </w:rPr>
      </w:pPr>
      <w:r w:rsidRPr="00F24462">
        <w:rPr>
          <w:rFonts w:ascii="GHEA Grapalat" w:hAnsi="GHEA Grapalat"/>
          <w:b/>
          <w:sz w:val="16"/>
          <w:szCs w:val="20"/>
        </w:rPr>
        <w:t>6. ОТВЕТСТВЕННОСТЬ СТОРОН</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Продавец несет ответственность за качество переданного товара и соблюдение предусмотренных договором сроков поставки.</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 xml:space="preserve">В случае нарушения Продавцом предусмотренных договором сроков поставки товара с Продавца за каждый </w:t>
      </w:r>
      <w:proofErr w:type="spellStart"/>
      <w:r w:rsidRPr="00F24462">
        <w:rPr>
          <w:rFonts w:ascii="GHEA Grapalat" w:hAnsi="GHEA Grapalat"/>
          <w:sz w:val="16"/>
          <w:szCs w:val="20"/>
        </w:rPr>
        <w:t>просроченный</w:t>
      </w:r>
      <w:r w:rsidR="00E91A69" w:rsidRPr="00F24462">
        <w:rPr>
          <w:rFonts w:ascii="GHEA Grapalat" w:hAnsi="GHEA Grapalat"/>
          <w:sz w:val="16"/>
          <w:szCs w:val="20"/>
        </w:rPr>
        <w:t>рабочий</w:t>
      </w:r>
      <w:proofErr w:type="spellEnd"/>
      <w:r w:rsidRPr="00F24462">
        <w:rPr>
          <w:rFonts w:ascii="GHEA Grapalat" w:hAnsi="GHEA Grapalat"/>
          <w:sz w:val="16"/>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F24462" w:rsidRDefault="009123CA"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В каждом случае поставки товара, не соответствующего указанной в</w:t>
      </w:r>
      <w:r w:rsidR="00D52566" w:rsidRPr="00F24462">
        <w:rPr>
          <w:rFonts w:ascii="Courier New" w:hAnsi="Courier New" w:cs="Courier New"/>
          <w:sz w:val="16"/>
          <w:szCs w:val="20"/>
          <w:lang w:val="en-US"/>
        </w:rPr>
        <w:t> </w:t>
      </w:r>
      <w:r w:rsidRPr="00F24462">
        <w:rPr>
          <w:rFonts w:ascii="GHEA Grapalat" w:hAnsi="GHEA Grapalat"/>
          <w:sz w:val="16"/>
          <w:szCs w:val="20"/>
        </w:rPr>
        <w:t>пункте 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F24462">
        <w:rPr>
          <w:rStyle w:val="af6"/>
          <w:rFonts w:ascii="GHEA Grapalat" w:hAnsi="GHEA Grapalat"/>
          <w:sz w:val="16"/>
          <w:szCs w:val="20"/>
        </w:rPr>
        <w:footnoteReference w:customMarkFollows="1" w:id="15"/>
        <w:t>20</w:t>
      </w:r>
      <w:r w:rsidRPr="00F24462">
        <w:rPr>
          <w:rFonts w:ascii="GHEA Grapalat" w:hAnsi="GHEA Grapalat"/>
          <w:sz w:val="16"/>
          <w:szCs w:val="20"/>
        </w:rPr>
        <w:t>.</w:t>
      </w:r>
      <w:r w:rsidR="00DF0BD2" w:rsidRPr="00F24462">
        <w:rPr>
          <w:rFonts w:ascii="GHEA Grapalat" w:hAnsi="GHEA Grapalat"/>
          <w:sz w:val="16"/>
          <w:szCs w:val="20"/>
        </w:rPr>
        <w:t xml:space="preserve"> При этом</w:t>
      </w:r>
      <w:r w:rsidR="00DF0BD2" w:rsidRPr="00F24462">
        <w:rPr>
          <w:rFonts w:ascii="GHEA Grapalat" w:hAnsi="GHEA Grapalat"/>
          <w:sz w:val="16"/>
          <w:szCs w:val="20"/>
          <w:lang w:val="hy-AM"/>
        </w:rPr>
        <w:t>,</w:t>
      </w:r>
      <w:r w:rsidR="00DF0BD2" w:rsidRPr="00F24462">
        <w:rPr>
          <w:rFonts w:ascii="GHEA Grapalat" w:hAnsi="GHEA Grapalat"/>
          <w:sz w:val="16"/>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F24462">
        <w:rPr>
          <w:rFonts w:ascii="GHEA Grapalat" w:hAnsi="GHEA Grapalat"/>
          <w:sz w:val="16"/>
          <w:szCs w:val="20"/>
        </w:rPr>
        <w:t xml:space="preserve">рабочий </w:t>
      </w:r>
      <w:r w:rsidRPr="00F24462">
        <w:rPr>
          <w:rFonts w:ascii="GHEA Grapalat" w:hAnsi="GHEA Grapalat"/>
          <w:sz w:val="16"/>
          <w:szCs w:val="20"/>
        </w:rPr>
        <w:t>день исчисляется пеня в размере 0,05 (ноль целых пять сотых) процента от подлежащей уплате, но не уплаченной суммы.</w:t>
      </w:r>
    </w:p>
    <w:p w:rsidR="0094684E" w:rsidRPr="00F24462" w:rsidRDefault="0094684E"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В непредусмотренных договором случаях за неисполнение или ненадлежащее исполнение своих обязатель</w:t>
      </w:r>
      <w:proofErr w:type="gramStart"/>
      <w:r w:rsidRPr="00F24462">
        <w:rPr>
          <w:rFonts w:ascii="GHEA Grapalat" w:hAnsi="GHEA Grapalat"/>
          <w:sz w:val="16"/>
          <w:szCs w:val="20"/>
        </w:rPr>
        <w:t>ств ст</w:t>
      </w:r>
      <w:proofErr w:type="gramEnd"/>
      <w:r w:rsidRPr="00F24462">
        <w:rPr>
          <w:rFonts w:ascii="GHEA Grapalat" w:hAnsi="GHEA Grapalat"/>
          <w:sz w:val="16"/>
          <w:szCs w:val="20"/>
        </w:rPr>
        <w:t>ороны несут ответственность в порядке, установленном законодательством Республики Армения.</w:t>
      </w:r>
    </w:p>
    <w:p w:rsidR="0094684E" w:rsidRPr="00F24462" w:rsidRDefault="00BE5525"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6</w:t>
      </w:r>
      <w:r w:rsidR="0094684E" w:rsidRPr="00F24462">
        <w:rPr>
          <w:rFonts w:ascii="GHEA Grapalat" w:hAnsi="GHEA Grapalat"/>
          <w:sz w:val="16"/>
          <w:szCs w:val="20"/>
        </w:rPr>
        <w:t>.</w:t>
      </w:r>
      <w:r w:rsidR="00AC30D5" w:rsidRPr="00F24462">
        <w:rPr>
          <w:rFonts w:ascii="GHEA Grapalat" w:hAnsi="GHEA Grapalat"/>
          <w:sz w:val="16"/>
          <w:szCs w:val="20"/>
        </w:rPr>
        <w:t>7.</w:t>
      </w:r>
      <w:r w:rsidR="00AC30D5" w:rsidRPr="00F24462">
        <w:rPr>
          <w:rFonts w:ascii="GHEA Grapalat" w:hAnsi="GHEA Grapalat"/>
          <w:sz w:val="16"/>
          <w:szCs w:val="20"/>
        </w:rPr>
        <w:tab/>
      </w:r>
      <w:r w:rsidR="0094684E" w:rsidRPr="00F24462">
        <w:rPr>
          <w:rFonts w:ascii="GHEA Grapalat" w:hAnsi="GHEA Grapalat"/>
          <w:sz w:val="16"/>
          <w:szCs w:val="20"/>
        </w:rPr>
        <w:t>Уплата пеней и (или) штрафов не освобождает стороны от полного исполнения своих договорных обязательств.</w:t>
      </w:r>
    </w:p>
    <w:p w:rsidR="00D52566" w:rsidRPr="00F24462" w:rsidRDefault="00D52566" w:rsidP="00A1665E">
      <w:pPr>
        <w:rPr>
          <w:rFonts w:ascii="GHEA Grapalat" w:hAnsi="GHEA Grapalat"/>
          <w:sz w:val="16"/>
          <w:szCs w:val="20"/>
          <w:lang w:val="hy-AM"/>
        </w:rPr>
      </w:pPr>
    </w:p>
    <w:p w:rsidR="009F337A" w:rsidRPr="00F24462" w:rsidRDefault="009F337A" w:rsidP="00A1665E">
      <w:pPr>
        <w:widowControl w:val="0"/>
        <w:jc w:val="center"/>
        <w:rPr>
          <w:rFonts w:ascii="GHEA Grapalat" w:hAnsi="GHEA Grapalat"/>
          <w:b/>
          <w:sz w:val="16"/>
          <w:szCs w:val="20"/>
        </w:rPr>
      </w:pPr>
      <w:r w:rsidRPr="00F24462">
        <w:rPr>
          <w:rFonts w:ascii="GHEA Grapalat" w:hAnsi="GHEA Grapalat"/>
          <w:b/>
          <w:sz w:val="16"/>
          <w:szCs w:val="20"/>
        </w:rPr>
        <w:t>7. ДЕЙСТВИЕ НЕПРЕОДОЛИМОЙ СИЛЫ (ФОРС-МАЖОР)</w:t>
      </w:r>
    </w:p>
    <w:p w:rsidR="009F337A" w:rsidRPr="00F24462" w:rsidRDefault="009F337A" w:rsidP="00A1665E">
      <w:pPr>
        <w:widowControl w:val="0"/>
        <w:ind w:firstLine="567"/>
        <w:jc w:val="both"/>
        <w:rPr>
          <w:rFonts w:ascii="GHEA Grapalat" w:hAnsi="GHEA Grapalat"/>
          <w:sz w:val="16"/>
          <w:szCs w:val="20"/>
        </w:rPr>
      </w:pPr>
      <w:r w:rsidRPr="00F24462">
        <w:rPr>
          <w:rFonts w:ascii="GHEA Grapalat" w:hAnsi="GHEA Grapalat"/>
          <w:sz w:val="16"/>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F24462">
        <w:rPr>
          <w:rFonts w:ascii="GHEA Grapalat" w:hAnsi="GHEA Grapalat"/>
          <w:sz w:val="16"/>
          <w:szCs w:val="20"/>
        </w:rPr>
        <w:t>которую</w:t>
      </w:r>
      <w:proofErr w:type="gramEnd"/>
      <w:r w:rsidRPr="00F24462">
        <w:rPr>
          <w:rFonts w:ascii="GHEA Grapalat" w:hAnsi="GHEA Grapalat"/>
          <w:sz w:val="16"/>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F24462" w:rsidRDefault="0094684E" w:rsidP="00A1665E">
      <w:pPr>
        <w:widowControl w:val="0"/>
        <w:jc w:val="center"/>
        <w:rPr>
          <w:rFonts w:ascii="GHEA Grapalat" w:hAnsi="GHEA Grapalat"/>
          <w:sz w:val="16"/>
          <w:szCs w:val="20"/>
          <w:lang w:val="hy-AM"/>
        </w:rPr>
      </w:pP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8. ИНЫЕ УСЛОВИЯ</w:t>
      </w:r>
    </w:p>
    <w:p w:rsidR="00071D1C" w:rsidRPr="00F24462" w:rsidRDefault="00071D1C" w:rsidP="00A1665E">
      <w:pPr>
        <w:widowControl w:val="0"/>
        <w:tabs>
          <w:tab w:val="left" w:pos="1134"/>
        </w:tabs>
        <w:ind w:firstLine="567"/>
        <w:jc w:val="both"/>
        <w:rPr>
          <w:rFonts w:ascii="GHEA Grapalat" w:hAnsi="GHEA Grapalat" w:cs="Times Armenian"/>
          <w:sz w:val="16"/>
          <w:szCs w:val="20"/>
        </w:rPr>
      </w:pPr>
      <w:r w:rsidRPr="00F24462">
        <w:rPr>
          <w:rFonts w:ascii="GHEA Grapalat" w:hAnsi="GHEA Grapalat"/>
          <w:sz w:val="16"/>
          <w:szCs w:val="20"/>
        </w:rPr>
        <w:t>8.</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z w:val="16"/>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24462">
        <w:rPr>
          <w:rStyle w:val="af6"/>
          <w:rFonts w:ascii="GHEA Grapalat" w:hAnsi="GHEA Grapalat"/>
          <w:sz w:val="16"/>
          <w:szCs w:val="20"/>
        </w:rPr>
        <w:footnoteReference w:customMarkFollows="1" w:id="16"/>
        <w:t>21</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z w:val="16"/>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24462">
        <w:rPr>
          <w:rFonts w:ascii="Courier New" w:hAnsi="Courier New" w:cs="Courier New"/>
          <w:sz w:val="16"/>
          <w:szCs w:val="20"/>
          <w:lang w:val="en-US"/>
        </w:rPr>
        <w:t> </w:t>
      </w:r>
      <w:r w:rsidRPr="00F24462">
        <w:rPr>
          <w:rFonts w:ascii="GHEA Grapalat" w:hAnsi="GHEA Grapalat"/>
          <w:sz w:val="16"/>
          <w:szCs w:val="20"/>
        </w:rPr>
        <w:t>тре</w:t>
      </w:r>
      <w:r w:rsidR="00D52566" w:rsidRPr="00F24462">
        <w:rPr>
          <w:rFonts w:ascii="GHEA Grapalat" w:hAnsi="GHEA Grapalat"/>
          <w:sz w:val="16"/>
          <w:szCs w:val="20"/>
        </w:rPr>
        <w:t>бования, вытекающее из договора</w:t>
      </w:r>
      <w:r w:rsidRPr="00F24462">
        <w:rPr>
          <w:rFonts w:ascii="GHEA Grapalat" w:hAnsi="GHEA Grapalat"/>
          <w:sz w:val="16"/>
          <w:szCs w:val="20"/>
        </w:rPr>
        <w:t xml:space="preserve">, не может быть передано другому лицу без письменного согласия стороны должника. </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B2A24" w:rsidRPr="00F24462">
        <w:rPr>
          <w:rFonts w:ascii="GHEA Grapalat" w:hAnsi="GHEA Grapalat"/>
          <w:sz w:val="16"/>
          <w:szCs w:val="20"/>
        </w:rPr>
        <w:t>3.</w:t>
      </w:r>
      <w:r w:rsidR="005B2A24" w:rsidRPr="00F24462">
        <w:rPr>
          <w:rFonts w:ascii="GHEA Grapalat" w:hAnsi="GHEA Grapalat"/>
          <w:sz w:val="16"/>
          <w:szCs w:val="20"/>
        </w:rPr>
        <w:tab/>
      </w:r>
      <w:proofErr w:type="gramStart"/>
      <w:r w:rsidRPr="00F24462">
        <w:rPr>
          <w:rFonts w:ascii="GHEA Grapalat" w:hAnsi="GHEA Grapalat"/>
          <w:sz w:val="16"/>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F24462">
        <w:rPr>
          <w:rFonts w:ascii="GHEA Grapalat" w:hAnsi="GHEA Grapalat"/>
          <w:sz w:val="16"/>
          <w:szCs w:val="20"/>
        </w:rPr>
        <w:t xml:space="preserve"> одностороннем </w:t>
      </w:r>
      <w:proofErr w:type="gramStart"/>
      <w:r w:rsidRPr="00F24462">
        <w:rPr>
          <w:rFonts w:ascii="GHEA Grapalat" w:hAnsi="GHEA Grapalat"/>
          <w:sz w:val="16"/>
          <w:szCs w:val="20"/>
        </w:rPr>
        <w:t>порядке</w:t>
      </w:r>
      <w:proofErr w:type="gramEnd"/>
      <w:r w:rsidR="002B6548" w:rsidRPr="00F24462">
        <w:rPr>
          <w:rFonts w:ascii="GHEA Grapalat" w:hAnsi="GHEA Grapalat"/>
          <w:sz w:val="16"/>
          <w:szCs w:val="20"/>
          <w:lang w:val="hy-AM"/>
        </w:rPr>
        <w:t xml:space="preserve"> расторгает договор</w:t>
      </w:r>
      <w:r w:rsidRPr="00F24462">
        <w:rPr>
          <w:rFonts w:ascii="GHEA Grapalat" w:hAnsi="GHEA Grapalat"/>
          <w:sz w:val="16"/>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F24462">
        <w:rPr>
          <w:rFonts w:ascii="GHEA Grapalat" w:hAnsi="GHEA Grapalat"/>
          <w:sz w:val="16"/>
          <w:szCs w:val="20"/>
        </w:rPr>
        <w:t>незаключения</w:t>
      </w:r>
      <w:proofErr w:type="spellEnd"/>
      <w:r w:rsidRPr="00F24462">
        <w:rPr>
          <w:rFonts w:ascii="GHEA Grapalat" w:hAnsi="GHEA Grapalat"/>
          <w:sz w:val="16"/>
          <w:szCs w:val="20"/>
        </w:rPr>
        <w:t xml:space="preserve"> договора согласно законодательству Республики Армения о закупках. При этом</w:t>
      </w:r>
      <w:proofErr w:type="gramStart"/>
      <w:r w:rsidRPr="00F24462">
        <w:rPr>
          <w:rFonts w:ascii="GHEA Grapalat" w:hAnsi="GHEA Grapalat"/>
          <w:sz w:val="16"/>
          <w:szCs w:val="20"/>
        </w:rPr>
        <w:t>,</w:t>
      </w:r>
      <w:proofErr w:type="gramEnd"/>
      <w:r w:rsidRPr="00F24462">
        <w:rPr>
          <w:rFonts w:ascii="GHEA Grapalat" w:hAnsi="GHEA Grapalat"/>
          <w:sz w:val="16"/>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t>8.</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Споры в связи с договором подлежат рассмотрению в судах Республики Армения.</w:t>
      </w:r>
    </w:p>
    <w:p w:rsidR="00071D1C" w:rsidRPr="00F24462" w:rsidRDefault="00071D1C" w:rsidP="00A1665E">
      <w:pPr>
        <w:widowControl w:val="0"/>
        <w:tabs>
          <w:tab w:val="left" w:pos="1134"/>
        </w:tabs>
        <w:ind w:firstLine="567"/>
        <w:jc w:val="both"/>
        <w:rPr>
          <w:rFonts w:ascii="GHEA Grapalat" w:hAnsi="GHEA Grapalat" w:cs="Sylfaen"/>
          <w:sz w:val="16"/>
          <w:szCs w:val="20"/>
        </w:rPr>
      </w:pPr>
      <w:r w:rsidRPr="00F24462">
        <w:rPr>
          <w:rFonts w:ascii="GHEA Grapalat" w:hAnsi="GHEA Grapalat"/>
          <w:sz w:val="16"/>
          <w:szCs w:val="20"/>
        </w:rPr>
        <w:lastRenderedPageBreak/>
        <w:t>8.5</w:t>
      </w:r>
      <w:r w:rsidRPr="00F24462">
        <w:rPr>
          <w:rFonts w:ascii="GHEA Grapalat" w:hAnsi="GHEA Grapalat"/>
          <w:sz w:val="16"/>
          <w:szCs w:val="20"/>
        </w:rPr>
        <w:tab/>
        <w:t xml:space="preserve">Изменения и дополнения могут быть внесены в договор исключительно с взаимного согласия сторон </w:t>
      </w:r>
      <w:r w:rsidR="009F10E4" w:rsidRPr="00F24462">
        <w:rPr>
          <w:rFonts w:ascii="GHEA Grapalat" w:hAnsi="GHEA Grapalat"/>
          <w:sz w:val="16"/>
          <w:szCs w:val="20"/>
        </w:rPr>
        <w:t>—</w:t>
      </w:r>
      <w:r w:rsidRPr="00F24462">
        <w:rPr>
          <w:rFonts w:ascii="GHEA Grapalat" w:hAnsi="GHEA Grapalat"/>
          <w:sz w:val="16"/>
          <w:szCs w:val="20"/>
        </w:rPr>
        <w:t xml:space="preserve"> посредством заключения соглашения, которое будет являться неотъемлемой частью договора. </w:t>
      </w:r>
    </w:p>
    <w:p w:rsidR="00071D1C" w:rsidRPr="00F24462" w:rsidRDefault="00071D1C" w:rsidP="00A1665E">
      <w:pPr>
        <w:widowControl w:val="0"/>
        <w:tabs>
          <w:tab w:val="left" w:pos="1134"/>
        </w:tabs>
        <w:ind w:firstLine="567"/>
        <w:jc w:val="both"/>
        <w:rPr>
          <w:rFonts w:ascii="GHEA Grapalat" w:hAnsi="GHEA Grapalat" w:cs="Sylfaen"/>
          <w:spacing w:val="-6"/>
          <w:sz w:val="16"/>
          <w:szCs w:val="20"/>
        </w:rPr>
      </w:pPr>
      <w:r w:rsidRPr="00F24462">
        <w:rPr>
          <w:rFonts w:ascii="GHEA Grapalat" w:hAnsi="GHEA Grapalat"/>
          <w:spacing w:val="-6"/>
          <w:sz w:val="16"/>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sz w:val="16"/>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6.</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агентского договора: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1)</w:t>
      </w:r>
      <w:r w:rsidR="00E95CE6" w:rsidRPr="00F24462">
        <w:rPr>
          <w:rFonts w:ascii="GHEA Grapalat" w:hAnsi="GHEA Grapalat"/>
          <w:sz w:val="16"/>
          <w:szCs w:val="20"/>
        </w:rPr>
        <w:tab/>
      </w:r>
      <w:r w:rsidRPr="00F24462">
        <w:rPr>
          <w:rFonts w:ascii="GHEA Grapalat" w:hAnsi="GHEA Grapalat"/>
          <w:sz w:val="16"/>
          <w:szCs w:val="20"/>
        </w:rPr>
        <w:t>Продавец несет ответственность за неисполнение или ненадлежащее исполнение обязательств агента;</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2)</w:t>
      </w:r>
      <w:r w:rsidR="00E95CE6" w:rsidRPr="00F24462">
        <w:rPr>
          <w:rFonts w:ascii="GHEA Grapalat" w:hAnsi="GHEA Grapalat"/>
          <w:sz w:val="16"/>
          <w:szCs w:val="20"/>
        </w:rPr>
        <w:tab/>
      </w:r>
      <w:r w:rsidRPr="00F24462">
        <w:rPr>
          <w:rFonts w:ascii="GHEA Grapalat" w:hAnsi="GHEA Grapalat"/>
          <w:sz w:val="16"/>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24462">
        <w:rPr>
          <w:rStyle w:val="af6"/>
          <w:rFonts w:ascii="GHEA Grapalat" w:hAnsi="GHEA Grapalat"/>
          <w:sz w:val="16"/>
          <w:szCs w:val="20"/>
        </w:rPr>
        <w:footnoteReference w:customMarkFollows="1" w:id="17"/>
        <w:t>22</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AC30D5" w:rsidRPr="00F24462">
        <w:rPr>
          <w:rFonts w:ascii="GHEA Grapalat" w:hAnsi="GHEA Grapalat"/>
          <w:sz w:val="16"/>
          <w:szCs w:val="20"/>
        </w:rPr>
        <w:t>7.</w:t>
      </w:r>
      <w:r w:rsidR="00AC30D5" w:rsidRPr="00F24462">
        <w:rPr>
          <w:rFonts w:ascii="GHEA Grapalat" w:hAnsi="GHEA Grapalat"/>
          <w:sz w:val="16"/>
          <w:szCs w:val="20"/>
        </w:rPr>
        <w:tab/>
      </w:r>
      <w:r w:rsidRPr="00F24462">
        <w:rPr>
          <w:rFonts w:ascii="GHEA Grapalat" w:hAnsi="GHEA Grapalat"/>
          <w:sz w:val="16"/>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24462">
        <w:rPr>
          <w:rStyle w:val="af6"/>
          <w:rFonts w:ascii="GHEA Grapalat" w:hAnsi="GHEA Grapalat"/>
          <w:sz w:val="16"/>
          <w:szCs w:val="20"/>
        </w:rPr>
        <w:footnoteReference w:customMarkFollows="1" w:id="18"/>
        <w:t>23</w:t>
      </w:r>
      <w:r w:rsidRPr="00F24462">
        <w:rPr>
          <w:rFonts w:ascii="GHEA Grapalat" w:hAnsi="GHEA Grapalat"/>
          <w:sz w:val="16"/>
          <w:szCs w:val="20"/>
        </w:rPr>
        <w:t>.</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6E15CD" w:rsidRPr="00F24462">
        <w:rPr>
          <w:rFonts w:ascii="GHEA Grapalat" w:hAnsi="GHEA Grapalat"/>
          <w:sz w:val="16"/>
          <w:szCs w:val="20"/>
        </w:rPr>
        <w:t>8.</w:t>
      </w:r>
      <w:r w:rsidR="006E15CD" w:rsidRPr="00F24462">
        <w:rPr>
          <w:rFonts w:ascii="GHEA Grapalat" w:hAnsi="GHEA Grapalat"/>
          <w:sz w:val="16"/>
          <w:szCs w:val="20"/>
        </w:rPr>
        <w:tab/>
      </w:r>
      <w:r w:rsidRPr="00F24462">
        <w:rPr>
          <w:rFonts w:ascii="GHEA Grapalat" w:hAnsi="GHEA Grapalat"/>
          <w:sz w:val="16"/>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F24462">
        <w:rPr>
          <w:rFonts w:ascii="GHEA Grapalat" w:hAnsi="GHEA Grapalat"/>
          <w:sz w:val="16"/>
          <w:szCs w:val="20"/>
        </w:rPr>
        <w:t>товара</w:t>
      </w:r>
      <w:proofErr w:type="gramStart"/>
      <w:r w:rsidR="005A3009" w:rsidRPr="00F24462">
        <w:rPr>
          <w:rFonts w:ascii="GHEA Grapalat" w:hAnsi="GHEA Grapalat"/>
          <w:sz w:val="16"/>
          <w:szCs w:val="20"/>
        </w:rPr>
        <w:t>,а</w:t>
      </w:r>
      <w:proofErr w:type="spellEnd"/>
      <w:proofErr w:type="gramEnd"/>
      <w:r w:rsidR="005A3009" w:rsidRPr="00F24462">
        <w:rPr>
          <w:rFonts w:ascii="GHEA Grapalat" w:hAnsi="GHEA Grapalat"/>
          <w:sz w:val="16"/>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24462">
        <w:rPr>
          <w:rFonts w:ascii="GHEA Grapalat" w:hAnsi="GHEA Grapalat"/>
          <w:sz w:val="16"/>
          <w:szCs w:val="20"/>
          <w:lang w:val="hy-AM"/>
        </w:rPr>
        <w:t xml:space="preserve">. </w:t>
      </w:r>
      <w:r w:rsidRPr="00F24462">
        <w:rPr>
          <w:rFonts w:ascii="GHEA Grapalat" w:hAnsi="GHEA Grapalat"/>
          <w:sz w:val="16"/>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F24462" w:rsidRDefault="00071D1C" w:rsidP="00A1665E">
      <w:pPr>
        <w:widowControl w:val="0"/>
        <w:tabs>
          <w:tab w:val="left" w:pos="1134"/>
        </w:tabs>
        <w:ind w:firstLine="567"/>
        <w:jc w:val="both"/>
        <w:rPr>
          <w:rFonts w:ascii="GHEA Grapalat" w:hAnsi="GHEA Grapalat"/>
          <w:sz w:val="16"/>
          <w:szCs w:val="20"/>
        </w:rPr>
      </w:pPr>
      <w:r w:rsidRPr="00F24462">
        <w:rPr>
          <w:rFonts w:ascii="GHEA Grapalat" w:hAnsi="GHEA Grapalat"/>
          <w:sz w:val="16"/>
          <w:szCs w:val="20"/>
        </w:rPr>
        <w:t>8.</w:t>
      </w:r>
      <w:r w:rsidR="006E15CD" w:rsidRPr="00F24462">
        <w:rPr>
          <w:rFonts w:ascii="GHEA Grapalat" w:hAnsi="GHEA Grapalat"/>
          <w:sz w:val="16"/>
          <w:szCs w:val="20"/>
        </w:rPr>
        <w:t>9.</w:t>
      </w:r>
      <w:r w:rsidR="006E15CD" w:rsidRPr="00F24462">
        <w:rPr>
          <w:rFonts w:ascii="GHEA Grapalat" w:hAnsi="GHEA Grapalat"/>
          <w:sz w:val="16"/>
          <w:szCs w:val="20"/>
        </w:rPr>
        <w:tab/>
      </w:r>
      <w:r w:rsidRPr="00F24462">
        <w:rPr>
          <w:rFonts w:ascii="GHEA Grapalat" w:hAnsi="GHEA Grapalat"/>
          <w:sz w:val="16"/>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F24462">
        <w:rPr>
          <w:rFonts w:ascii="GHEA Grapalat" w:hAnsi="GHEA Grapalat"/>
          <w:sz w:val="16"/>
          <w:szCs w:val="20"/>
        </w:rPr>
        <w:t>—</w:t>
      </w:r>
      <w:r w:rsidRPr="00F24462">
        <w:rPr>
          <w:rFonts w:ascii="GHEA Grapalat" w:hAnsi="GHEA Grapalat"/>
          <w:sz w:val="16"/>
          <w:szCs w:val="20"/>
        </w:rPr>
        <w:t xml:space="preserve"> это выгода или убытки, понесенные данной </w:t>
      </w:r>
      <w:proofErr w:type="spellStart"/>
      <w:r w:rsidRPr="00F24462">
        <w:rPr>
          <w:rFonts w:ascii="GHEA Grapalat" w:hAnsi="GHEA Grapalat"/>
          <w:sz w:val="16"/>
          <w:szCs w:val="20"/>
        </w:rPr>
        <w:t>стороной</w:t>
      </w:r>
      <w:proofErr w:type="gramStart"/>
      <w:r w:rsidRPr="00F24462">
        <w:rPr>
          <w:rFonts w:ascii="GHEA Grapalat" w:hAnsi="GHEA Grapalat"/>
          <w:sz w:val="16"/>
          <w:szCs w:val="20"/>
        </w:rPr>
        <w:t>.О</w:t>
      </w:r>
      <w:proofErr w:type="gramEnd"/>
      <w:r w:rsidRPr="00F24462">
        <w:rPr>
          <w:rFonts w:ascii="GHEA Grapalat" w:hAnsi="GHEA Grapalat"/>
          <w:sz w:val="16"/>
          <w:szCs w:val="20"/>
        </w:rPr>
        <w:t>бязательства</w:t>
      </w:r>
      <w:proofErr w:type="spellEnd"/>
      <w:r w:rsidRPr="00F24462">
        <w:rPr>
          <w:rFonts w:ascii="GHEA Grapalat" w:hAnsi="GHEA Grapalat"/>
          <w:sz w:val="16"/>
          <w:szCs w:val="20"/>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E3606B" w:rsidRPr="00F24462">
        <w:rPr>
          <w:rFonts w:ascii="GHEA Grapalat" w:hAnsi="GHEA Grapalat"/>
          <w:sz w:val="16"/>
          <w:szCs w:val="20"/>
        </w:rPr>
        <w:t>0.</w:t>
      </w:r>
      <w:r w:rsidR="00E3606B" w:rsidRPr="00F24462">
        <w:rPr>
          <w:rFonts w:ascii="GHEA Grapalat" w:hAnsi="GHEA Grapalat"/>
          <w:sz w:val="16"/>
          <w:szCs w:val="20"/>
        </w:rPr>
        <w:tab/>
      </w:r>
      <w:r w:rsidRPr="00F24462">
        <w:rPr>
          <w:rFonts w:ascii="GHEA Grapalat" w:hAnsi="GHEA Grapalat"/>
          <w:sz w:val="16"/>
          <w:szCs w:val="20"/>
        </w:rPr>
        <w:t>Договор не может быть изменен вследствие частичного неисполнения обязатель</w:t>
      </w:r>
      <w:proofErr w:type="gramStart"/>
      <w:r w:rsidRPr="00F24462">
        <w:rPr>
          <w:rFonts w:ascii="GHEA Grapalat" w:hAnsi="GHEA Grapalat"/>
          <w:sz w:val="16"/>
          <w:szCs w:val="20"/>
        </w:rPr>
        <w:t>ств ст</w:t>
      </w:r>
      <w:proofErr w:type="gramEnd"/>
      <w:r w:rsidRPr="00F24462">
        <w:rPr>
          <w:rFonts w:ascii="GHEA Grapalat" w:hAnsi="GHEA Grapalat"/>
          <w:sz w:val="16"/>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24462">
        <w:rPr>
          <w:rFonts w:ascii="Courier New" w:hAnsi="Courier New" w:cs="Courier New"/>
          <w:sz w:val="16"/>
          <w:szCs w:val="20"/>
          <w:lang w:val="en-US"/>
        </w:rPr>
        <w:t> </w:t>
      </w:r>
      <w:r w:rsidRPr="00F24462">
        <w:rPr>
          <w:rFonts w:ascii="GHEA Grapalat" w:hAnsi="GHEA Grapalat"/>
          <w:sz w:val="16"/>
          <w:szCs w:val="20"/>
        </w:rPr>
        <w:t xml:space="preserve">Армения. </w:t>
      </w:r>
    </w:p>
    <w:p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1.</w:t>
      </w:r>
      <w:r w:rsidR="009D71F8" w:rsidRPr="00F24462">
        <w:rPr>
          <w:rFonts w:ascii="GHEA Grapalat" w:hAnsi="GHEA Grapalat"/>
          <w:sz w:val="16"/>
          <w:szCs w:val="20"/>
        </w:rPr>
        <w:tab/>
      </w:r>
      <w:r w:rsidRPr="00F24462">
        <w:rPr>
          <w:rFonts w:ascii="GHEA Grapalat" w:hAnsi="GHEA Grapalat"/>
          <w:spacing w:val="-6"/>
          <w:sz w:val="16"/>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F24462">
        <w:rPr>
          <w:rFonts w:ascii="GHEA Grapalat" w:hAnsi="GHEA Grapalat"/>
          <w:spacing w:val="-6"/>
          <w:sz w:val="16"/>
          <w:szCs w:val="20"/>
        </w:rPr>
        <w:t>www.procurement.am</w:t>
      </w:r>
      <w:proofErr w:type="spellEnd"/>
      <w:r w:rsidRPr="00F24462">
        <w:rPr>
          <w:rFonts w:ascii="GHEA Grapalat" w:hAnsi="GHEA Grapalat"/>
          <w:spacing w:val="-6"/>
          <w:sz w:val="16"/>
          <w:szCs w:val="20"/>
        </w:rPr>
        <w:t>, с</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24462">
        <w:rPr>
          <w:rFonts w:ascii="Courier New" w:hAnsi="Courier New" w:cs="Courier New"/>
          <w:spacing w:val="-6"/>
          <w:sz w:val="16"/>
          <w:szCs w:val="20"/>
          <w:lang w:val="en-US"/>
        </w:rPr>
        <w:t> </w:t>
      </w:r>
      <w:r w:rsidRPr="00F24462">
        <w:rPr>
          <w:rFonts w:ascii="GHEA Grapalat" w:hAnsi="GHEA Grapalat"/>
          <w:spacing w:val="-6"/>
          <w:sz w:val="16"/>
          <w:szCs w:val="20"/>
        </w:rPr>
        <w:t xml:space="preserve">следующего за опубликованием уведомления дня, установленного настоящим </w:t>
      </w:r>
      <w:proofErr w:type="spellStart"/>
      <w:r w:rsidRPr="00F24462">
        <w:rPr>
          <w:rFonts w:ascii="GHEA Grapalat" w:hAnsi="GHEA Grapalat"/>
          <w:spacing w:val="-6"/>
          <w:sz w:val="16"/>
          <w:szCs w:val="20"/>
        </w:rPr>
        <w:t>пунктом</w:t>
      </w:r>
      <w:proofErr w:type="gramStart"/>
      <w:r w:rsidRPr="00F24462">
        <w:rPr>
          <w:rFonts w:ascii="GHEA Grapalat" w:hAnsi="GHEA Grapalat"/>
          <w:spacing w:val="-6"/>
          <w:sz w:val="16"/>
          <w:szCs w:val="20"/>
        </w:rPr>
        <w:t>.</w:t>
      </w:r>
      <w:r w:rsidR="00DD41E4" w:rsidRPr="00F24462">
        <w:rPr>
          <w:rFonts w:ascii="GHEA Grapalat" w:hAnsi="GHEA Grapalat"/>
          <w:spacing w:val="-6"/>
          <w:sz w:val="16"/>
          <w:szCs w:val="20"/>
        </w:rPr>
        <w:t>В</w:t>
      </w:r>
      <w:proofErr w:type="spellEnd"/>
      <w:proofErr w:type="gramEnd"/>
      <w:r w:rsidR="00DD41E4" w:rsidRPr="00F24462">
        <w:rPr>
          <w:rFonts w:ascii="GHEA Grapalat" w:hAnsi="GHEA Grapalat"/>
          <w:spacing w:val="-6"/>
          <w:sz w:val="16"/>
          <w:szCs w:val="20"/>
        </w:rPr>
        <w:t xml:space="preserve"> день публикации в бюллетене уведомления о полном или частичном одностороннем расторжении договора Покупатель </w:t>
      </w:r>
      <w:r w:rsidR="00D43420" w:rsidRPr="00F24462">
        <w:rPr>
          <w:rFonts w:ascii="GHEA Grapalat" w:hAnsi="GHEA Grapalat"/>
          <w:spacing w:val="-6"/>
          <w:sz w:val="16"/>
          <w:szCs w:val="20"/>
        </w:rPr>
        <w:t xml:space="preserve">высылает </w:t>
      </w:r>
      <w:r w:rsidR="00DD41E4" w:rsidRPr="00F24462">
        <w:rPr>
          <w:rFonts w:ascii="GHEA Grapalat" w:hAnsi="GHEA Grapalat"/>
          <w:spacing w:val="-6"/>
          <w:sz w:val="16"/>
          <w:szCs w:val="20"/>
        </w:rPr>
        <w:t>его также на электронную почту Продавца.</w:t>
      </w:r>
    </w:p>
    <w:p w:rsidR="00071D1C" w:rsidRPr="00F24462" w:rsidRDefault="00071D1C" w:rsidP="00A1665E">
      <w:pPr>
        <w:widowControl w:val="0"/>
        <w:tabs>
          <w:tab w:val="left" w:pos="1276"/>
        </w:tabs>
        <w:ind w:firstLine="567"/>
        <w:jc w:val="both"/>
        <w:rPr>
          <w:rFonts w:ascii="GHEA Grapalat" w:hAnsi="GHEA Grapalat"/>
          <w:spacing w:val="-6"/>
          <w:sz w:val="16"/>
          <w:szCs w:val="20"/>
        </w:rPr>
      </w:pPr>
      <w:r w:rsidRPr="00F24462">
        <w:rPr>
          <w:rFonts w:ascii="GHEA Grapalat" w:hAnsi="GHEA Grapalat"/>
          <w:sz w:val="16"/>
          <w:szCs w:val="20"/>
        </w:rPr>
        <w:t>8.1</w:t>
      </w:r>
      <w:r w:rsidR="009D71F8" w:rsidRPr="00F24462">
        <w:rPr>
          <w:rFonts w:ascii="GHEA Grapalat" w:hAnsi="GHEA Grapalat"/>
          <w:sz w:val="16"/>
          <w:szCs w:val="20"/>
        </w:rPr>
        <w:t>2.</w:t>
      </w:r>
      <w:r w:rsidR="009D71F8" w:rsidRPr="00F24462">
        <w:rPr>
          <w:rFonts w:ascii="GHEA Grapalat" w:hAnsi="GHEA Grapalat"/>
          <w:sz w:val="16"/>
          <w:szCs w:val="20"/>
        </w:rPr>
        <w:tab/>
      </w:r>
      <w:r w:rsidRPr="00F24462">
        <w:rPr>
          <w:rFonts w:ascii="GHEA Grapalat" w:hAnsi="GHEA Grapalat"/>
          <w:spacing w:val="-6"/>
          <w:sz w:val="16"/>
          <w:szCs w:val="20"/>
        </w:rPr>
        <w:t xml:space="preserve">Споры, возникшие в связи с договором, разрешаются путем переговоров. В случае </w:t>
      </w:r>
      <w:proofErr w:type="spellStart"/>
      <w:r w:rsidRPr="00F24462">
        <w:rPr>
          <w:rFonts w:ascii="GHEA Grapalat" w:hAnsi="GHEA Grapalat"/>
          <w:spacing w:val="-6"/>
          <w:sz w:val="16"/>
          <w:szCs w:val="20"/>
        </w:rPr>
        <w:t>недостижения</w:t>
      </w:r>
      <w:proofErr w:type="spellEnd"/>
      <w:r w:rsidRPr="00F24462">
        <w:rPr>
          <w:rFonts w:ascii="GHEA Grapalat" w:hAnsi="GHEA Grapalat"/>
          <w:spacing w:val="-6"/>
          <w:sz w:val="16"/>
          <w:szCs w:val="20"/>
        </w:rPr>
        <w:t xml:space="preserve"> согласия споры разрешаются в судебном порядке.</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B2A24" w:rsidRPr="00F24462">
        <w:rPr>
          <w:rFonts w:ascii="GHEA Grapalat" w:hAnsi="GHEA Grapalat"/>
          <w:sz w:val="16"/>
          <w:szCs w:val="20"/>
        </w:rPr>
        <w:t>3.</w:t>
      </w:r>
      <w:r w:rsidR="005B2A24" w:rsidRPr="00F24462">
        <w:rPr>
          <w:rFonts w:ascii="GHEA Grapalat" w:hAnsi="GHEA Grapalat"/>
          <w:sz w:val="16"/>
          <w:szCs w:val="20"/>
        </w:rPr>
        <w:tab/>
      </w:r>
      <w:r w:rsidRPr="00F24462">
        <w:rPr>
          <w:rFonts w:ascii="GHEA Grapalat" w:hAnsi="GHEA Grapalat"/>
          <w:sz w:val="16"/>
          <w:szCs w:val="20"/>
        </w:rPr>
        <w:t>Договор составлен на ____</w:t>
      </w:r>
      <w:r w:rsidR="00E95CE6" w:rsidRPr="00F24462">
        <w:rPr>
          <w:rFonts w:ascii="GHEA Grapalat" w:hAnsi="GHEA Grapalat"/>
          <w:sz w:val="16"/>
          <w:szCs w:val="20"/>
        </w:rPr>
        <w:t>_______</w:t>
      </w:r>
      <w:r w:rsidRPr="00F24462">
        <w:rPr>
          <w:rFonts w:ascii="GHEA Grapalat" w:hAnsi="GHEA Grapalat"/>
          <w:sz w:val="16"/>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24462">
        <w:rPr>
          <w:rFonts w:ascii="GHEA Grapalat" w:hAnsi="GHEA Grapalat"/>
          <w:sz w:val="16"/>
          <w:szCs w:val="20"/>
        </w:rPr>
        <w:t>1.</w:t>
      </w:r>
      <w:r w:rsidRPr="00F24462">
        <w:rPr>
          <w:rFonts w:ascii="GHEA Grapalat" w:hAnsi="GHEA Grapalat"/>
          <w:sz w:val="16"/>
          <w:szCs w:val="20"/>
        </w:rPr>
        <w:t>к</w:t>
      </w:r>
      <w:r w:rsidR="00E95CE6" w:rsidRPr="00F24462">
        <w:rPr>
          <w:rFonts w:ascii="Courier New" w:hAnsi="Courier New" w:cs="Courier New"/>
          <w:sz w:val="16"/>
          <w:szCs w:val="20"/>
          <w:lang w:val="en-US"/>
        </w:rPr>
        <w:t> </w:t>
      </w:r>
      <w:r w:rsidRPr="00F24462">
        <w:rPr>
          <w:rFonts w:ascii="GHEA Grapalat" w:hAnsi="GHEA Grapalat"/>
          <w:sz w:val="16"/>
          <w:szCs w:val="20"/>
        </w:rPr>
        <w:t>договору считаются неотъемлемой частью договора.</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552934" w:rsidRPr="00F24462">
        <w:rPr>
          <w:rFonts w:ascii="GHEA Grapalat" w:hAnsi="GHEA Grapalat"/>
          <w:sz w:val="16"/>
          <w:szCs w:val="20"/>
        </w:rPr>
        <w:t>4.</w:t>
      </w:r>
      <w:r w:rsidR="00552934" w:rsidRPr="00F24462">
        <w:rPr>
          <w:rFonts w:ascii="GHEA Grapalat" w:hAnsi="GHEA Grapalat"/>
          <w:sz w:val="16"/>
          <w:szCs w:val="20"/>
        </w:rPr>
        <w:tab/>
      </w:r>
      <w:r w:rsidRPr="00F24462">
        <w:rPr>
          <w:rFonts w:ascii="GHEA Grapalat" w:hAnsi="GHEA Grapalat"/>
          <w:sz w:val="16"/>
          <w:szCs w:val="20"/>
        </w:rPr>
        <w:t>К отношениям, связанным с договором, применяется право Республики Армения.</w:t>
      </w:r>
    </w:p>
    <w:p w:rsidR="00071D1C" w:rsidRPr="00F24462" w:rsidRDefault="00071D1C" w:rsidP="00A1665E">
      <w:pPr>
        <w:widowControl w:val="0"/>
        <w:tabs>
          <w:tab w:val="left" w:pos="1276"/>
        </w:tabs>
        <w:ind w:firstLine="567"/>
        <w:jc w:val="both"/>
        <w:rPr>
          <w:rFonts w:ascii="GHEA Grapalat" w:hAnsi="GHEA Grapalat"/>
          <w:sz w:val="16"/>
          <w:szCs w:val="20"/>
        </w:rPr>
      </w:pPr>
      <w:r w:rsidRPr="00F24462">
        <w:rPr>
          <w:rFonts w:ascii="GHEA Grapalat" w:hAnsi="GHEA Grapalat"/>
          <w:sz w:val="16"/>
          <w:szCs w:val="20"/>
        </w:rPr>
        <w:t>8.1</w:t>
      </w:r>
      <w:r w:rsidR="003A734A" w:rsidRPr="00F24462">
        <w:rPr>
          <w:rFonts w:ascii="GHEA Grapalat" w:hAnsi="GHEA Grapalat"/>
          <w:sz w:val="16"/>
          <w:szCs w:val="20"/>
        </w:rPr>
        <w:t>5.</w:t>
      </w:r>
      <w:r w:rsidR="003A734A" w:rsidRPr="00F24462">
        <w:rPr>
          <w:rFonts w:ascii="GHEA Grapalat" w:hAnsi="GHEA Grapalat"/>
          <w:sz w:val="16"/>
          <w:szCs w:val="20"/>
        </w:rPr>
        <w:tab/>
      </w:r>
      <w:r w:rsidRPr="00F24462">
        <w:rPr>
          <w:rFonts w:ascii="GHEA Grapalat" w:hAnsi="GHEA Grapalat"/>
          <w:sz w:val="16"/>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F24462">
        <w:rPr>
          <w:rFonts w:ascii="GHEA Grapalat" w:hAnsi="GHEA Grapalat"/>
          <w:sz w:val="16"/>
          <w:szCs w:val="20"/>
        </w:rPr>
        <w:t>двадцатипя</w:t>
      </w:r>
      <w:r w:rsidRPr="00F24462">
        <w:rPr>
          <w:rFonts w:ascii="GHEA Grapalat" w:hAnsi="GHEA Grapalat"/>
          <w:sz w:val="16"/>
          <w:szCs w:val="20"/>
        </w:rPr>
        <w:t>тикратный</w:t>
      </w:r>
      <w:proofErr w:type="spellEnd"/>
      <w:r w:rsidRPr="00F24462">
        <w:rPr>
          <w:rFonts w:ascii="GHEA Grapalat" w:hAnsi="GHEA Grapalat"/>
          <w:sz w:val="16"/>
          <w:szCs w:val="20"/>
        </w:rPr>
        <w:t xml:space="preserve"> размер базовой единицы закупок, то Покупателем будет </w:t>
      </w:r>
      <w:proofErr w:type="spellStart"/>
      <w:r w:rsidRPr="00F24462">
        <w:rPr>
          <w:rFonts w:ascii="GHEA Grapalat" w:hAnsi="GHEA Grapalat"/>
          <w:sz w:val="16"/>
          <w:szCs w:val="20"/>
        </w:rPr>
        <w:t>заключен</w:t>
      </w:r>
      <w:proofErr w:type="gramStart"/>
      <w:r w:rsidRPr="00F24462">
        <w:rPr>
          <w:rFonts w:ascii="GHEA Grapalat" w:hAnsi="GHEA Grapalat"/>
          <w:sz w:val="16"/>
          <w:szCs w:val="20"/>
        </w:rPr>
        <w:t>o</w:t>
      </w:r>
      <w:proofErr w:type="spellEnd"/>
      <w:proofErr w:type="gramEnd"/>
      <w:r w:rsidRPr="00F24462">
        <w:rPr>
          <w:rFonts w:ascii="GHEA Grapalat" w:hAnsi="GHEA Grapalat"/>
          <w:sz w:val="16"/>
          <w:szCs w:val="20"/>
        </w:rPr>
        <w:t xml:space="preserve"> соглашение в случае, если </w:t>
      </w:r>
      <w:r w:rsidR="009673B8" w:rsidRPr="00F24462">
        <w:rPr>
          <w:rFonts w:ascii="GHEA Grapalat" w:hAnsi="GHEA Grapalat"/>
          <w:sz w:val="16"/>
          <w:szCs w:val="20"/>
        </w:rPr>
        <w:t xml:space="preserve">представленные </w:t>
      </w:r>
      <w:r w:rsidRPr="00F24462">
        <w:rPr>
          <w:rFonts w:ascii="GHEA Grapalat" w:hAnsi="GHEA Grapalat"/>
          <w:sz w:val="16"/>
          <w:szCs w:val="20"/>
        </w:rPr>
        <w:t xml:space="preserve">Продавцом в виде неустойки </w:t>
      </w:r>
      <w:r w:rsidR="009673B8" w:rsidRPr="00F24462">
        <w:rPr>
          <w:rFonts w:ascii="GHEA Grapalat" w:hAnsi="GHEA Grapalat"/>
          <w:sz w:val="16"/>
          <w:szCs w:val="20"/>
        </w:rPr>
        <w:t xml:space="preserve">обеспечения квалификации и </w:t>
      </w:r>
      <w:r w:rsidRPr="00F24462">
        <w:rPr>
          <w:rFonts w:ascii="GHEA Grapalat" w:hAnsi="GHEA Grapalat"/>
          <w:sz w:val="16"/>
          <w:szCs w:val="20"/>
        </w:rPr>
        <w:t>договора в размере предусмот</w:t>
      </w:r>
      <w:r w:rsidR="008707D8" w:rsidRPr="00F24462">
        <w:rPr>
          <w:rFonts w:ascii="GHEA Grapalat" w:hAnsi="GHEA Grapalat"/>
          <w:sz w:val="16"/>
          <w:szCs w:val="20"/>
        </w:rPr>
        <w:t>ренных финансовых средств заменяю</w:t>
      </w:r>
      <w:r w:rsidRPr="00F24462">
        <w:rPr>
          <w:rFonts w:ascii="GHEA Grapalat" w:hAnsi="GHEA Grapalat"/>
          <w:sz w:val="16"/>
          <w:szCs w:val="20"/>
        </w:rPr>
        <w:t xml:space="preserve">тся гарантией или наличными деньгами, с учетом требований абзаца "б" подпункта </w:t>
      </w:r>
      <w:r w:rsidR="000B33B2" w:rsidRPr="00F24462">
        <w:rPr>
          <w:rFonts w:ascii="GHEA Grapalat" w:hAnsi="GHEA Grapalat"/>
          <w:sz w:val="16"/>
          <w:szCs w:val="20"/>
        </w:rPr>
        <w:t xml:space="preserve">17 </w:t>
      </w:r>
      <w:r w:rsidRPr="00F24462">
        <w:rPr>
          <w:rFonts w:ascii="GHEA Grapalat" w:hAnsi="GHEA Grapalat"/>
          <w:sz w:val="16"/>
          <w:szCs w:val="20"/>
        </w:rPr>
        <w:t xml:space="preserve">пункта 32 Приложения № </w:t>
      </w:r>
      <w:r w:rsidR="006E50E4" w:rsidRPr="00F24462">
        <w:rPr>
          <w:rFonts w:ascii="GHEA Grapalat" w:hAnsi="GHEA Grapalat"/>
          <w:sz w:val="16"/>
          <w:szCs w:val="20"/>
        </w:rPr>
        <w:t>1</w:t>
      </w:r>
      <w:r w:rsidRPr="00F24462">
        <w:rPr>
          <w:rFonts w:ascii="GHEA Grapalat" w:hAnsi="GHEA Grapalat"/>
          <w:sz w:val="16"/>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F24462">
        <w:rPr>
          <w:rFonts w:ascii="GHEA Grapalat" w:hAnsi="GHEA Grapalat"/>
          <w:sz w:val="16"/>
          <w:szCs w:val="20"/>
        </w:rPr>
        <w:t xml:space="preserve">обеспечений квалификации и </w:t>
      </w:r>
      <w:proofErr w:type="gramStart"/>
      <w:r w:rsidRPr="00F24462">
        <w:rPr>
          <w:rFonts w:ascii="GHEA Grapalat" w:hAnsi="GHEA Grapalat"/>
          <w:sz w:val="16"/>
          <w:szCs w:val="20"/>
        </w:rPr>
        <w:t>договора</w:t>
      </w:r>
      <w:proofErr w:type="gramEnd"/>
      <w:r w:rsidRPr="00F24462">
        <w:rPr>
          <w:rFonts w:ascii="GHEA Grapalat" w:hAnsi="GHEA Grapalat"/>
          <w:sz w:val="16"/>
          <w:szCs w:val="20"/>
        </w:rPr>
        <w:t xml:space="preserve"> </w:t>
      </w:r>
      <w:r w:rsidR="00CD7A4F" w:rsidRPr="00F24462">
        <w:rPr>
          <w:rFonts w:ascii="GHEA Grapalat" w:hAnsi="GHEA Grapalat"/>
          <w:sz w:val="16"/>
          <w:szCs w:val="20"/>
        </w:rPr>
        <w:t xml:space="preserve">представленных </w:t>
      </w:r>
      <w:r w:rsidRPr="00F24462">
        <w:rPr>
          <w:rFonts w:ascii="GHEA Grapalat" w:hAnsi="GHEA Grapalat"/>
          <w:sz w:val="16"/>
          <w:szCs w:val="20"/>
        </w:rPr>
        <w:t xml:space="preserve">в виде неустойки, также представляет Покупателю </w:t>
      </w:r>
      <w:r w:rsidR="00CD7A4F" w:rsidRPr="00F24462">
        <w:rPr>
          <w:rFonts w:ascii="GHEA Grapalat" w:hAnsi="GHEA Grapalat"/>
          <w:sz w:val="16"/>
          <w:szCs w:val="20"/>
        </w:rPr>
        <w:t xml:space="preserve">новые обеспечения </w:t>
      </w:r>
      <w:r w:rsidRPr="00F24462">
        <w:rPr>
          <w:rFonts w:ascii="GHEA Grapalat" w:hAnsi="GHEA Grapalat"/>
          <w:sz w:val="16"/>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F24462">
        <w:rPr>
          <w:rStyle w:val="af6"/>
          <w:rFonts w:ascii="GHEA Grapalat" w:hAnsi="GHEA Grapalat"/>
          <w:sz w:val="16"/>
          <w:szCs w:val="20"/>
        </w:rPr>
        <w:footnoteReference w:customMarkFollows="1" w:id="19"/>
        <w:t>24</w:t>
      </w:r>
    </w:p>
    <w:p w:rsidR="00071D1C" w:rsidRPr="00F24462" w:rsidRDefault="00071D1C" w:rsidP="00A1665E">
      <w:pPr>
        <w:widowControl w:val="0"/>
        <w:jc w:val="center"/>
        <w:rPr>
          <w:rFonts w:ascii="GHEA Grapalat" w:hAnsi="GHEA Grapalat"/>
          <w:b/>
          <w:sz w:val="16"/>
          <w:szCs w:val="20"/>
        </w:rPr>
      </w:pPr>
      <w:r w:rsidRPr="00F24462">
        <w:rPr>
          <w:rFonts w:ascii="GHEA Grapalat" w:hAnsi="GHEA Grapalat"/>
          <w:b/>
          <w:sz w:val="16"/>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F24462" w:rsidTr="0016519F">
        <w:tc>
          <w:tcPr>
            <w:tcW w:w="4536"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lastRenderedPageBreak/>
              <w:t>ПОКУПАТЕЛЬ</w:t>
            </w:r>
          </w:p>
          <w:p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rsidR="00071D1C" w:rsidRPr="00F24462" w:rsidRDefault="00071D1C" w:rsidP="00A1665E">
            <w:pPr>
              <w:widowControl w:val="0"/>
              <w:jc w:val="center"/>
              <w:rPr>
                <w:rFonts w:ascii="GHEA Grapalat" w:hAnsi="GHEA Grapalat"/>
                <w:sz w:val="16"/>
                <w:szCs w:val="20"/>
              </w:rPr>
            </w:pPr>
          </w:p>
        </w:tc>
        <w:tc>
          <w:tcPr>
            <w:tcW w:w="4343"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071D1C" w:rsidRPr="00F24462" w:rsidRDefault="00F83E0A"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r>
    </w:tbl>
    <w:p w:rsidR="00382B60" w:rsidRPr="00F24462" w:rsidRDefault="00382B60" w:rsidP="00A1665E">
      <w:pPr>
        <w:widowControl w:val="0"/>
        <w:ind w:firstLine="567"/>
        <w:jc w:val="both"/>
        <w:rPr>
          <w:rFonts w:ascii="GHEA Grapalat" w:hAnsi="GHEA Grapalat"/>
          <w:i/>
          <w:sz w:val="16"/>
          <w:szCs w:val="20"/>
          <w:lang w:val="hy-AM"/>
        </w:rPr>
      </w:pPr>
    </w:p>
    <w:p w:rsidR="00071D1C" w:rsidRPr="00F24462" w:rsidRDefault="00071D1C" w:rsidP="00A1665E">
      <w:pPr>
        <w:widowControl w:val="0"/>
        <w:ind w:firstLine="567"/>
        <w:jc w:val="both"/>
        <w:rPr>
          <w:rFonts w:ascii="GHEA Grapalat" w:hAnsi="GHEA Grapalat"/>
          <w:sz w:val="16"/>
          <w:szCs w:val="20"/>
        </w:rPr>
      </w:pPr>
      <w:r w:rsidRPr="00F24462">
        <w:rPr>
          <w:rFonts w:ascii="GHEA Grapalat" w:hAnsi="GHEA Grapalat"/>
          <w:i/>
          <w:sz w:val="16"/>
          <w:szCs w:val="20"/>
        </w:rPr>
        <w:t>В случае необходимости в договор могут быть включены не</w:t>
      </w:r>
      <w:r w:rsidR="001D0249" w:rsidRPr="00F24462">
        <w:rPr>
          <w:rFonts w:ascii="Courier New" w:hAnsi="Courier New" w:cs="Courier New"/>
          <w:i/>
          <w:sz w:val="16"/>
          <w:szCs w:val="20"/>
          <w:lang w:val="en-US"/>
        </w:rPr>
        <w:t> </w:t>
      </w:r>
      <w:r w:rsidRPr="00F24462">
        <w:rPr>
          <w:rFonts w:ascii="GHEA Grapalat" w:hAnsi="GHEA Grapalat"/>
          <w:i/>
          <w:sz w:val="16"/>
          <w:szCs w:val="20"/>
        </w:rPr>
        <w:t>противоречащие законодательству Республики Армения положения.</w:t>
      </w:r>
    </w:p>
    <w:p w:rsidR="00071D1C" w:rsidRPr="00F24462" w:rsidRDefault="00071D1C" w:rsidP="00A1665E">
      <w:pPr>
        <w:widowControl w:val="0"/>
        <w:rPr>
          <w:rFonts w:ascii="GHEA Grapalat" w:hAnsi="GHEA Grapalat"/>
          <w:sz w:val="16"/>
          <w:szCs w:val="20"/>
        </w:rPr>
      </w:pPr>
    </w:p>
    <w:p w:rsidR="00071D1C" w:rsidRPr="00F24462" w:rsidRDefault="00071D1C" w:rsidP="00A1665E">
      <w:pPr>
        <w:widowControl w:val="0"/>
        <w:jc w:val="right"/>
        <w:rPr>
          <w:rFonts w:ascii="GHEA Grapalat" w:hAnsi="GHEA Grapalat"/>
          <w:sz w:val="16"/>
          <w:szCs w:val="20"/>
        </w:rPr>
        <w:sectPr w:rsidR="00071D1C" w:rsidRPr="00F24462" w:rsidSect="00254796">
          <w:footnotePr>
            <w:pos w:val="beneathText"/>
          </w:footnotePr>
          <w:pgSz w:w="11906" w:h="16838" w:code="9"/>
          <w:pgMar w:top="851" w:right="566" w:bottom="1418" w:left="567" w:header="561" w:footer="561" w:gutter="0"/>
          <w:cols w:space="720"/>
          <w:docGrid w:linePitch="326"/>
        </w:sectPr>
      </w:pP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lastRenderedPageBreak/>
        <w:t>Приложение № 1</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1D0249"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ТЕХНИЧЕСКА</w:t>
      </w:r>
      <w:r w:rsidR="001D0249" w:rsidRPr="00F24462">
        <w:rPr>
          <w:rFonts w:ascii="GHEA Grapalat" w:hAnsi="GHEA Grapalat"/>
          <w:sz w:val="16"/>
          <w:szCs w:val="20"/>
        </w:rPr>
        <w:t>Я ХАРАКТЕРИСТИКА-ГРАФИК ЗАКУПКИ</w:t>
      </w:r>
      <w:r w:rsidR="001D0249" w:rsidRPr="00F24462">
        <w:rPr>
          <w:rStyle w:val="af6"/>
          <w:rFonts w:ascii="GHEA Grapalat" w:hAnsi="GHEA Grapalat"/>
          <w:sz w:val="16"/>
          <w:szCs w:val="20"/>
        </w:rPr>
        <w:footnoteReference w:customMarkFollows="1" w:id="20"/>
        <w:t>*</w:t>
      </w:r>
    </w:p>
    <w:p w:rsidR="00071D1C" w:rsidRPr="00F24462" w:rsidRDefault="00071D1C" w:rsidP="00A1665E">
      <w:pPr>
        <w:widowControl w:val="0"/>
        <w:jc w:val="right"/>
        <w:rPr>
          <w:rFonts w:ascii="GHEA Grapalat" w:hAnsi="GHEA Grapalat"/>
          <w:sz w:val="16"/>
          <w:szCs w:val="20"/>
        </w:rPr>
      </w:pP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917"/>
        <w:gridCol w:w="1417"/>
        <w:gridCol w:w="1560"/>
        <w:gridCol w:w="3260"/>
        <w:gridCol w:w="709"/>
        <w:gridCol w:w="850"/>
        <w:gridCol w:w="1276"/>
        <w:gridCol w:w="850"/>
        <w:gridCol w:w="851"/>
        <w:gridCol w:w="850"/>
        <w:gridCol w:w="1568"/>
      </w:tblGrid>
      <w:tr w:rsidR="00B138F3" w:rsidRPr="00F24462" w:rsidTr="00556AA2">
        <w:trPr>
          <w:jc w:val="center"/>
        </w:trPr>
        <w:tc>
          <w:tcPr>
            <w:tcW w:w="16350" w:type="dxa"/>
            <w:gridSpan w:val="12"/>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Товар</w:t>
            </w:r>
          </w:p>
        </w:tc>
      </w:tr>
      <w:tr w:rsidR="00B138F3" w:rsidRPr="00F24462" w:rsidTr="001B463E">
        <w:trPr>
          <w:trHeight w:val="219"/>
          <w:jc w:val="center"/>
        </w:trPr>
        <w:tc>
          <w:tcPr>
            <w:tcW w:w="1242" w:type="dxa"/>
            <w:vMerge w:val="restart"/>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 xml:space="preserve">номер предусмотренного </w:t>
            </w:r>
            <w:r w:rsidRPr="00F24462">
              <w:rPr>
                <w:rFonts w:ascii="GHEA Grapalat" w:hAnsi="GHEA Grapalat"/>
                <w:spacing w:val="-6"/>
                <w:sz w:val="16"/>
                <w:szCs w:val="16"/>
              </w:rPr>
              <w:t>приглашением</w:t>
            </w:r>
            <w:r w:rsidRPr="00F24462">
              <w:rPr>
                <w:rFonts w:ascii="GHEA Grapalat" w:hAnsi="GHEA Grapalat"/>
                <w:sz w:val="16"/>
                <w:szCs w:val="16"/>
              </w:rPr>
              <w:t xml:space="preserve"> лота</w:t>
            </w:r>
          </w:p>
        </w:tc>
        <w:tc>
          <w:tcPr>
            <w:tcW w:w="1917" w:type="dxa"/>
            <w:vMerge w:val="restart"/>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071D1C" w:rsidRPr="00F24462" w:rsidRDefault="001D0249" w:rsidP="00556AA2">
            <w:pPr>
              <w:widowControl w:val="0"/>
              <w:jc w:val="center"/>
              <w:rPr>
                <w:rFonts w:ascii="GHEA Grapalat" w:hAnsi="GHEA Grapalat"/>
                <w:sz w:val="16"/>
                <w:szCs w:val="16"/>
                <w:lang w:val="en-US"/>
              </w:rPr>
            </w:pPr>
            <w:r w:rsidRPr="00F24462">
              <w:rPr>
                <w:rFonts w:ascii="GHEA Grapalat" w:hAnsi="GHEA Grapalat"/>
                <w:sz w:val="16"/>
                <w:szCs w:val="16"/>
              </w:rPr>
              <w:t>наименование</w:t>
            </w:r>
          </w:p>
        </w:tc>
        <w:tc>
          <w:tcPr>
            <w:tcW w:w="1560" w:type="dxa"/>
            <w:vMerge w:val="restart"/>
            <w:vAlign w:val="center"/>
          </w:tcPr>
          <w:p w:rsidR="00071D1C" w:rsidRPr="00F24462" w:rsidRDefault="00A205BF" w:rsidP="00556AA2">
            <w:pPr>
              <w:widowControl w:val="0"/>
              <w:ind w:left="-96" w:right="-108"/>
              <w:jc w:val="center"/>
              <w:rPr>
                <w:rFonts w:ascii="GHEA Grapalat" w:hAnsi="GHEA Grapalat"/>
                <w:sz w:val="16"/>
                <w:szCs w:val="16"/>
              </w:rPr>
            </w:pPr>
            <w:r w:rsidRPr="00F24462">
              <w:rPr>
                <w:rFonts w:ascii="GHEA Grapalat" w:hAnsi="GHEA Grapalat"/>
                <w:sz w:val="16"/>
                <w:szCs w:val="16"/>
              </w:rPr>
              <w:t xml:space="preserve">товарный </w:t>
            </w:r>
            <w:proofErr w:type="spellStart"/>
            <w:r w:rsidRPr="00F24462">
              <w:rPr>
                <w:rFonts w:ascii="GHEA Grapalat" w:hAnsi="GHEA Grapalat"/>
                <w:sz w:val="16"/>
                <w:szCs w:val="16"/>
              </w:rPr>
              <w:t>знак</w:t>
            </w:r>
            <w:proofErr w:type="gramStart"/>
            <w:r w:rsidRPr="00F24462">
              <w:rPr>
                <w:rFonts w:ascii="GHEA Grapalat" w:hAnsi="GHEA Grapalat"/>
                <w:sz w:val="16"/>
                <w:szCs w:val="16"/>
              </w:rPr>
              <w:t>,м</w:t>
            </w:r>
            <w:proofErr w:type="gramEnd"/>
            <w:r w:rsidRPr="00F24462">
              <w:rPr>
                <w:rFonts w:ascii="GHEA Grapalat" w:hAnsi="GHEA Grapalat"/>
                <w:sz w:val="16"/>
                <w:szCs w:val="16"/>
              </w:rPr>
              <w:t>арка</w:t>
            </w:r>
            <w:r w:rsidR="00CC6362" w:rsidRPr="00F24462">
              <w:rPr>
                <w:rFonts w:ascii="GHEA Grapalat" w:hAnsi="GHEA Grapalat"/>
                <w:sz w:val="16"/>
                <w:szCs w:val="16"/>
              </w:rPr>
              <w:t>и</w:t>
            </w:r>
            <w:proofErr w:type="spellEnd"/>
            <w:r w:rsidR="00CC6362" w:rsidRPr="00F24462">
              <w:rPr>
                <w:rFonts w:ascii="GHEA Grapalat" w:hAnsi="GHEA Grapalat"/>
                <w:sz w:val="16"/>
                <w:szCs w:val="16"/>
              </w:rPr>
              <w:t xml:space="preserve"> </w:t>
            </w:r>
            <w:r w:rsidR="009F06BA" w:rsidRPr="00F24462">
              <w:rPr>
                <w:rFonts w:ascii="GHEA Grapalat" w:hAnsi="GHEA Grapalat"/>
                <w:sz w:val="16"/>
                <w:szCs w:val="16"/>
              </w:rPr>
              <w:t xml:space="preserve">наименование производителя </w:t>
            </w:r>
            <w:r w:rsidR="00B64ECA" w:rsidRPr="00F24462">
              <w:rPr>
                <w:rStyle w:val="af6"/>
                <w:rFonts w:ascii="GHEA Grapalat" w:hAnsi="GHEA Grapalat"/>
                <w:sz w:val="16"/>
                <w:szCs w:val="16"/>
              </w:rPr>
              <w:footnoteReference w:customMarkFollows="1" w:id="21"/>
              <w:t>**</w:t>
            </w:r>
          </w:p>
        </w:tc>
        <w:tc>
          <w:tcPr>
            <w:tcW w:w="3260" w:type="dxa"/>
            <w:vMerge w:val="restart"/>
            <w:vAlign w:val="center"/>
          </w:tcPr>
          <w:p w:rsidR="00071D1C" w:rsidRPr="00F24462" w:rsidRDefault="00071D1C" w:rsidP="00556AA2">
            <w:pPr>
              <w:widowControl w:val="0"/>
              <w:ind w:left="-108" w:right="-59"/>
              <w:jc w:val="center"/>
              <w:rPr>
                <w:rFonts w:ascii="GHEA Grapalat" w:hAnsi="GHEA Grapalat"/>
                <w:sz w:val="16"/>
                <w:szCs w:val="16"/>
              </w:rPr>
            </w:pPr>
            <w:r w:rsidRPr="00F24462">
              <w:rPr>
                <w:rFonts w:ascii="GHEA Grapalat" w:hAnsi="GHEA Grapalat"/>
                <w:sz w:val="16"/>
                <w:szCs w:val="16"/>
              </w:rPr>
              <w:t>техническая характеристика</w:t>
            </w:r>
          </w:p>
        </w:tc>
        <w:tc>
          <w:tcPr>
            <w:tcW w:w="709" w:type="dxa"/>
            <w:vMerge w:val="restart"/>
            <w:vAlign w:val="center"/>
          </w:tcPr>
          <w:p w:rsidR="00071D1C" w:rsidRPr="00F24462" w:rsidRDefault="00071D1C" w:rsidP="00556AA2">
            <w:pPr>
              <w:widowControl w:val="0"/>
              <w:ind w:left="-48" w:right="-108"/>
              <w:jc w:val="center"/>
              <w:rPr>
                <w:rFonts w:ascii="GHEA Grapalat" w:hAnsi="GHEA Grapalat"/>
                <w:sz w:val="16"/>
                <w:szCs w:val="16"/>
              </w:rPr>
            </w:pPr>
            <w:r w:rsidRPr="00F24462">
              <w:rPr>
                <w:rFonts w:ascii="GHEA Grapalat" w:hAnsi="GHEA Grapalat"/>
                <w:sz w:val="16"/>
                <w:szCs w:val="16"/>
              </w:rPr>
              <w:t>единица измерения</w:t>
            </w:r>
          </w:p>
        </w:tc>
        <w:tc>
          <w:tcPr>
            <w:tcW w:w="850" w:type="dxa"/>
            <w:vMerge w:val="restart"/>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цена единицы/</w:t>
            </w:r>
            <w:proofErr w:type="spellStart"/>
            <w:r w:rsidRPr="00F24462">
              <w:rPr>
                <w:rFonts w:ascii="GHEA Grapalat" w:hAnsi="GHEA Grapalat"/>
                <w:sz w:val="16"/>
                <w:szCs w:val="16"/>
              </w:rPr>
              <w:t>драмов</w:t>
            </w:r>
            <w:proofErr w:type="spellEnd"/>
            <w:r w:rsidRPr="00F24462">
              <w:rPr>
                <w:rFonts w:ascii="GHEA Grapalat" w:hAnsi="GHEA Grapalat"/>
                <w:sz w:val="16"/>
                <w:szCs w:val="16"/>
              </w:rPr>
              <w:t xml:space="preserve"> РА</w:t>
            </w:r>
          </w:p>
        </w:tc>
        <w:tc>
          <w:tcPr>
            <w:tcW w:w="1276" w:type="dxa"/>
            <w:vMerge w:val="restart"/>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общая цена/</w:t>
            </w:r>
            <w:proofErr w:type="spellStart"/>
            <w:r w:rsidRPr="00F24462">
              <w:rPr>
                <w:rFonts w:ascii="GHEA Grapalat" w:hAnsi="GHEA Grapalat"/>
                <w:sz w:val="16"/>
                <w:szCs w:val="16"/>
              </w:rPr>
              <w:t>драмов</w:t>
            </w:r>
            <w:proofErr w:type="spellEnd"/>
            <w:r w:rsidRPr="00F24462">
              <w:rPr>
                <w:rFonts w:ascii="GHEA Grapalat" w:hAnsi="GHEA Grapalat"/>
                <w:sz w:val="16"/>
                <w:szCs w:val="16"/>
              </w:rPr>
              <w:t xml:space="preserve"> РА</w:t>
            </w:r>
          </w:p>
        </w:tc>
        <w:tc>
          <w:tcPr>
            <w:tcW w:w="850" w:type="dxa"/>
            <w:vMerge w:val="restart"/>
            <w:vAlign w:val="center"/>
          </w:tcPr>
          <w:p w:rsidR="00071D1C" w:rsidRPr="00F24462" w:rsidRDefault="00071D1C" w:rsidP="00556AA2">
            <w:pPr>
              <w:widowControl w:val="0"/>
              <w:ind w:left="-126" w:right="-108"/>
              <w:jc w:val="center"/>
              <w:rPr>
                <w:rFonts w:ascii="GHEA Grapalat" w:hAnsi="GHEA Grapalat"/>
                <w:sz w:val="16"/>
                <w:szCs w:val="16"/>
              </w:rPr>
            </w:pPr>
            <w:r w:rsidRPr="00F24462">
              <w:rPr>
                <w:rFonts w:ascii="GHEA Grapalat" w:hAnsi="GHEA Grapalat"/>
                <w:sz w:val="16"/>
                <w:szCs w:val="16"/>
              </w:rPr>
              <w:t>общий объем</w:t>
            </w:r>
          </w:p>
        </w:tc>
        <w:tc>
          <w:tcPr>
            <w:tcW w:w="3269" w:type="dxa"/>
            <w:gridSpan w:val="3"/>
            <w:vAlign w:val="center"/>
          </w:tcPr>
          <w:p w:rsidR="00071D1C" w:rsidRPr="00F24462" w:rsidRDefault="00071D1C" w:rsidP="00556AA2">
            <w:pPr>
              <w:widowControl w:val="0"/>
              <w:jc w:val="center"/>
              <w:rPr>
                <w:rFonts w:ascii="GHEA Grapalat" w:hAnsi="GHEA Grapalat"/>
                <w:sz w:val="16"/>
                <w:szCs w:val="16"/>
              </w:rPr>
            </w:pPr>
            <w:r w:rsidRPr="00F24462">
              <w:rPr>
                <w:rFonts w:ascii="GHEA Grapalat" w:hAnsi="GHEA Grapalat"/>
                <w:sz w:val="16"/>
                <w:szCs w:val="16"/>
              </w:rPr>
              <w:t>поставки</w:t>
            </w:r>
          </w:p>
        </w:tc>
      </w:tr>
      <w:tr w:rsidR="00B138F3" w:rsidRPr="00F24462" w:rsidTr="001B463E">
        <w:trPr>
          <w:trHeight w:val="445"/>
          <w:jc w:val="center"/>
        </w:trPr>
        <w:tc>
          <w:tcPr>
            <w:tcW w:w="1242" w:type="dxa"/>
            <w:vMerge/>
            <w:vAlign w:val="center"/>
          </w:tcPr>
          <w:p w:rsidR="00071D1C" w:rsidRPr="00F24462" w:rsidRDefault="00071D1C" w:rsidP="00556AA2">
            <w:pPr>
              <w:widowControl w:val="0"/>
              <w:jc w:val="center"/>
              <w:rPr>
                <w:rFonts w:ascii="GHEA Grapalat" w:hAnsi="GHEA Grapalat"/>
                <w:sz w:val="16"/>
                <w:szCs w:val="16"/>
              </w:rPr>
            </w:pPr>
          </w:p>
        </w:tc>
        <w:tc>
          <w:tcPr>
            <w:tcW w:w="1917" w:type="dxa"/>
            <w:vMerge/>
            <w:vAlign w:val="center"/>
          </w:tcPr>
          <w:p w:rsidR="00071D1C" w:rsidRPr="00F24462" w:rsidRDefault="00071D1C" w:rsidP="00556AA2">
            <w:pPr>
              <w:widowControl w:val="0"/>
              <w:jc w:val="center"/>
              <w:rPr>
                <w:rFonts w:ascii="GHEA Grapalat" w:hAnsi="GHEA Grapalat"/>
                <w:sz w:val="16"/>
                <w:szCs w:val="16"/>
              </w:rPr>
            </w:pPr>
          </w:p>
        </w:tc>
        <w:tc>
          <w:tcPr>
            <w:tcW w:w="1417" w:type="dxa"/>
            <w:vMerge/>
            <w:vAlign w:val="center"/>
          </w:tcPr>
          <w:p w:rsidR="00071D1C" w:rsidRPr="00F24462" w:rsidRDefault="00071D1C" w:rsidP="00556AA2">
            <w:pPr>
              <w:widowControl w:val="0"/>
              <w:jc w:val="center"/>
              <w:rPr>
                <w:rFonts w:ascii="GHEA Grapalat" w:hAnsi="GHEA Grapalat"/>
                <w:sz w:val="16"/>
                <w:szCs w:val="16"/>
              </w:rPr>
            </w:pPr>
          </w:p>
        </w:tc>
        <w:tc>
          <w:tcPr>
            <w:tcW w:w="1560" w:type="dxa"/>
            <w:vMerge/>
            <w:vAlign w:val="center"/>
          </w:tcPr>
          <w:p w:rsidR="00071D1C" w:rsidRPr="00F24462" w:rsidRDefault="00071D1C" w:rsidP="00556AA2">
            <w:pPr>
              <w:widowControl w:val="0"/>
              <w:jc w:val="center"/>
              <w:rPr>
                <w:rFonts w:ascii="GHEA Grapalat" w:hAnsi="GHEA Grapalat"/>
                <w:sz w:val="16"/>
                <w:szCs w:val="16"/>
              </w:rPr>
            </w:pPr>
          </w:p>
        </w:tc>
        <w:tc>
          <w:tcPr>
            <w:tcW w:w="3260" w:type="dxa"/>
            <w:vMerge/>
            <w:vAlign w:val="center"/>
          </w:tcPr>
          <w:p w:rsidR="00071D1C" w:rsidRPr="00F24462" w:rsidRDefault="00071D1C" w:rsidP="00556AA2">
            <w:pPr>
              <w:widowControl w:val="0"/>
              <w:jc w:val="center"/>
              <w:rPr>
                <w:rFonts w:ascii="GHEA Grapalat" w:hAnsi="GHEA Grapalat"/>
                <w:sz w:val="16"/>
                <w:szCs w:val="16"/>
              </w:rPr>
            </w:pPr>
          </w:p>
        </w:tc>
        <w:tc>
          <w:tcPr>
            <w:tcW w:w="709" w:type="dxa"/>
            <w:vMerge/>
            <w:vAlign w:val="center"/>
          </w:tcPr>
          <w:p w:rsidR="00071D1C" w:rsidRPr="00F24462" w:rsidRDefault="00071D1C" w:rsidP="00556AA2">
            <w:pPr>
              <w:widowControl w:val="0"/>
              <w:jc w:val="center"/>
              <w:rPr>
                <w:rFonts w:ascii="GHEA Grapalat" w:hAnsi="GHEA Grapalat"/>
                <w:sz w:val="16"/>
                <w:szCs w:val="16"/>
              </w:rPr>
            </w:pPr>
          </w:p>
        </w:tc>
        <w:tc>
          <w:tcPr>
            <w:tcW w:w="850" w:type="dxa"/>
            <w:vMerge/>
            <w:vAlign w:val="center"/>
          </w:tcPr>
          <w:p w:rsidR="00071D1C" w:rsidRPr="00F24462" w:rsidRDefault="00071D1C" w:rsidP="00556AA2">
            <w:pPr>
              <w:widowControl w:val="0"/>
              <w:jc w:val="center"/>
              <w:rPr>
                <w:rFonts w:ascii="GHEA Grapalat" w:hAnsi="GHEA Grapalat"/>
                <w:sz w:val="16"/>
                <w:szCs w:val="16"/>
              </w:rPr>
            </w:pPr>
          </w:p>
        </w:tc>
        <w:tc>
          <w:tcPr>
            <w:tcW w:w="1276" w:type="dxa"/>
            <w:vMerge/>
            <w:vAlign w:val="center"/>
          </w:tcPr>
          <w:p w:rsidR="00071D1C" w:rsidRPr="00F24462" w:rsidRDefault="00071D1C" w:rsidP="00556AA2">
            <w:pPr>
              <w:widowControl w:val="0"/>
              <w:jc w:val="center"/>
              <w:rPr>
                <w:rFonts w:ascii="GHEA Grapalat" w:hAnsi="GHEA Grapalat"/>
                <w:sz w:val="16"/>
                <w:szCs w:val="16"/>
              </w:rPr>
            </w:pPr>
          </w:p>
        </w:tc>
        <w:tc>
          <w:tcPr>
            <w:tcW w:w="850" w:type="dxa"/>
            <w:vMerge/>
            <w:vAlign w:val="center"/>
          </w:tcPr>
          <w:p w:rsidR="00071D1C" w:rsidRPr="00F24462" w:rsidRDefault="00071D1C" w:rsidP="00556AA2">
            <w:pPr>
              <w:widowControl w:val="0"/>
              <w:jc w:val="center"/>
              <w:rPr>
                <w:rFonts w:ascii="GHEA Grapalat" w:hAnsi="GHEA Grapalat"/>
                <w:sz w:val="16"/>
                <w:szCs w:val="16"/>
              </w:rPr>
            </w:pPr>
          </w:p>
        </w:tc>
        <w:tc>
          <w:tcPr>
            <w:tcW w:w="851" w:type="dxa"/>
            <w:vAlign w:val="center"/>
          </w:tcPr>
          <w:p w:rsidR="00071D1C" w:rsidRPr="00F24462" w:rsidRDefault="00071D1C" w:rsidP="00556AA2">
            <w:pPr>
              <w:widowControl w:val="0"/>
              <w:ind w:left="-108" w:right="-108"/>
              <w:jc w:val="center"/>
              <w:rPr>
                <w:rFonts w:ascii="GHEA Grapalat" w:hAnsi="GHEA Grapalat"/>
                <w:sz w:val="16"/>
                <w:szCs w:val="16"/>
              </w:rPr>
            </w:pPr>
            <w:r w:rsidRPr="00F24462">
              <w:rPr>
                <w:rFonts w:ascii="GHEA Grapalat" w:hAnsi="GHEA Grapalat"/>
                <w:sz w:val="16"/>
                <w:szCs w:val="16"/>
              </w:rPr>
              <w:t>адрес</w:t>
            </w:r>
          </w:p>
        </w:tc>
        <w:tc>
          <w:tcPr>
            <w:tcW w:w="850" w:type="dxa"/>
            <w:vAlign w:val="center"/>
          </w:tcPr>
          <w:p w:rsidR="00071D1C" w:rsidRPr="00F24462" w:rsidRDefault="00071D1C" w:rsidP="00556AA2">
            <w:pPr>
              <w:widowControl w:val="0"/>
              <w:ind w:left="-46" w:right="-84"/>
              <w:jc w:val="center"/>
              <w:rPr>
                <w:rFonts w:ascii="GHEA Grapalat" w:hAnsi="GHEA Grapalat"/>
                <w:sz w:val="16"/>
                <w:szCs w:val="16"/>
              </w:rPr>
            </w:pPr>
            <w:r w:rsidRPr="00F24462">
              <w:rPr>
                <w:rFonts w:ascii="GHEA Grapalat" w:hAnsi="GHEA Grapalat"/>
                <w:sz w:val="16"/>
                <w:szCs w:val="16"/>
              </w:rPr>
              <w:t>подлежащее поставке количество товара</w:t>
            </w:r>
          </w:p>
        </w:tc>
        <w:tc>
          <w:tcPr>
            <w:tcW w:w="1568" w:type="dxa"/>
            <w:vAlign w:val="center"/>
          </w:tcPr>
          <w:p w:rsidR="00700C81" w:rsidRPr="00F24462" w:rsidRDefault="005646FC" w:rsidP="00556AA2">
            <w:pPr>
              <w:widowControl w:val="0"/>
              <w:ind w:left="-132" w:right="-129"/>
              <w:jc w:val="center"/>
              <w:rPr>
                <w:rFonts w:ascii="GHEA Grapalat" w:hAnsi="GHEA Grapalat"/>
                <w:sz w:val="16"/>
                <w:szCs w:val="16"/>
                <w:lang w:val="en-US"/>
              </w:rPr>
            </w:pPr>
            <w:r w:rsidRPr="00F24462">
              <w:rPr>
                <w:rFonts w:ascii="GHEA Grapalat" w:hAnsi="GHEA Grapalat"/>
                <w:sz w:val="16"/>
                <w:szCs w:val="16"/>
              </w:rPr>
              <w:t>с</w:t>
            </w:r>
            <w:r w:rsidR="00700C81" w:rsidRPr="00F24462">
              <w:rPr>
                <w:rFonts w:ascii="GHEA Grapalat" w:hAnsi="GHEA Grapalat"/>
                <w:sz w:val="16"/>
                <w:szCs w:val="16"/>
              </w:rPr>
              <w:t>рок</w:t>
            </w:r>
            <w:r w:rsidR="005A57B8" w:rsidRPr="00F24462">
              <w:rPr>
                <w:rStyle w:val="af6"/>
                <w:rFonts w:ascii="GHEA Grapalat" w:hAnsi="GHEA Grapalat"/>
                <w:sz w:val="16"/>
                <w:szCs w:val="16"/>
              </w:rPr>
              <w:footnoteReference w:customMarkFollows="1" w:id="22"/>
              <w:t>***</w:t>
            </w:r>
          </w:p>
        </w:tc>
      </w:tr>
      <w:tr w:rsidR="00A434FD" w:rsidRPr="00F24462" w:rsidTr="001B463E">
        <w:trPr>
          <w:trHeight w:val="1005"/>
          <w:jc w:val="center"/>
        </w:trPr>
        <w:tc>
          <w:tcPr>
            <w:tcW w:w="1242" w:type="dxa"/>
            <w:vAlign w:val="center"/>
          </w:tcPr>
          <w:p w:rsidR="00A434FD" w:rsidRPr="00111C15" w:rsidRDefault="00A434FD" w:rsidP="00134A93">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917" w:type="dxa"/>
            <w:vAlign w:val="center"/>
          </w:tcPr>
          <w:p w:rsidR="00A434FD" w:rsidRPr="00720ED4" w:rsidRDefault="004B71F7" w:rsidP="00C60F69">
            <w:pPr>
              <w:jc w:val="center"/>
              <w:rPr>
                <w:rFonts w:ascii="Arial" w:hAnsi="Arial" w:cs="Arial"/>
                <w:b/>
                <w:color w:val="000000"/>
                <w:sz w:val="22"/>
              </w:rPr>
            </w:pPr>
            <w:r w:rsidRPr="003074A5">
              <w:rPr>
                <w:rFonts w:ascii="GHEA Grapalat" w:hAnsi="GHEA Grapalat" w:cs="Sylfaen"/>
                <w:sz w:val="18"/>
                <w:szCs w:val="18"/>
                <w:lang w:val="hy-AM"/>
              </w:rPr>
              <w:t>09132200</w:t>
            </w:r>
          </w:p>
        </w:tc>
        <w:tc>
          <w:tcPr>
            <w:tcW w:w="1417" w:type="dxa"/>
          </w:tcPr>
          <w:p w:rsidR="00A434FD" w:rsidRPr="00307BBB" w:rsidRDefault="00307BBB" w:rsidP="00C60F69">
            <w:pPr>
              <w:pStyle w:val="3"/>
              <w:keepNext w:val="0"/>
              <w:widowControl w:val="0"/>
              <w:tabs>
                <w:tab w:val="left" w:pos="1134"/>
              </w:tabs>
              <w:spacing w:line="240" w:lineRule="auto"/>
              <w:jc w:val="left"/>
              <w:rPr>
                <w:rFonts w:ascii="GHEA Grapalat" w:hAnsi="GHEA Grapalat"/>
                <w:i w:val="0"/>
                <w:sz w:val="16"/>
                <w:lang w:val="en-US"/>
              </w:rPr>
            </w:pPr>
            <w:r>
              <w:rPr>
                <w:rFonts w:ascii="Arial" w:hAnsi="Arial" w:cs="Arial"/>
              </w:rPr>
              <w:t>Бензин</w:t>
            </w:r>
            <w:r>
              <w:rPr>
                <w:rFonts w:cs="Arial LatArm"/>
              </w:rPr>
              <w:t xml:space="preserve"> </w:t>
            </w:r>
            <w:proofErr w:type="spellStart"/>
            <w:r>
              <w:rPr>
                <w:rFonts w:ascii="Arial" w:hAnsi="Arial" w:cs="Arial"/>
              </w:rPr>
              <w:t>регуляр</w:t>
            </w:r>
            <w:proofErr w:type="spellEnd"/>
          </w:p>
        </w:tc>
        <w:tc>
          <w:tcPr>
            <w:tcW w:w="1560" w:type="dxa"/>
          </w:tcPr>
          <w:p w:rsidR="00A434FD" w:rsidRPr="00B44159" w:rsidRDefault="00A434FD" w:rsidP="005F557A">
            <w:pPr>
              <w:widowControl w:val="0"/>
              <w:jc w:val="center"/>
              <w:rPr>
                <w:rFonts w:ascii="GHEA Grapalat" w:hAnsi="GHEA Grapalat"/>
                <w:sz w:val="12"/>
                <w:szCs w:val="12"/>
              </w:rPr>
            </w:pPr>
            <w:r w:rsidRPr="00B44159">
              <w:rPr>
                <w:sz w:val="12"/>
                <w:szCs w:val="12"/>
              </w:rPr>
              <w:br/>
            </w:r>
          </w:p>
        </w:tc>
        <w:tc>
          <w:tcPr>
            <w:tcW w:w="3260" w:type="dxa"/>
          </w:tcPr>
          <w:p w:rsidR="00AC0F0D" w:rsidRPr="00767DA4" w:rsidRDefault="00AC0F0D" w:rsidP="00AC0F0D">
            <w:pPr>
              <w:pStyle w:val="af4"/>
              <w:rPr>
                <w:rStyle w:val="af5"/>
                <w:sz w:val="22"/>
              </w:rPr>
            </w:pPr>
            <w:proofErr w:type="gramStart"/>
            <w:r w:rsidRPr="00AC0F0D">
              <w:rPr>
                <w:rStyle w:val="af5"/>
                <w:sz w:val="22"/>
              </w:rPr>
              <w:t>Внешний вид — чистый и прозрачный; октановое число, определённое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мг/дм³; объёмная доля бензола — не более 1%; плотность при температуре 15 °C — от 720 до 775 кг/м³;</w:t>
            </w:r>
            <w:proofErr w:type="gramEnd"/>
            <w:r w:rsidRPr="00AC0F0D">
              <w:rPr>
                <w:rStyle w:val="af5"/>
                <w:sz w:val="22"/>
              </w:rPr>
              <w:t xml:space="preserve"> содержание серы — не более 10 мг/кг; массовая доля кислорода — не более 2,7%; объёмная доля </w:t>
            </w:r>
            <w:proofErr w:type="spellStart"/>
            <w:r w:rsidRPr="00AC0F0D">
              <w:rPr>
                <w:rStyle w:val="af5"/>
                <w:sz w:val="22"/>
              </w:rPr>
              <w:t>оксигенатов</w:t>
            </w:r>
            <w:proofErr w:type="spellEnd"/>
            <w:r w:rsidRPr="00AC0F0D">
              <w:rPr>
                <w:rStyle w:val="af5"/>
                <w:sz w:val="22"/>
              </w:rPr>
              <w:t xml:space="preserve"> — не более: метанол — 3%, этанол — 5%, изопропиловый спирт — 10%, изобутиловый спирт — 10%, </w:t>
            </w:r>
            <w:proofErr w:type="spellStart"/>
            <w:proofErr w:type="gramStart"/>
            <w:r w:rsidRPr="00AC0F0D">
              <w:rPr>
                <w:rStyle w:val="af5"/>
                <w:sz w:val="22"/>
              </w:rPr>
              <w:t>трет-бутиловый</w:t>
            </w:r>
            <w:proofErr w:type="spellEnd"/>
            <w:proofErr w:type="gramEnd"/>
            <w:r w:rsidRPr="00AC0F0D">
              <w:rPr>
                <w:rStyle w:val="af5"/>
                <w:sz w:val="22"/>
              </w:rPr>
              <w:t xml:space="preserve"> спирт — 7%, эфиры (C5 и выше) — 15%, другие </w:t>
            </w:r>
            <w:proofErr w:type="spellStart"/>
            <w:r w:rsidRPr="00AC0F0D">
              <w:rPr>
                <w:rStyle w:val="af5"/>
                <w:sz w:val="22"/>
              </w:rPr>
              <w:t>оксигенаты</w:t>
            </w:r>
            <w:proofErr w:type="spellEnd"/>
            <w:r w:rsidRPr="00AC0F0D">
              <w:rPr>
                <w:rStyle w:val="af5"/>
                <w:sz w:val="22"/>
              </w:rPr>
              <w:t xml:space="preserve"> — 10%; требования к безопасности, маркировке и упаковке — в соответствии с «Техническим </w:t>
            </w:r>
            <w:r w:rsidRPr="00AC0F0D">
              <w:rPr>
                <w:rStyle w:val="af5"/>
                <w:sz w:val="22"/>
              </w:rPr>
              <w:lastRenderedPageBreak/>
              <w:t>регламентом моторных топлив для двигателей внутреннего сгорания», утверждённым решением Правительства РА от 11 ноября 2004 г. № 1592-Н.</w:t>
            </w:r>
          </w:p>
          <w:p w:rsidR="00D26C15" w:rsidRPr="00D26C15" w:rsidRDefault="00D26C15" w:rsidP="00D26C15">
            <w:pPr>
              <w:pStyle w:val="af4"/>
              <w:rPr>
                <w:sz w:val="22"/>
              </w:rPr>
            </w:pPr>
            <w:r w:rsidRPr="00D26C15">
              <w:rPr>
                <w:rStyle w:val="af5"/>
                <w:sz w:val="22"/>
              </w:rPr>
              <w:t>Поставка с купонами</w:t>
            </w:r>
          </w:p>
          <w:p w:rsidR="00D26C15" w:rsidRPr="00D26C15" w:rsidRDefault="00D26C15" w:rsidP="00AC0F0D">
            <w:pPr>
              <w:pStyle w:val="af4"/>
              <w:rPr>
                <w:sz w:val="22"/>
              </w:rPr>
            </w:pPr>
          </w:p>
          <w:p w:rsidR="00AC0F0D" w:rsidRPr="00AC0F0D" w:rsidRDefault="00AC0F0D" w:rsidP="00AC0F0D">
            <w:pPr>
              <w:pStyle w:val="af4"/>
              <w:rPr>
                <w:sz w:val="22"/>
              </w:rPr>
            </w:pPr>
            <w:r w:rsidRPr="00AC0F0D">
              <w:rPr>
                <w:rStyle w:val="af5"/>
                <w:sz w:val="22"/>
              </w:rPr>
              <w:t xml:space="preserve">Наличие автозаправочной станции на административной территории города Иджеван </w:t>
            </w:r>
            <w:proofErr w:type="spellStart"/>
            <w:r w:rsidRPr="00AC0F0D">
              <w:rPr>
                <w:rStyle w:val="af5"/>
                <w:sz w:val="22"/>
              </w:rPr>
              <w:t>Тавушской</w:t>
            </w:r>
            <w:proofErr w:type="spellEnd"/>
            <w:r w:rsidRPr="00AC0F0D">
              <w:rPr>
                <w:rStyle w:val="af5"/>
                <w:sz w:val="22"/>
              </w:rPr>
              <w:t xml:space="preserve"> области Республики Армения.</w:t>
            </w:r>
          </w:p>
          <w:p w:rsidR="00A434FD" w:rsidRPr="007133FE" w:rsidRDefault="00A434FD" w:rsidP="00422A02">
            <w:pPr>
              <w:widowControl w:val="0"/>
              <w:jc w:val="center"/>
              <w:rPr>
                <w:rFonts w:ascii="GHEA Grapalat" w:hAnsi="GHEA Grapalat"/>
                <w:sz w:val="16"/>
                <w:szCs w:val="16"/>
              </w:rPr>
            </w:pPr>
          </w:p>
        </w:tc>
        <w:tc>
          <w:tcPr>
            <w:tcW w:w="709" w:type="dxa"/>
          </w:tcPr>
          <w:p w:rsidR="00A434FD" w:rsidRPr="000158BD" w:rsidRDefault="000158BD" w:rsidP="005F557A">
            <w:pPr>
              <w:widowControl w:val="0"/>
              <w:jc w:val="center"/>
              <w:rPr>
                <w:rFonts w:ascii="GHEA Grapalat" w:hAnsi="GHEA Grapalat"/>
                <w:sz w:val="16"/>
                <w:szCs w:val="16"/>
              </w:rPr>
            </w:pPr>
            <w:r>
              <w:lastRenderedPageBreak/>
              <w:t>Литр</w:t>
            </w:r>
          </w:p>
        </w:tc>
        <w:tc>
          <w:tcPr>
            <w:tcW w:w="850" w:type="dxa"/>
          </w:tcPr>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5213D6" w:rsidRPr="000158BD" w:rsidRDefault="005213D6" w:rsidP="005F557A">
            <w:pPr>
              <w:widowControl w:val="0"/>
              <w:jc w:val="center"/>
              <w:rPr>
                <w:rFonts w:ascii="GHEA Grapalat" w:hAnsi="GHEA Grapalat"/>
                <w:sz w:val="16"/>
                <w:szCs w:val="16"/>
              </w:rPr>
            </w:pPr>
          </w:p>
          <w:p w:rsidR="00A434FD" w:rsidRPr="00F34A82" w:rsidRDefault="00AC0F0D" w:rsidP="005F557A">
            <w:pPr>
              <w:widowControl w:val="0"/>
              <w:jc w:val="center"/>
              <w:rPr>
                <w:rFonts w:ascii="GHEA Grapalat" w:hAnsi="GHEA Grapalat"/>
                <w:sz w:val="16"/>
                <w:szCs w:val="16"/>
                <w:lang w:val="en-US"/>
              </w:rPr>
            </w:pPr>
            <w:r>
              <w:rPr>
                <w:rFonts w:ascii="GHEA Grapalat" w:hAnsi="GHEA Grapalat"/>
                <w:sz w:val="16"/>
                <w:szCs w:val="16"/>
                <w:lang w:val="en-US"/>
              </w:rPr>
              <w:t>500</w:t>
            </w:r>
          </w:p>
        </w:tc>
        <w:tc>
          <w:tcPr>
            <w:tcW w:w="1276" w:type="dxa"/>
            <w:vAlign w:val="center"/>
          </w:tcPr>
          <w:p w:rsidR="00A434FD" w:rsidRPr="001B463E" w:rsidRDefault="00AC0F0D" w:rsidP="00134A93">
            <w:pPr>
              <w:jc w:val="center"/>
              <w:rPr>
                <w:rFonts w:ascii="Calibri" w:hAnsi="Calibri"/>
                <w:color w:val="000000"/>
                <w:lang w:val="en-US"/>
              </w:rPr>
            </w:pPr>
            <w:r>
              <w:rPr>
                <w:rFonts w:ascii="Calibri" w:hAnsi="Calibri"/>
                <w:color w:val="000000"/>
                <w:lang w:val="en-US"/>
              </w:rPr>
              <w:t>50000</w:t>
            </w:r>
          </w:p>
        </w:tc>
        <w:tc>
          <w:tcPr>
            <w:tcW w:w="850" w:type="dxa"/>
            <w:vAlign w:val="center"/>
          </w:tcPr>
          <w:p w:rsidR="00A434FD" w:rsidRPr="001B463E" w:rsidRDefault="00AC0F0D" w:rsidP="00134A93">
            <w:pPr>
              <w:jc w:val="center"/>
              <w:rPr>
                <w:rFonts w:ascii="Calibri" w:hAnsi="Calibri"/>
                <w:color w:val="000000"/>
                <w:lang w:val="en-US"/>
              </w:rPr>
            </w:pPr>
            <w:r>
              <w:rPr>
                <w:rFonts w:ascii="Calibri" w:hAnsi="Calibri"/>
                <w:color w:val="000000"/>
                <w:lang w:val="en-US"/>
              </w:rPr>
              <w:t>100</w:t>
            </w:r>
          </w:p>
        </w:tc>
        <w:tc>
          <w:tcPr>
            <w:tcW w:w="851" w:type="dxa"/>
          </w:tcPr>
          <w:p w:rsidR="00A434FD" w:rsidRPr="009E0B74" w:rsidRDefault="00A434FD" w:rsidP="005F557A">
            <w:pPr>
              <w:widowControl w:val="0"/>
              <w:jc w:val="center"/>
              <w:rPr>
                <w:rFonts w:ascii="GHEA Grapalat" w:hAnsi="GHEA Grapalat"/>
                <w:sz w:val="16"/>
                <w:szCs w:val="16"/>
                <w:lang w:val="en-US"/>
              </w:rPr>
            </w:pPr>
            <w:r w:rsidRPr="009E0B74">
              <w:rPr>
                <w:rFonts w:ascii="GHEA Grapalat" w:hAnsi="GHEA Grapalat"/>
                <w:sz w:val="16"/>
                <w:szCs w:val="16"/>
              </w:rPr>
              <w:t xml:space="preserve">Г. </w:t>
            </w:r>
            <w:proofErr w:type="spellStart"/>
            <w:r>
              <w:rPr>
                <w:rFonts w:ascii="GHEA Grapalat" w:hAnsi="GHEA Grapalat"/>
                <w:sz w:val="16"/>
                <w:szCs w:val="16"/>
                <w:lang w:val="en-US"/>
              </w:rPr>
              <w:t>Иджеван</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Налбандян</w:t>
            </w:r>
            <w:proofErr w:type="spellEnd"/>
            <w:r>
              <w:rPr>
                <w:rFonts w:ascii="GHEA Grapalat" w:hAnsi="GHEA Grapalat"/>
                <w:sz w:val="16"/>
                <w:szCs w:val="16"/>
                <w:lang w:val="en-US"/>
              </w:rPr>
              <w:t xml:space="preserve"> 5</w:t>
            </w:r>
          </w:p>
        </w:tc>
        <w:tc>
          <w:tcPr>
            <w:tcW w:w="850" w:type="dxa"/>
          </w:tcPr>
          <w:p w:rsidR="00A434FD" w:rsidRPr="00B44159" w:rsidRDefault="00A434FD" w:rsidP="005F557A">
            <w:pPr>
              <w:widowControl w:val="0"/>
              <w:jc w:val="center"/>
              <w:rPr>
                <w:rFonts w:ascii="GHEA Grapalat" w:hAnsi="GHEA Grapalat"/>
                <w:sz w:val="16"/>
                <w:szCs w:val="16"/>
              </w:rPr>
            </w:pPr>
            <w:r w:rsidRPr="00882BC0">
              <w:rPr>
                <w:rFonts w:ascii="GHEA Grapalat" w:hAnsi="GHEA Grapalat"/>
                <w:sz w:val="16"/>
                <w:szCs w:val="16"/>
              </w:rPr>
              <w:t>по требованию</w:t>
            </w:r>
          </w:p>
        </w:tc>
        <w:tc>
          <w:tcPr>
            <w:tcW w:w="1568" w:type="dxa"/>
          </w:tcPr>
          <w:p w:rsidR="00F64A8D" w:rsidRPr="00F64A8D" w:rsidRDefault="00F64A8D" w:rsidP="00F64A8D">
            <w:pPr>
              <w:pStyle w:val="af4"/>
              <w:rPr>
                <w:sz w:val="22"/>
              </w:rPr>
            </w:pPr>
            <w:r w:rsidRPr="00F64A8D">
              <w:rPr>
                <w:rStyle w:val="af5"/>
                <w:sz w:val="22"/>
              </w:rPr>
              <w:t>Поставка осуществляется в течение 10 дней со дня вступления Договора в силу.</w:t>
            </w:r>
          </w:p>
          <w:p w:rsidR="00A434FD" w:rsidRPr="00B44159" w:rsidRDefault="00A434FD" w:rsidP="005F557A">
            <w:pPr>
              <w:widowControl w:val="0"/>
              <w:jc w:val="center"/>
              <w:rPr>
                <w:rFonts w:ascii="GHEA Grapalat" w:hAnsi="GHEA Grapalat"/>
                <w:sz w:val="16"/>
                <w:szCs w:val="16"/>
              </w:rPr>
            </w:pPr>
          </w:p>
        </w:tc>
      </w:tr>
      <w:tr w:rsidR="00A434FD" w:rsidRPr="00F24462" w:rsidTr="001B463E">
        <w:trPr>
          <w:trHeight w:val="902"/>
          <w:jc w:val="center"/>
        </w:trPr>
        <w:tc>
          <w:tcPr>
            <w:tcW w:w="1242" w:type="dxa"/>
            <w:vAlign w:val="center"/>
          </w:tcPr>
          <w:p w:rsidR="00A434FD" w:rsidRDefault="00A434FD" w:rsidP="00134A93">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lastRenderedPageBreak/>
              <w:t>2</w:t>
            </w:r>
          </w:p>
        </w:tc>
        <w:tc>
          <w:tcPr>
            <w:tcW w:w="1917" w:type="dxa"/>
            <w:vAlign w:val="center"/>
          </w:tcPr>
          <w:p w:rsidR="00A434FD" w:rsidRPr="00720ED4" w:rsidRDefault="00307BBB" w:rsidP="00C60F69">
            <w:pPr>
              <w:jc w:val="center"/>
              <w:rPr>
                <w:rFonts w:ascii="Arial" w:hAnsi="Arial" w:cs="Arial"/>
                <w:b/>
                <w:color w:val="000000"/>
                <w:sz w:val="22"/>
              </w:rPr>
            </w:pPr>
            <w:r w:rsidRPr="003074A5">
              <w:rPr>
                <w:rFonts w:ascii="GHEA Grapalat" w:hAnsi="GHEA Grapalat" w:cs="Sylfaen"/>
                <w:sz w:val="18"/>
                <w:szCs w:val="18"/>
                <w:lang w:val="hy-AM"/>
              </w:rPr>
              <w:t>09132200</w:t>
            </w:r>
          </w:p>
        </w:tc>
        <w:tc>
          <w:tcPr>
            <w:tcW w:w="1417" w:type="dxa"/>
          </w:tcPr>
          <w:p w:rsidR="00A434FD" w:rsidRPr="00322F4D" w:rsidRDefault="00307BBB" w:rsidP="00C60F69">
            <w:pPr>
              <w:pStyle w:val="HTML"/>
              <w:shd w:val="clear" w:color="auto" w:fill="F8F9FA"/>
              <w:spacing w:line="603" w:lineRule="atLeast"/>
              <w:rPr>
                <w:rFonts w:ascii="inherit" w:hAnsi="inherit"/>
                <w:color w:val="1F1F1F"/>
                <w:sz w:val="22"/>
                <w:szCs w:val="22"/>
                <w:lang w:val="en-US"/>
              </w:rPr>
            </w:pPr>
            <w:r>
              <w:t>Дизельное топливо</w:t>
            </w:r>
          </w:p>
        </w:tc>
        <w:tc>
          <w:tcPr>
            <w:tcW w:w="1560" w:type="dxa"/>
          </w:tcPr>
          <w:p w:rsidR="00A434FD" w:rsidRPr="00B44159" w:rsidRDefault="00A434FD" w:rsidP="005F557A">
            <w:pPr>
              <w:widowControl w:val="0"/>
              <w:jc w:val="center"/>
              <w:rPr>
                <w:sz w:val="12"/>
                <w:szCs w:val="12"/>
              </w:rPr>
            </w:pPr>
          </w:p>
        </w:tc>
        <w:tc>
          <w:tcPr>
            <w:tcW w:w="3260" w:type="dxa"/>
          </w:tcPr>
          <w:p w:rsidR="00AC0F0D" w:rsidRPr="00767DA4" w:rsidRDefault="00AC0F0D" w:rsidP="00AC0F0D">
            <w:pPr>
              <w:pStyle w:val="af4"/>
              <w:rPr>
                <w:rStyle w:val="af5"/>
                <w:sz w:val="22"/>
              </w:rPr>
            </w:pPr>
            <w:proofErr w:type="spellStart"/>
            <w:proofErr w:type="gramStart"/>
            <w:r w:rsidRPr="00AC0F0D">
              <w:rPr>
                <w:rStyle w:val="af5"/>
                <w:sz w:val="22"/>
              </w:rPr>
              <w:t>Цетановое</w:t>
            </w:r>
            <w:proofErr w:type="spellEnd"/>
            <w:r w:rsidRPr="00AC0F0D">
              <w:rPr>
                <w:rStyle w:val="af5"/>
                <w:sz w:val="22"/>
              </w:rPr>
              <w:t xml:space="preserve"> число — не менее 51, </w:t>
            </w:r>
            <w:proofErr w:type="spellStart"/>
            <w:r w:rsidRPr="00AC0F0D">
              <w:rPr>
                <w:rStyle w:val="af5"/>
                <w:sz w:val="22"/>
              </w:rPr>
              <w:t>цетановый</w:t>
            </w:r>
            <w:proofErr w:type="spellEnd"/>
            <w:r w:rsidRPr="00AC0F0D">
              <w:rPr>
                <w:rStyle w:val="af5"/>
                <w:sz w:val="22"/>
              </w:rPr>
              <w:t xml:space="preserve"> индекс — не менее 46; плотность при температуре 15 °C — от 820 до 845 кг/м³; содержание серы — не более 350 мг/кг; температура вспышки — не ниже 55 °C; остаток углерода в 10%-ном остатке — не более 0,3%; кинематическая вязкость при 40 °C — от 2,0 до 4,5 мм²/с;</w:t>
            </w:r>
            <w:proofErr w:type="gramEnd"/>
            <w:r w:rsidRPr="00AC0F0D">
              <w:rPr>
                <w:rStyle w:val="af5"/>
                <w:sz w:val="22"/>
              </w:rPr>
              <w:t xml:space="preserve"> температура помутнения — не выше 0 °C; требования к безопасности, маркировке и упаковке — в соответствии с «Техническим регламентом моторных топлив для двигателей внутреннего сгорания», утверждённым решением Правительства РА от 11 ноября 2004 г. № 1592-Н.</w:t>
            </w:r>
          </w:p>
          <w:p w:rsidR="00D26C15" w:rsidRPr="00767DA4" w:rsidRDefault="00D26C15" w:rsidP="00AC0F0D">
            <w:pPr>
              <w:pStyle w:val="af4"/>
              <w:rPr>
                <w:sz w:val="22"/>
              </w:rPr>
            </w:pPr>
            <w:r w:rsidRPr="00767DA4">
              <w:rPr>
                <w:rStyle w:val="af5"/>
                <w:sz w:val="22"/>
              </w:rPr>
              <w:t>Поставка с купонами</w:t>
            </w:r>
          </w:p>
          <w:p w:rsidR="00AC0F0D" w:rsidRPr="00AC0F0D" w:rsidRDefault="00AC0F0D" w:rsidP="00AC0F0D">
            <w:pPr>
              <w:pStyle w:val="af4"/>
              <w:rPr>
                <w:sz w:val="22"/>
              </w:rPr>
            </w:pPr>
            <w:r w:rsidRPr="00AC0F0D">
              <w:rPr>
                <w:rStyle w:val="af5"/>
                <w:sz w:val="22"/>
              </w:rPr>
              <w:lastRenderedPageBreak/>
              <w:t xml:space="preserve">Наличие автозаправочной станции на административной территории города Иджеван </w:t>
            </w:r>
            <w:proofErr w:type="spellStart"/>
            <w:r w:rsidRPr="00AC0F0D">
              <w:rPr>
                <w:rStyle w:val="af5"/>
                <w:sz w:val="22"/>
              </w:rPr>
              <w:t>Тавушской</w:t>
            </w:r>
            <w:proofErr w:type="spellEnd"/>
            <w:r w:rsidRPr="00AC0F0D">
              <w:rPr>
                <w:rStyle w:val="af5"/>
                <w:sz w:val="22"/>
              </w:rPr>
              <w:t xml:space="preserve"> области Республики Армения.</w:t>
            </w:r>
          </w:p>
          <w:p w:rsidR="00A434FD" w:rsidRPr="00B44159" w:rsidRDefault="00A434FD" w:rsidP="00422A02">
            <w:pPr>
              <w:widowControl w:val="0"/>
              <w:jc w:val="center"/>
              <w:rPr>
                <w:rFonts w:ascii="Arial" w:hAnsi="Arial" w:cs="Arial"/>
                <w:color w:val="222222"/>
                <w:sz w:val="12"/>
                <w:szCs w:val="12"/>
                <w:shd w:val="clear" w:color="auto" w:fill="F8F9FA"/>
              </w:rPr>
            </w:pPr>
          </w:p>
        </w:tc>
        <w:tc>
          <w:tcPr>
            <w:tcW w:w="709" w:type="dxa"/>
          </w:tcPr>
          <w:p w:rsidR="00A434FD" w:rsidRPr="009E0B74" w:rsidRDefault="000158BD" w:rsidP="005F557A">
            <w:pPr>
              <w:widowControl w:val="0"/>
              <w:jc w:val="center"/>
              <w:rPr>
                <w:rFonts w:ascii="GHEA Grapalat" w:hAnsi="GHEA Grapalat"/>
                <w:sz w:val="16"/>
                <w:szCs w:val="16"/>
              </w:rPr>
            </w:pPr>
            <w:r>
              <w:lastRenderedPageBreak/>
              <w:t>Литр</w:t>
            </w:r>
          </w:p>
        </w:tc>
        <w:tc>
          <w:tcPr>
            <w:tcW w:w="850" w:type="dxa"/>
          </w:tcPr>
          <w:p w:rsidR="005213D6" w:rsidRDefault="005213D6" w:rsidP="005F557A">
            <w:pPr>
              <w:widowControl w:val="0"/>
              <w:jc w:val="center"/>
              <w:rPr>
                <w:rFonts w:ascii="GHEA Grapalat" w:hAnsi="GHEA Grapalat"/>
                <w:sz w:val="16"/>
                <w:szCs w:val="16"/>
                <w:lang w:val="en-US"/>
              </w:rPr>
            </w:pPr>
          </w:p>
          <w:p w:rsidR="005213D6" w:rsidRDefault="005213D6"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434FD" w:rsidRDefault="00AC0F0D" w:rsidP="005F557A">
            <w:pPr>
              <w:widowControl w:val="0"/>
              <w:jc w:val="center"/>
              <w:rPr>
                <w:rFonts w:ascii="GHEA Grapalat" w:hAnsi="GHEA Grapalat"/>
                <w:sz w:val="16"/>
                <w:szCs w:val="16"/>
                <w:lang w:val="en-US"/>
              </w:rPr>
            </w:pPr>
            <w:r>
              <w:rPr>
                <w:rFonts w:ascii="GHEA Grapalat" w:hAnsi="GHEA Grapalat"/>
                <w:sz w:val="16"/>
                <w:szCs w:val="16"/>
                <w:lang w:val="en-US"/>
              </w:rPr>
              <w:t>500</w:t>
            </w:r>
          </w:p>
          <w:p w:rsidR="00AF496F" w:rsidRDefault="00AF496F" w:rsidP="005F557A">
            <w:pPr>
              <w:widowControl w:val="0"/>
              <w:jc w:val="center"/>
              <w:rPr>
                <w:rFonts w:ascii="GHEA Grapalat" w:hAnsi="GHEA Grapalat"/>
                <w:sz w:val="16"/>
                <w:szCs w:val="16"/>
                <w:lang w:val="en-US"/>
              </w:rPr>
            </w:pPr>
          </w:p>
          <w:p w:rsidR="00AF496F" w:rsidRDefault="00AF496F" w:rsidP="005F557A">
            <w:pPr>
              <w:widowControl w:val="0"/>
              <w:jc w:val="center"/>
              <w:rPr>
                <w:rFonts w:ascii="GHEA Grapalat" w:hAnsi="GHEA Grapalat"/>
                <w:sz w:val="16"/>
                <w:szCs w:val="16"/>
                <w:lang w:val="en-US"/>
              </w:rPr>
            </w:pPr>
          </w:p>
          <w:p w:rsidR="00AF496F" w:rsidRPr="001B463E" w:rsidRDefault="00AF496F" w:rsidP="005F557A">
            <w:pPr>
              <w:widowControl w:val="0"/>
              <w:jc w:val="center"/>
              <w:rPr>
                <w:rFonts w:ascii="GHEA Grapalat" w:hAnsi="GHEA Grapalat"/>
                <w:sz w:val="16"/>
                <w:szCs w:val="16"/>
                <w:lang w:val="en-US"/>
              </w:rPr>
            </w:pPr>
          </w:p>
        </w:tc>
        <w:tc>
          <w:tcPr>
            <w:tcW w:w="1276" w:type="dxa"/>
            <w:vAlign w:val="center"/>
          </w:tcPr>
          <w:p w:rsidR="00A434FD" w:rsidRPr="001B463E" w:rsidRDefault="001B463E" w:rsidP="00134A93">
            <w:pPr>
              <w:jc w:val="center"/>
              <w:rPr>
                <w:rFonts w:ascii="Calibri" w:hAnsi="Calibri"/>
                <w:color w:val="000000"/>
                <w:lang w:val="en-US"/>
              </w:rPr>
            </w:pPr>
            <w:r>
              <w:rPr>
                <w:rFonts w:ascii="Calibri" w:hAnsi="Calibri"/>
                <w:color w:val="000000"/>
                <w:lang w:val="en-US"/>
              </w:rPr>
              <w:t>100000</w:t>
            </w:r>
            <w:r w:rsidR="00AF496F">
              <w:rPr>
                <w:rFonts w:ascii="Calibri" w:hAnsi="Calibri"/>
                <w:color w:val="000000"/>
                <w:lang w:val="en-US"/>
              </w:rPr>
              <w:t>0</w:t>
            </w:r>
          </w:p>
        </w:tc>
        <w:tc>
          <w:tcPr>
            <w:tcW w:w="850" w:type="dxa"/>
            <w:vAlign w:val="center"/>
          </w:tcPr>
          <w:p w:rsidR="00A434FD" w:rsidRPr="001B463E" w:rsidRDefault="00AC0F0D" w:rsidP="00134A93">
            <w:pPr>
              <w:jc w:val="center"/>
              <w:rPr>
                <w:rFonts w:ascii="Calibri" w:hAnsi="Calibri"/>
                <w:color w:val="000000"/>
                <w:lang w:val="en-US"/>
              </w:rPr>
            </w:pPr>
            <w:r>
              <w:rPr>
                <w:rFonts w:ascii="Calibri" w:hAnsi="Calibri"/>
                <w:color w:val="000000"/>
                <w:lang w:val="en-US"/>
              </w:rPr>
              <w:t>2000</w:t>
            </w:r>
          </w:p>
        </w:tc>
        <w:tc>
          <w:tcPr>
            <w:tcW w:w="851" w:type="dxa"/>
          </w:tcPr>
          <w:p w:rsidR="00A434FD" w:rsidRDefault="00A434FD">
            <w:r w:rsidRPr="00897DD4">
              <w:rPr>
                <w:rFonts w:ascii="GHEA Grapalat" w:hAnsi="GHEA Grapalat"/>
                <w:sz w:val="16"/>
                <w:szCs w:val="16"/>
              </w:rPr>
              <w:t xml:space="preserve">Г. </w:t>
            </w:r>
            <w:proofErr w:type="spellStart"/>
            <w:r w:rsidRPr="00897DD4">
              <w:rPr>
                <w:rFonts w:ascii="GHEA Grapalat" w:hAnsi="GHEA Grapalat"/>
                <w:sz w:val="16"/>
                <w:szCs w:val="16"/>
                <w:lang w:val="en-US"/>
              </w:rPr>
              <w:t>Иджеван</w:t>
            </w:r>
            <w:proofErr w:type="spellEnd"/>
            <w:r w:rsidRPr="00897DD4">
              <w:rPr>
                <w:rFonts w:ascii="GHEA Grapalat" w:hAnsi="GHEA Grapalat"/>
                <w:sz w:val="16"/>
                <w:szCs w:val="16"/>
                <w:lang w:val="en-US"/>
              </w:rPr>
              <w:t xml:space="preserve">, </w:t>
            </w:r>
            <w:proofErr w:type="spellStart"/>
            <w:r w:rsidRPr="00897DD4">
              <w:rPr>
                <w:rFonts w:ascii="GHEA Grapalat" w:hAnsi="GHEA Grapalat"/>
                <w:sz w:val="16"/>
                <w:szCs w:val="16"/>
                <w:lang w:val="en-US"/>
              </w:rPr>
              <w:t>Налбандян</w:t>
            </w:r>
            <w:proofErr w:type="spellEnd"/>
            <w:r w:rsidRPr="00897DD4">
              <w:rPr>
                <w:rFonts w:ascii="GHEA Grapalat" w:hAnsi="GHEA Grapalat"/>
                <w:sz w:val="16"/>
                <w:szCs w:val="16"/>
                <w:lang w:val="en-US"/>
              </w:rPr>
              <w:t xml:space="preserve"> 5</w:t>
            </w:r>
          </w:p>
        </w:tc>
        <w:tc>
          <w:tcPr>
            <w:tcW w:w="850" w:type="dxa"/>
          </w:tcPr>
          <w:p w:rsidR="00A434FD" w:rsidRDefault="00A434FD">
            <w:r w:rsidRPr="002312E8">
              <w:rPr>
                <w:rFonts w:ascii="GHEA Grapalat" w:hAnsi="GHEA Grapalat"/>
                <w:sz w:val="16"/>
                <w:szCs w:val="16"/>
              </w:rPr>
              <w:t>по требованию</w:t>
            </w:r>
          </w:p>
        </w:tc>
        <w:tc>
          <w:tcPr>
            <w:tcW w:w="1568" w:type="dxa"/>
          </w:tcPr>
          <w:p w:rsidR="00F64A8D" w:rsidRPr="00F64A8D" w:rsidRDefault="00F64A8D" w:rsidP="00F64A8D">
            <w:pPr>
              <w:pStyle w:val="af4"/>
              <w:rPr>
                <w:b/>
                <w:sz w:val="22"/>
              </w:rPr>
            </w:pPr>
            <w:r w:rsidRPr="00F64A8D">
              <w:rPr>
                <w:rStyle w:val="af5"/>
                <w:b w:val="0"/>
                <w:sz w:val="22"/>
              </w:rPr>
              <w:t>Поставка осуществляется в течение 10 дней со дня вступления Договора в силу.</w:t>
            </w:r>
          </w:p>
          <w:p w:rsidR="00A434FD" w:rsidRPr="00B44159" w:rsidRDefault="00A434FD" w:rsidP="005F557A">
            <w:pPr>
              <w:widowControl w:val="0"/>
              <w:jc w:val="center"/>
              <w:rPr>
                <w:rFonts w:ascii="GHEA Grapalat" w:hAnsi="GHEA Grapalat"/>
                <w:sz w:val="16"/>
                <w:szCs w:val="16"/>
              </w:rPr>
            </w:pPr>
          </w:p>
        </w:tc>
      </w:tr>
    </w:tbl>
    <w:p w:rsidR="00304A73" w:rsidRPr="00AB70E5" w:rsidRDefault="00304A73" w:rsidP="00855C31">
      <w:pPr>
        <w:pStyle w:val="af2"/>
        <w:widowControl w:val="0"/>
        <w:jc w:val="both"/>
        <w:rPr>
          <w:rFonts w:ascii="GHEA Grapalat" w:hAnsi="GHEA Grapalat"/>
          <w:i/>
          <w:sz w:val="16"/>
        </w:rPr>
      </w:pPr>
      <w:r w:rsidRPr="00AB70E5">
        <w:rPr>
          <w:rFonts w:ascii="GHEA Grapalat" w:hAnsi="GHEA Grapalat"/>
          <w:i/>
        </w:rPr>
        <w:lastRenderedPageBreak/>
        <w:t xml:space="preserve">* </w:t>
      </w:r>
      <w:r w:rsidRPr="00AB70E5">
        <w:rPr>
          <w:rFonts w:ascii="GHEA Grapalat" w:hAnsi="GHEA Grapalat"/>
          <w:i/>
          <w:sz w:val="16"/>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304A73" w:rsidRPr="00AB70E5" w:rsidRDefault="00304A73" w:rsidP="00A1665E">
      <w:pPr>
        <w:pStyle w:val="af2"/>
        <w:widowControl w:val="0"/>
        <w:jc w:val="both"/>
        <w:rPr>
          <w:rFonts w:ascii="GHEA Grapalat" w:hAnsi="GHEA Grapalat"/>
          <w:i/>
          <w:sz w:val="16"/>
        </w:rPr>
      </w:pPr>
      <w:r w:rsidRPr="00AB70E5">
        <w:rPr>
          <w:rFonts w:ascii="GHEA Grapalat" w:hAnsi="GHEA Grapalat"/>
          <w:i/>
          <w:sz w:val="16"/>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304A73" w:rsidRPr="00AB70E5" w:rsidRDefault="00304A73" w:rsidP="00A1665E">
      <w:pPr>
        <w:pStyle w:val="af2"/>
        <w:widowControl w:val="0"/>
        <w:jc w:val="both"/>
        <w:rPr>
          <w:rFonts w:ascii="GHEA Grapalat" w:hAnsi="GHEA Grapalat"/>
          <w:i/>
          <w:sz w:val="16"/>
        </w:rPr>
      </w:pPr>
      <w:r w:rsidRPr="00AB70E5">
        <w:rPr>
          <w:rFonts w:ascii="GHEA Grapalat" w:hAnsi="GHEA Grapalat"/>
          <w:i/>
          <w:sz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04A73" w:rsidRPr="00AB70E5" w:rsidRDefault="00304A73" w:rsidP="00A1665E">
      <w:pPr>
        <w:pStyle w:val="af2"/>
        <w:widowControl w:val="0"/>
        <w:jc w:val="both"/>
        <w:rPr>
          <w:rFonts w:ascii="GHEA Grapalat" w:hAnsi="GHEA Grapalat"/>
          <w:i/>
          <w:sz w:val="14"/>
        </w:rPr>
      </w:pPr>
      <w:r w:rsidRPr="00AB70E5">
        <w:rPr>
          <w:rFonts w:ascii="GHEA Grapalat" w:hAnsi="GHEA Grapalat"/>
          <w:i/>
          <w:sz w:val="14"/>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04A73" w:rsidRPr="00AB70E5" w:rsidRDefault="00304A73" w:rsidP="00A1665E">
      <w:pPr>
        <w:rPr>
          <w:rFonts w:ascii="GHEA Grapalat" w:hAnsi="GHEA Grapalat"/>
          <w:sz w:val="16"/>
          <w:szCs w:val="22"/>
          <w:lang w:val="hy-AM"/>
        </w:rPr>
      </w:pPr>
      <w:r w:rsidRPr="00AB70E5">
        <w:rPr>
          <w:rFonts w:ascii="GHEA Grapalat" w:hAnsi="GHEA Grapalat"/>
          <w:i/>
          <w:sz w:val="18"/>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AB70E5">
        <w:rPr>
          <w:rFonts w:ascii="GHEA Grapalat" w:hAnsi="GHEA Grapalat"/>
          <w:i/>
          <w:sz w:val="18"/>
        </w:rPr>
        <w:t>вступления</w:t>
      </w:r>
      <w:proofErr w:type="gramEnd"/>
      <w:r w:rsidRPr="00AB70E5">
        <w:rPr>
          <w:rFonts w:ascii="GHEA Grapalat" w:hAnsi="GHEA Grapalat"/>
          <w:i/>
          <w:sz w:val="18"/>
        </w:rPr>
        <w:t xml:space="preserve"> в силу заключаемого между сторонами соглашения в случае </w:t>
      </w:r>
      <w:proofErr w:type="spellStart"/>
      <w:r w:rsidRPr="00AB70E5">
        <w:rPr>
          <w:rFonts w:ascii="GHEA Grapalat" w:hAnsi="GHEA Grapalat"/>
          <w:i/>
          <w:sz w:val="18"/>
        </w:rPr>
        <w:t>предусмотрения</w:t>
      </w:r>
      <w:proofErr w:type="spellEnd"/>
      <w:r w:rsidRPr="00AB70E5">
        <w:rPr>
          <w:rFonts w:ascii="GHEA Grapalat" w:hAnsi="GHEA Grapalat"/>
          <w:i/>
          <w:sz w:val="18"/>
        </w:rPr>
        <w:t xml:space="preserve"> финансовых средств.</w:t>
      </w:r>
    </w:p>
    <w:p w:rsidR="00F954E8" w:rsidRPr="00AB70E5" w:rsidRDefault="00F954E8" w:rsidP="00A1665E">
      <w:pPr>
        <w:widowControl w:val="0"/>
        <w:jc w:val="both"/>
        <w:rPr>
          <w:rFonts w:ascii="GHEA Grapalat" w:hAnsi="GHEA Grapalat"/>
          <w:sz w:val="20"/>
          <w:szCs w:val="20"/>
        </w:rPr>
      </w:pPr>
    </w:p>
    <w:tbl>
      <w:tblPr>
        <w:tblW w:w="9639" w:type="dxa"/>
        <w:jc w:val="center"/>
        <w:tblLayout w:type="fixed"/>
        <w:tblLook w:val="0000"/>
      </w:tblPr>
      <w:tblGrid>
        <w:gridCol w:w="4536"/>
        <w:gridCol w:w="760"/>
        <w:gridCol w:w="4343"/>
      </w:tblGrid>
      <w:tr w:rsidR="00B138F3" w:rsidRPr="00F24462" w:rsidTr="00E22E51">
        <w:trPr>
          <w:jc w:val="center"/>
        </w:trPr>
        <w:tc>
          <w:tcPr>
            <w:tcW w:w="4536"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760" w:type="dxa"/>
          </w:tcPr>
          <w:p w:rsidR="00071D1C" w:rsidRPr="00F24462" w:rsidRDefault="00071D1C" w:rsidP="00A1665E">
            <w:pPr>
              <w:widowControl w:val="0"/>
              <w:jc w:val="center"/>
              <w:rPr>
                <w:rFonts w:ascii="GHEA Grapalat" w:hAnsi="GHEA Grapalat"/>
                <w:sz w:val="16"/>
                <w:szCs w:val="20"/>
              </w:rPr>
            </w:pPr>
          </w:p>
        </w:tc>
        <w:tc>
          <w:tcPr>
            <w:tcW w:w="4343" w:type="dxa"/>
          </w:tcPr>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071D1C" w:rsidRPr="00F24462" w:rsidRDefault="00AB4EAB"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071D1C" w:rsidRPr="00F24462" w:rsidRDefault="00071D1C" w:rsidP="00A1665E">
            <w:pPr>
              <w:widowControl w:val="0"/>
              <w:jc w:val="center"/>
              <w:rPr>
                <w:rFonts w:ascii="GHEA Grapalat" w:hAnsi="GHEA Grapalat"/>
                <w:sz w:val="16"/>
                <w:szCs w:val="20"/>
                <w:lang w:val="hy-AM"/>
              </w:rPr>
            </w:pPr>
            <w:r w:rsidRPr="00F24462">
              <w:rPr>
                <w:rFonts w:ascii="GHEA Grapalat" w:hAnsi="GHEA Grapalat"/>
                <w:sz w:val="16"/>
                <w:szCs w:val="20"/>
              </w:rPr>
              <w:t>М. П.</w:t>
            </w:r>
          </w:p>
        </w:tc>
      </w:tr>
    </w:tbl>
    <w:p w:rsidR="00071D1C" w:rsidRPr="00F24462" w:rsidRDefault="00071D1C" w:rsidP="00A1665E">
      <w:pPr>
        <w:widowControl w:val="0"/>
        <w:jc w:val="right"/>
        <w:rPr>
          <w:rFonts w:ascii="GHEA Grapalat" w:hAnsi="GHEA Grapalat"/>
          <w:i/>
          <w:sz w:val="16"/>
          <w:szCs w:val="20"/>
        </w:rPr>
      </w:pPr>
      <w:r w:rsidRPr="00F24462">
        <w:rPr>
          <w:rFonts w:ascii="GHEA Grapalat" w:hAnsi="GHEA Grapalat"/>
          <w:sz w:val="16"/>
          <w:szCs w:val="20"/>
        </w:rPr>
        <w:br w:type="page"/>
      </w:r>
      <w:r w:rsidRPr="00F24462">
        <w:rPr>
          <w:rFonts w:ascii="GHEA Grapalat" w:hAnsi="GHEA Grapalat"/>
          <w:i/>
          <w:sz w:val="16"/>
          <w:szCs w:val="20"/>
        </w:rPr>
        <w:lastRenderedPageBreak/>
        <w:t>Приложение № 2</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5A57B8"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ГРАФИК ОПЛАТЫ</w:t>
      </w:r>
      <w:r w:rsidR="00E67FD5" w:rsidRPr="00F24462">
        <w:rPr>
          <w:rStyle w:val="af6"/>
          <w:rFonts w:ascii="GHEA Grapalat" w:hAnsi="GHEA Grapalat"/>
          <w:sz w:val="16"/>
          <w:szCs w:val="20"/>
        </w:rPr>
        <w:footnoteReference w:customMarkFollows="1" w:id="23"/>
        <w:t>*</w:t>
      </w:r>
    </w:p>
    <w:p w:rsidR="00071D1C" w:rsidRPr="00F24462" w:rsidRDefault="00071D1C" w:rsidP="00A1665E">
      <w:pPr>
        <w:widowControl w:val="0"/>
        <w:jc w:val="right"/>
        <w:rPr>
          <w:rFonts w:ascii="GHEA Grapalat" w:hAnsi="GHEA Grapalat"/>
          <w:sz w:val="16"/>
          <w:szCs w:val="20"/>
        </w:rPr>
      </w:pPr>
      <w:proofErr w:type="spellStart"/>
      <w:r w:rsidRPr="00F24462">
        <w:rPr>
          <w:rFonts w:ascii="GHEA Grapalat" w:hAnsi="GHEA Grapalat"/>
          <w:sz w:val="16"/>
          <w:szCs w:val="20"/>
        </w:rPr>
        <w:t>Драмов</w:t>
      </w:r>
      <w:proofErr w:type="spellEnd"/>
      <w:r w:rsidRPr="00F24462">
        <w:rPr>
          <w:rFonts w:ascii="GHEA Grapalat" w:hAnsi="GHEA Grapalat"/>
          <w:sz w:val="16"/>
          <w:szCs w:val="20"/>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4"/>
        <w:gridCol w:w="1578"/>
        <w:gridCol w:w="1253"/>
        <w:gridCol w:w="1224"/>
        <w:gridCol w:w="21"/>
        <w:gridCol w:w="773"/>
        <w:gridCol w:w="858"/>
        <w:gridCol w:w="755"/>
        <w:gridCol w:w="768"/>
        <w:gridCol w:w="755"/>
        <w:gridCol w:w="551"/>
        <w:gridCol w:w="204"/>
        <w:gridCol w:w="755"/>
        <w:gridCol w:w="755"/>
        <w:gridCol w:w="880"/>
        <w:gridCol w:w="819"/>
        <w:gridCol w:w="779"/>
        <w:gridCol w:w="828"/>
        <w:gridCol w:w="755"/>
      </w:tblGrid>
      <w:tr w:rsidR="00B138F3" w:rsidRPr="00F24462" w:rsidTr="00F24462">
        <w:trPr>
          <w:trHeight w:val="305"/>
          <w:jc w:val="center"/>
        </w:trPr>
        <w:tc>
          <w:tcPr>
            <w:tcW w:w="15905" w:type="dxa"/>
            <w:gridSpan w:val="19"/>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Товар</w:t>
            </w:r>
          </w:p>
        </w:tc>
      </w:tr>
      <w:tr w:rsidR="00B138F3" w:rsidRPr="00F24462" w:rsidTr="00104F08">
        <w:trPr>
          <w:trHeight w:val="747"/>
          <w:jc w:val="center"/>
        </w:trPr>
        <w:tc>
          <w:tcPr>
            <w:tcW w:w="1594" w:type="dxa"/>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номер предусмотренного приглашением лота</w:t>
            </w:r>
          </w:p>
        </w:tc>
        <w:tc>
          <w:tcPr>
            <w:tcW w:w="1578" w:type="dxa"/>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промежуточный код, предусмотренный планом закупок по классификации ЕЗК (CPV)</w:t>
            </w:r>
          </w:p>
        </w:tc>
        <w:tc>
          <w:tcPr>
            <w:tcW w:w="2498" w:type="dxa"/>
            <w:gridSpan w:val="3"/>
            <w:vAlign w:val="center"/>
          </w:tcPr>
          <w:p w:rsidR="00071D1C" w:rsidRPr="00F24462" w:rsidRDefault="00071D1C"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10235" w:type="dxa"/>
            <w:gridSpan w:val="14"/>
            <w:vAlign w:val="center"/>
          </w:tcPr>
          <w:p w:rsidR="00071D1C" w:rsidRPr="00F24462" w:rsidRDefault="00071D1C" w:rsidP="00A1665E">
            <w:pPr>
              <w:widowControl w:val="0"/>
              <w:jc w:val="both"/>
              <w:rPr>
                <w:rFonts w:ascii="GHEA Grapalat" w:hAnsi="GHEA Grapalat"/>
                <w:sz w:val="16"/>
                <w:szCs w:val="20"/>
              </w:rPr>
            </w:pPr>
            <w:r w:rsidRPr="00F24462">
              <w:rPr>
                <w:rFonts w:ascii="GHEA Grapalat" w:hAnsi="GHEA Grapalat"/>
                <w:sz w:val="16"/>
                <w:szCs w:val="20"/>
              </w:rPr>
              <w:t>Оплату товара предусматривается произвести в 2</w:t>
            </w:r>
            <w:r w:rsidR="00E67FD5" w:rsidRPr="00F24462">
              <w:rPr>
                <w:rFonts w:ascii="GHEA Grapalat" w:hAnsi="GHEA Grapalat"/>
                <w:sz w:val="16"/>
                <w:szCs w:val="20"/>
              </w:rPr>
              <w:t>0</w:t>
            </w:r>
            <w:r w:rsidR="00780AF5" w:rsidRPr="00780AF5">
              <w:rPr>
                <w:rFonts w:ascii="GHEA Grapalat" w:hAnsi="GHEA Grapalat"/>
                <w:sz w:val="16"/>
                <w:szCs w:val="20"/>
              </w:rPr>
              <w:t>24</w:t>
            </w:r>
            <w:bookmarkStart w:id="2" w:name="_GoBack"/>
            <w:bookmarkEnd w:id="2"/>
            <w:r w:rsidR="00E67FD5" w:rsidRPr="00F24462">
              <w:rPr>
                <w:rFonts w:ascii="GHEA Grapalat" w:hAnsi="GHEA Grapalat"/>
                <w:sz w:val="16"/>
                <w:szCs w:val="20"/>
              </w:rPr>
              <w:t>г., по месяцам, в том числе</w:t>
            </w:r>
            <w:r w:rsidR="00E67FD5" w:rsidRPr="00F24462">
              <w:rPr>
                <w:rStyle w:val="af6"/>
                <w:rFonts w:ascii="GHEA Grapalat" w:hAnsi="GHEA Grapalat"/>
                <w:sz w:val="16"/>
                <w:szCs w:val="20"/>
              </w:rPr>
              <w:footnoteReference w:customMarkFollows="1" w:id="24"/>
              <w:t>**</w:t>
            </w:r>
          </w:p>
        </w:tc>
      </w:tr>
      <w:tr w:rsidR="00EB5A1C" w:rsidRPr="00F24462" w:rsidTr="00104F08">
        <w:trPr>
          <w:trHeight w:val="594"/>
          <w:jc w:val="center"/>
        </w:trPr>
        <w:tc>
          <w:tcPr>
            <w:tcW w:w="1594" w:type="dxa"/>
          </w:tcPr>
          <w:p w:rsidR="00EB5A1C" w:rsidRPr="00F24462" w:rsidRDefault="00EB5A1C" w:rsidP="00A1665E">
            <w:pPr>
              <w:widowControl w:val="0"/>
              <w:jc w:val="center"/>
              <w:rPr>
                <w:rFonts w:ascii="GHEA Grapalat" w:hAnsi="GHEA Grapalat"/>
                <w:sz w:val="16"/>
                <w:szCs w:val="20"/>
              </w:rPr>
            </w:pPr>
          </w:p>
        </w:tc>
        <w:tc>
          <w:tcPr>
            <w:tcW w:w="1578" w:type="dxa"/>
            <w:vAlign w:val="center"/>
          </w:tcPr>
          <w:p w:rsidR="00EB5A1C" w:rsidRPr="00714BF4" w:rsidRDefault="00EB5A1C" w:rsidP="002031B9">
            <w:pPr>
              <w:rPr>
                <w:rFonts w:ascii="Sylfaen" w:hAnsi="Sylfaen" w:cs="Calibri"/>
                <w:sz w:val="16"/>
                <w:szCs w:val="16"/>
                <w:lang w:val="hy-AM"/>
              </w:rPr>
            </w:pPr>
          </w:p>
        </w:tc>
        <w:tc>
          <w:tcPr>
            <w:tcW w:w="2498" w:type="dxa"/>
            <w:gridSpan w:val="3"/>
          </w:tcPr>
          <w:p w:rsidR="00EB5A1C" w:rsidRPr="00A022E0" w:rsidRDefault="00EB5A1C" w:rsidP="00EB5A1C">
            <w:pPr>
              <w:pStyle w:val="3"/>
              <w:keepNext w:val="0"/>
              <w:widowControl w:val="0"/>
              <w:tabs>
                <w:tab w:val="left" w:pos="1134"/>
              </w:tabs>
              <w:spacing w:line="240" w:lineRule="auto"/>
              <w:ind w:firstLine="28"/>
              <w:jc w:val="both"/>
              <w:rPr>
                <w:rFonts w:ascii="GHEA Grapalat" w:hAnsi="GHEA Grapalat"/>
                <w:i w:val="0"/>
                <w:sz w:val="16"/>
              </w:rPr>
            </w:pPr>
          </w:p>
        </w:tc>
        <w:tc>
          <w:tcPr>
            <w:tcW w:w="773"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январь</w:t>
            </w:r>
          </w:p>
        </w:tc>
        <w:tc>
          <w:tcPr>
            <w:tcW w:w="858" w:type="dxa"/>
            <w:vAlign w:val="center"/>
          </w:tcPr>
          <w:p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февраль</w:t>
            </w:r>
          </w:p>
        </w:tc>
        <w:tc>
          <w:tcPr>
            <w:tcW w:w="755"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март</w:t>
            </w:r>
          </w:p>
        </w:tc>
        <w:tc>
          <w:tcPr>
            <w:tcW w:w="768" w:type="dxa"/>
            <w:vAlign w:val="center"/>
          </w:tcPr>
          <w:p w:rsidR="00EB5A1C" w:rsidRPr="00F24462" w:rsidRDefault="00EB5A1C" w:rsidP="00A1665E">
            <w:pPr>
              <w:widowControl w:val="0"/>
              <w:ind w:right="-7"/>
              <w:jc w:val="center"/>
              <w:rPr>
                <w:rFonts w:ascii="GHEA Grapalat" w:hAnsi="GHEA Grapalat" w:cs="Sylfaen"/>
                <w:sz w:val="16"/>
                <w:szCs w:val="20"/>
              </w:rPr>
            </w:pPr>
            <w:r w:rsidRPr="00F24462">
              <w:rPr>
                <w:rFonts w:ascii="GHEA Grapalat" w:hAnsi="GHEA Grapalat"/>
                <w:sz w:val="16"/>
                <w:szCs w:val="20"/>
              </w:rPr>
              <w:t>апрель</w:t>
            </w:r>
          </w:p>
        </w:tc>
        <w:tc>
          <w:tcPr>
            <w:tcW w:w="755"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май</w:t>
            </w:r>
          </w:p>
        </w:tc>
        <w:tc>
          <w:tcPr>
            <w:tcW w:w="755" w:type="dxa"/>
            <w:gridSpan w:val="2"/>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июнь</w:t>
            </w:r>
          </w:p>
        </w:tc>
        <w:tc>
          <w:tcPr>
            <w:tcW w:w="755"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июль</w:t>
            </w:r>
          </w:p>
        </w:tc>
        <w:tc>
          <w:tcPr>
            <w:tcW w:w="755"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август</w:t>
            </w:r>
          </w:p>
        </w:tc>
        <w:tc>
          <w:tcPr>
            <w:tcW w:w="880"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сентябрь</w:t>
            </w:r>
          </w:p>
        </w:tc>
        <w:tc>
          <w:tcPr>
            <w:tcW w:w="819"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октябрь</w:t>
            </w:r>
          </w:p>
        </w:tc>
        <w:tc>
          <w:tcPr>
            <w:tcW w:w="779"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ноябрь</w:t>
            </w:r>
          </w:p>
        </w:tc>
        <w:tc>
          <w:tcPr>
            <w:tcW w:w="828" w:type="dxa"/>
            <w:vAlign w:val="center"/>
          </w:tcPr>
          <w:p w:rsidR="00EB5A1C" w:rsidRPr="00F24462" w:rsidRDefault="00EB5A1C" w:rsidP="00A1665E">
            <w:pPr>
              <w:widowControl w:val="0"/>
              <w:ind w:right="-7"/>
              <w:jc w:val="center"/>
              <w:rPr>
                <w:rFonts w:ascii="GHEA Grapalat" w:hAnsi="GHEA Grapalat"/>
                <w:sz w:val="16"/>
                <w:szCs w:val="20"/>
              </w:rPr>
            </w:pPr>
            <w:r w:rsidRPr="00F24462">
              <w:rPr>
                <w:rFonts w:ascii="GHEA Grapalat" w:hAnsi="GHEA Grapalat"/>
                <w:sz w:val="16"/>
                <w:szCs w:val="20"/>
              </w:rPr>
              <w:t>декабрь</w:t>
            </w:r>
          </w:p>
        </w:tc>
        <w:tc>
          <w:tcPr>
            <w:tcW w:w="755" w:type="dxa"/>
            <w:vAlign w:val="center"/>
          </w:tcPr>
          <w:p w:rsidR="00EB5A1C" w:rsidRPr="00F24462" w:rsidRDefault="00EB5A1C" w:rsidP="00A1665E">
            <w:pPr>
              <w:widowControl w:val="0"/>
              <w:ind w:right="-1"/>
              <w:jc w:val="center"/>
              <w:rPr>
                <w:rFonts w:ascii="GHEA Grapalat" w:hAnsi="GHEA Grapalat"/>
                <w:sz w:val="16"/>
                <w:szCs w:val="20"/>
                <w:lang w:val="en-US"/>
              </w:rPr>
            </w:pPr>
            <w:r w:rsidRPr="00F24462">
              <w:rPr>
                <w:rFonts w:ascii="GHEA Grapalat" w:hAnsi="GHEA Grapalat"/>
                <w:sz w:val="16"/>
                <w:szCs w:val="20"/>
              </w:rPr>
              <w:t>Всего</w:t>
            </w:r>
          </w:p>
        </w:tc>
      </w:tr>
      <w:tr w:rsidR="00D0122B" w:rsidRPr="00F24462" w:rsidTr="00104F08">
        <w:trPr>
          <w:trHeight w:val="404"/>
          <w:jc w:val="center"/>
        </w:trPr>
        <w:tc>
          <w:tcPr>
            <w:tcW w:w="1594" w:type="dxa"/>
          </w:tcPr>
          <w:p w:rsidR="00D0122B" w:rsidRPr="00D0122B" w:rsidRDefault="00D0122B" w:rsidP="007906F4">
            <w:pPr>
              <w:widowControl w:val="0"/>
              <w:jc w:val="center"/>
              <w:rPr>
                <w:rStyle w:val="aff3"/>
                <w:lang w:val="en-US"/>
              </w:rPr>
            </w:pPr>
          </w:p>
        </w:tc>
        <w:tc>
          <w:tcPr>
            <w:tcW w:w="1578" w:type="dxa"/>
            <w:vAlign w:val="center"/>
          </w:tcPr>
          <w:p w:rsidR="00D0122B" w:rsidRPr="00720ED4" w:rsidRDefault="00D0122B" w:rsidP="00134A93">
            <w:pPr>
              <w:jc w:val="center"/>
              <w:rPr>
                <w:rFonts w:ascii="Arial" w:hAnsi="Arial" w:cs="Arial"/>
                <w:b/>
                <w:color w:val="000000"/>
              </w:rPr>
            </w:pPr>
          </w:p>
        </w:tc>
        <w:tc>
          <w:tcPr>
            <w:tcW w:w="2498" w:type="dxa"/>
            <w:gridSpan w:val="3"/>
          </w:tcPr>
          <w:p w:rsidR="00D0122B" w:rsidRPr="00A022E0" w:rsidRDefault="00D0122B" w:rsidP="006F050D">
            <w:pPr>
              <w:pStyle w:val="3"/>
              <w:keepNext w:val="0"/>
              <w:widowControl w:val="0"/>
              <w:tabs>
                <w:tab w:val="left" w:pos="1134"/>
              </w:tabs>
              <w:spacing w:line="240" w:lineRule="auto"/>
              <w:ind w:firstLine="567"/>
              <w:jc w:val="left"/>
              <w:rPr>
                <w:rFonts w:ascii="GHEA Grapalat" w:hAnsi="GHEA Grapalat"/>
                <w:i w:val="0"/>
                <w:sz w:val="16"/>
              </w:rPr>
            </w:pPr>
            <w:r w:rsidRPr="008623BB">
              <w:rPr>
                <w:rFonts w:ascii="GHEA Grapalat" w:hAnsi="GHEA Grapalat"/>
                <w:sz w:val="28"/>
                <w:szCs w:val="28"/>
              </w:rPr>
              <w:t xml:space="preserve"> </w:t>
            </w:r>
          </w:p>
        </w:tc>
        <w:tc>
          <w:tcPr>
            <w:tcW w:w="773" w:type="dxa"/>
            <w:vAlign w:val="center"/>
          </w:tcPr>
          <w:p w:rsidR="00D0122B" w:rsidRPr="007906F4" w:rsidRDefault="00D0122B" w:rsidP="007906F4">
            <w:pPr>
              <w:jc w:val="cente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58"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68"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gridSpan w:val="2"/>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80"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19"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79"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828"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c>
          <w:tcPr>
            <w:tcW w:w="755" w:type="dxa"/>
          </w:tcPr>
          <w:p w:rsidR="00D0122B" w:rsidRPr="007906F4" w:rsidRDefault="00D0122B" w:rsidP="007906F4">
            <w:pPr>
              <w:rPr>
                <w:sz w:val="20"/>
                <w:szCs w:val="20"/>
              </w:rPr>
            </w:pPr>
            <w:r w:rsidRPr="007906F4">
              <w:rPr>
                <w:rFonts w:ascii="MS Mincho" w:eastAsia="MS Mincho" w:hAnsi="MS Mincho" w:cs="MS Mincho" w:hint="eastAsia"/>
                <w:sz w:val="20"/>
                <w:szCs w:val="20"/>
                <w:lang w:val="hy-AM"/>
              </w:rPr>
              <w:t>․․․</w:t>
            </w:r>
            <w:r w:rsidRPr="007906F4">
              <w:rPr>
                <w:sz w:val="20"/>
                <w:szCs w:val="20"/>
              </w:rPr>
              <w:t>%</w:t>
            </w:r>
          </w:p>
        </w:tc>
      </w:tr>
      <w:tr w:rsidR="00AB70E5" w:rsidRPr="00F24462" w:rsidTr="00104F08">
        <w:trPr>
          <w:trHeight w:val="404"/>
          <w:jc w:val="center"/>
        </w:trPr>
        <w:tc>
          <w:tcPr>
            <w:tcW w:w="1594" w:type="dxa"/>
            <w:vAlign w:val="center"/>
          </w:tcPr>
          <w:p w:rsidR="00AB70E5" w:rsidRPr="00111C15" w:rsidRDefault="00AB70E5" w:rsidP="00134A93">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1</w:t>
            </w:r>
          </w:p>
        </w:tc>
        <w:tc>
          <w:tcPr>
            <w:tcW w:w="1578" w:type="dxa"/>
            <w:vAlign w:val="center"/>
          </w:tcPr>
          <w:p w:rsidR="00AB70E5" w:rsidRPr="00720ED4" w:rsidRDefault="00AB70E5" w:rsidP="00A93C4C">
            <w:pPr>
              <w:jc w:val="center"/>
              <w:rPr>
                <w:rFonts w:ascii="Arial" w:hAnsi="Arial" w:cs="Arial"/>
                <w:b/>
                <w:color w:val="000000"/>
                <w:sz w:val="22"/>
              </w:rPr>
            </w:pPr>
            <w:r w:rsidRPr="003074A5">
              <w:rPr>
                <w:rFonts w:ascii="GHEA Grapalat" w:hAnsi="GHEA Grapalat" w:cs="Sylfaen"/>
                <w:sz w:val="18"/>
                <w:szCs w:val="18"/>
                <w:lang w:val="hy-AM"/>
              </w:rPr>
              <w:t>09132200</w:t>
            </w:r>
          </w:p>
        </w:tc>
        <w:tc>
          <w:tcPr>
            <w:tcW w:w="2498" w:type="dxa"/>
            <w:gridSpan w:val="3"/>
          </w:tcPr>
          <w:p w:rsidR="00AB70E5" w:rsidRPr="00307BBB" w:rsidRDefault="00AB70E5" w:rsidP="00A93C4C">
            <w:pPr>
              <w:pStyle w:val="3"/>
              <w:keepNext w:val="0"/>
              <w:widowControl w:val="0"/>
              <w:tabs>
                <w:tab w:val="left" w:pos="1134"/>
              </w:tabs>
              <w:spacing w:line="240" w:lineRule="auto"/>
              <w:jc w:val="left"/>
              <w:rPr>
                <w:rFonts w:ascii="GHEA Grapalat" w:hAnsi="GHEA Grapalat"/>
                <w:i w:val="0"/>
                <w:sz w:val="16"/>
                <w:lang w:val="en-US"/>
              </w:rPr>
            </w:pPr>
            <w:r>
              <w:rPr>
                <w:rFonts w:ascii="Arial" w:hAnsi="Arial" w:cs="Arial"/>
              </w:rPr>
              <w:t>Бензин</w:t>
            </w:r>
            <w:r>
              <w:rPr>
                <w:rFonts w:cs="Arial LatArm"/>
              </w:rPr>
              <w:t xml:space="preserve"> </w:t>
            </w:r>
            <w:proofErr w:type="spellStart"/>
            <w:r>
              <w:rPr>
                <w:rFonts w:ascii="Arial" w:hAnsi="Arial" w:cs="Arial"/>
              </w:rPr>
              <w:t>регуляр</w:t>
            </w:r>
            <w:proofErr w:type="spellEnd"/>
          </w:p>
        </w:tc>
        <w:tc>
          <w:tcPr>
            <w:tcW w:w="773" w:type="dxa"/>
            <w:vAlign w:val="center"/>
          </w:tcPr>
          <w:p w:rsidR="00AB70E5" w:rsidRPr="004823C7" w:rsidRDefault="00AB70E5" w:rsidP="007906F4">
            <w:pPr>
              <w:jc w:val="center"/>
              <w:rPr>
                <w:sz w:val="20"/>
                <w:szCs w:val="20"/>
                <w:lang w:val="en-US"/>
              </w:rPr>
            </w:pPr>
          </w:p>
        </w:tc>
        <w:tc>
          <w:tcPr>
            <w:tcW w:w="858" w:type="dxa"/>
          </w:tcPr>
          <w:p w:rsidR="00AB70E5" w:rsidRPr="00AB70E5" w:rsidRDefault="00AB70E5" w:rsidP="007906F4">
            <w:pPr>
              <w:rPr>
                <w:sz w:val="20"/>
                <w:szCs w:val="20"/>
                <w:lang w:val="en-US"/>
              </w:rPr>
            </w:pPr>
            <w:r>
              <w:rPr>
                <w:sz w:val="20"/>
                <w:szCs w:val="20"/>
                <w:lang w:val="en-US"/>
              </w:rPr>
              <w:t>100</w:t>
            </w:r>
          </w:p>
        </w:tc>
        <w:tc>
          <w:tcPr>
            <w:tcW w:w="755" w:type="dxa"/>
          </w:tcPr>
          <w:p w:rsidR="00AB70E5" w:rsidRPr="007906F4" w:rsidRDefault="00AB70E5" w:rsidP="007906F4">
            <w:pPr>
              <w:rPr>
                <w:sz w:val="20"/>
                <w:szCs w:val="20"/>
                <w:lang w:val="hy-AM"/>
              </w:rPr>
            </w:pPr>
          </w:p>
        </w:tc>
        <w:tc>
          <w:tcPr>
            <w:tcW w:w="768" w:type="dxa"/>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755" w:type="dxa"/>
            <w:gridSpan w:val="2"/>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880" w:type="dxa"/>
          </w:tcPr>
          <w:p w:rsidR="00AB70E5" w:rsidRPr="007906F4" w:rsidRDefault="00AB70E5" w:rsidP="007906F4">
            <w:pPr>
              <w:rPr>
                <w:sz w:val="20"/>
                <w:szCs w:val="20"/>
                <w:lang w:val="hy-AM"/>
              </w:rPr>
            </w:pPr>
          </w:p>
        </w:tc>
        <w:tc>
          <w:tcPr>
            <w:tcW w:w="819" w:type="dxa"/>
          </w:tcPr>
          <w:p w:rsidR="00AB70E5" w:rsidRPr="007906F4" w:rsidRDefault="00AB70E5" w:rsidP="007906F4">
            <w:pPr>
              <w:rPr>
                <w:sz w:val="20"/>
                <w:szCs w:val="20"/>
                <w:lang w:val="hy-AM"/>
              </w:rPr>
            </w:pPr>
          </w:p>
        </w:tc>
        <w:tc>
          <w:tcPr>
            <w:tcW w:w="779" w:type="dxa"/>
          </w:tcPr>
          <w:p w:rsidR="00AB70E5" w:rsidRPr="007906F4" w:rsidRDefault="00AB70E5" w:rsidP="007906F4">
            <w:pPr>
              <w:rPr>
                <w:sz w:val="20"/>
                <w:szCs w:val="20"/>
                <w:lang w:val="hy-AM"/>
              </w:rPr>
            </w:pPr>
          </w:p>
        </w:tc>
        <w:tc>
          <w:tcPr>
            <w:tcW w:w="828" w:type="dxa"/>
          </w:tcPr>
          <w:p w:rsidR="00AB70E5" w:rsidRPr="007906F4" w:rsidRDefault="00AB70E5" w:rsidP="007906F4">
            <w:pPr>
              <w:rPr>
                <w:sz w:val="20"/>
                <w:szCs w:val="20"/>
                <w:lang w:val="hy-AM"/>
              </w:rPr>
            </w:pPr>
          </w:p>
        </w:tc>
        <w:tc>
          <w:tcPr>
            <w:tcW w:w="755" w:type="dxa"/>
          </w:tcPr>
          <w:p w:rsidR="00AB70E5" w:rsidRPr="004A167F" w:rsidRDefault="00AB70E5" w:rsidP="00134A93">
            <w:pPr>
              <w:rPr>
                <w:sz w:val="20"/>
                <w:szCs w:val="20"/>
                <w:lang w:val="en-US"/>
              </w:rPr>
            </w:pPr>
            <w:r>
              <w:rPr>
                <w:sz w:val="20"/>
                <w:szCs w:val="20"/>
                <w:lang w:val="en-US"/>
              </w:rPr>
              <w:t>100</w:t>
            </w:r>
          </w:p>
        </w:tc>
      </w:tr>
      <w:tr w:rsidR="00AB70E5" w:rsidRPr="00F24462" w:rsidTr="00104F08">
        <w:trPr>
          <w:trHeight w:val="404"/>
          <w:jc w:val="center"/>
        </w:trPr>
        <w:tc>
          <w:tcPr>
            <w:tcW w:w="1594" w:type="dxa"/>
            <w:vAlign w:val="center"/>
          </w:tcPr>
          <w:p w:rsidR="00AB70E5" w:rsidRDefault="00AB70E5" w:rsidP="00134A93">
            <w:pPr>
              <w:pStyle w:val="23"/>
              <w:widowControl w:val="0"/>
              <w:spacing w:line="240" w:lineRule="auto"/>
              <w:ind w:left="360" w:firstLine="0"/>
              <w:rPr>
                <w:rFonts w:ascii="GHEA Grapalat" w:hAnsi="GHEA Grapalat"/>
                <w:sz w:val="16"/>
                <w:szCs w:val="16"/>
                <w:lang w:val="en-US"/>
              </w:rPr>
            </w:pPr>
            <w:r>
              <w:rPr>
                <w:rFonts w:ascii="GHEA Grapalat" w:hAnsi="GHEA Grapalat"/>
                <w:sz w:val="16"/>
                <w:szCs w:val="16"/>
                <w:lang w:val="en-US"/>
              </w:rPr>
              <w:t>2</w:t>
            </w:r>
          </w:p>
        </w:tc>
        <w:tc>
          <w:tcPr>
            <w:tcW w:w="1578" w:type="dxa"/>
            <w:vAlign w:val="center"/>
          </w:tcPr>
          <w:p w:rsidR="00AB70E5" w:rsidRPr="00720ED4" w:rsidRDefault="00AB70E5" w:rsidP="00A93C4C">
            <w:pPr>
              <w:jc w:val="center"/>
              <w:rPr>
                <w:rFonts w:ascii="Arial" w:hAnsi="Arial" w:cs="Arial"/>
                <w:b/>
                <w:color w:val="000000"/>
                <w:sz w:val="22"/>
              </w:rPr>
            </w:pPr>
            <w:r w:rsidRPr="003074A5">
              <w:rPr>
                <w:rFonts w:ascii="GHEA Grapalat" w:hAnsi="GHEA Grapalat" w:cs="Sylfaen"/>
                <w:sz w:val="18"/>
                <w:szCs w:val="18"/>
                <w:lang w:val="hy-AM"/>
              </w:rPr>
              <w:t>09132200</w:t>
            </w:r>
          </w:p>
        </w:tc>
        <w:tc>
          <w:tcPr>
            <w:tcW w:w="2498" w:type="dxa"/>
            <w:gridSpan w:val="3"/>
          </w:tcPr>
          <w:p w:rsidR="00AB70E5" w:rsidRPr="00322F4D" w:rsidRDefault="00AB70E5" w:rsidP="00A93C4C">
            <w:pPr>
              <w:pStyle w:val="HTML"/>
              <w:shd w:val="clear" w:color="auto" w:fill="F8F9FA"/>
              <w:spacing w:line="603" w:lineRule="atLeast"/>
              <w:rPr>
                <w:rFonts w:ascii="inherit" w:hAnsi="inherit"/>
                <w:color w:val="1F1F1F"/>
                <w:sz w:val="22"/>
                <w:szCs w:val="22"/>
                <w:lang w:val="en-US"/>
              </w:rPr>
            </w:pPr>
            <w:r>
              <w:t>Дизельное топливо</w:t>
            </w:r>
          </w:p>
        </w:tc>
        <w:tc>
          <w:tcPr>
            <w:tcW w:w="773" w:type="dxa"/>
            <w:vAlign w:val="center"/>
          </w:tcPr>
          <w:p w:rsidR="00AB70E5" w:rsidRPr="004823C7" w:rsidRDefault="00AB70E5" w:rsidP="007906F4">
            <w:pPr>
              <w:jc w:val="center"/>
              <w:rPr>
                <w:sz w:val="20"/>
                <w:szCs w:val="20"/>
                <w:lang w:val="en-US"/>
              </w:rPr>
            </w:pPr>
          </w:p>
        </w:tc>
        <w:tc>
          <w:tcPr>
            <w:tcW w:w="858" w:type="dxa"/>
          </w:tcPr>
          <w:p w:rsidR="00AB70E5" w:rsidRDefault="00AB70E5" w:rsidP="007906F4">
            <w:pPr>
              <w:rPr>
                <w:sz w:val="20"/>
                <w:szCs w:val="20"/>
                <w:lang w:val="hy-AM"/>
              </w:rPr>
            </w:pPr>
          </w:p>
          <w:p w:rsidR="00AB70E5" w:rsidRPr="00AB70E5" w:rsidRDefault="00AB70E5" w:rsidP="00AB70E5">
            <w:pPr>
              <w:rPr>
                <w:sz w:val="20"/>
                <w:szCs w:val="20"/>
                <w:lang w:val="en-US"/>
              </w:rPr>
            </w:pPr>
            <w:r>
              <w:rPr>
                <w:sz w:val="20"/>
                <w:szCs w:val="20"/>
                <w:lang w:val="en-US"/>
              </w:rPr>
              <w:t>100</w:t>
            </w:r>
          </w:p>
        </w:tc>
        <w:tc>
          <w:tcPr>
            <w:tcW w:w="755" w:type="dxa"/>
          </w:tcPr>
          <w:p w:rsidR="00AB70E5" w:rsidRPr="007906F4" w:rsidRDefault="00AB70E5" w:rsidP="007906F4">
            <w:pPr>
              <w:rPr>
                <w:sz w:val="20"/>
                <w:szCs w:val="20"/>
                <w:lang w:val="hy-AM"/>
              </w:rPr>
            </w:pPr>
          </w:p>
        </w:tc>
        <w:tc>
          <w:tcPr>
            <w:tcW w:w="768" w:type="dxa"/>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755" w:type="dxa"/>
            <w:gridSpan w:val="2"/>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755" w:type="dxa"/>
          </w:tcPr>
          <w:p w:rsidR="00AB70E5" w:rsidRPr="007906F4" w:rsidRDefault="00AB70E5" w:rsidP="007906F4">
            <w:pPr>
              <w:rPr>
                <w:sz w:val="20"/>
                <w:szCs w:val="20"/>
                <w:lang w:val="hy-AM"/>
              </w:rPr>
            </w:pPr>
          </w:p>
        </w:tc>
        <w:tc>
          <w:tcPr>
            <w:tcW w:w="880" w:type="dxa"/>
          </w:tcPr>
          <w:p w:rsidR="00AB70E5" w:rsidRPr="007906F4" w:rsidRDefault="00AB70E5" w:rsidP="007906F4">
            <w:pPr>
              <w:rPr>
                <w:sz w:val="20"/>
                <w:szCs w:val="20"/>
                <w:lang w:val="hy-AM"/>
              </w:rPr>
            </w:pPr>
          </w:p>
        </w:tc>
        <w:tc>
          <w:tcPr>
            <w:tcW w:w="819" w:type="dxa"/>
          </w:tcPr>
          <w:p w:rsidR="00AB70E5" w:rsidRPr="007906F4" w:rsidRDefault="00AB70E5" w:rsidP="007906F4">
            <w:pPr>
              <w:rPr>
                <w:sz w:val="20"/>
                <w:szCs w:val="20"/>
                <w:lang w:val="hy-AM"/>
              </w:rPr>
            </w:pPr>
          </w:p>
        </w:tc>
        <w:tc>
          <w:tcPr>
            <w:tcW w:w="779" w:type="dxa"/>
          </w:tcPr>
          <w:p w:rsidR="00AB70E5" w:rsidRPr="007906F4" w:rsidRDefault="00AB70E5" w:rsidP="007906F4">
            <w:pPr>
              <w:rPr>
                <w:sz w:val="20"/>
                <w:szCs w:val="20"/>
                <w:lang w:val="hy-AM"/>
              </w:rPr>
            </w:pPr>
          </w:p>
        </w:tc>
        <w:tc>
          <w:tcPr>
            <w:tcW w:w="828" w:type="dxa"/>
          </w:tcPr>
          <w:p w:rsidR="00AB70E5" w:rsidRPr="007906F4" w:rsidRDefault="00AB70E5" w:rsidP="007906F4">
            <w:pPr>
              <w:rPr>
                <w:sz w:val="20"/>
                <w:szCs w:val="20"/>
                <w:lang w:val="hy-AM"/>
              </w:rPr>
            </w:pPr>
          </w:p>
        </w:tc>
        <w:tc>
          <w:tcPr>
            <w:tcW w:w="755" w:type="dxa"/>
          </w:tcPr>
          <w:p w:rsidR="00AB70E5" w:rsidRPr="004A167F" w:rsidRDefault="00AB70E5" w:rsidP="00134A93">
            <w:pPr>
              <w:rPr>
                <w:sz w:val="20"/>
                <w:szCs w:val="20"/>
                <w:lang w:val="en-US"/>
              </w:rPr>
            </w:pPr>
            <w:r>
              <w:rPr>
                <w:sz w:val="20"/>
                <w:szCs w:val="20"/>
                <w:lang w:val="en-US"/>
              </w:rPr>
              <w:t>100</w:t>
            </w:r>
          </w:p>
        </w:tc>
      </w:tr>
      <w:tr w:rsidR="00AB70E5" w:rsidRPr="00F24462" w:rsidTr="00104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5775" w:type="dxa"/>
          <w:jc w:val="center"/>
        </w:trPr>
        <w:tc>
          <w:tcPr>
            <w:tcW w:w="4425" w:type="dxa"/>
            <w:gridSpan w:val="3"/>
          </w:tcPr>
          <w:p w:rsidR="00AB70E5" w:rsidRPr="00F24462" w:rsidRDefault="00AB70E5" w:rsidP="00A1665E">
            <w:pPr>
              <w:widowControl w:val="0"/>
              <w:jc w:val="center"/>
              <w:rPr>
                <w:rFonts w:ascii="GHEA Grapalat" w:hAnsi="GHEA Grapalat" w:cs="Sylfaen"/>
                <w:b/>
                <w:bCs/>
                <w:sz w:val="16"/>
                <w:szCs w:val="20"/>
              </w:rPr>
            </w:pPr>
            <w:r w:rsidRPr="00F24462">
              <w:rPr>
                <w:rFonts w:ascii="GHEA Grapalat" w:hAnsi="GHEA Grapalat"/>
                <w:b/>
                <w:sz w:val="16"/>
                <w:szCs w:val="20"/>
              </w:rPr>
              <w:t>ПОКУПАТЕЛЬ</w:t>
            </w:r>
          </w:p>
          <w:p w:rsidR="00AB70E5" w:rsidRPr="00F24462" w:rsidRDefault="00AB70E5"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AB70E5" w:rsidRPr="00F24462" w:rsidRDefault="00AB70E5"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AB70E5" w:rsidRPr="00F24462" w:rsidRDefault="00AB70E5" w:rsidP="00A1665E">
            <w:pPr>
              <w:widowControl w:val="0"/>
              <w:jc w:val="center"/>
              <w:rPr>
                <w:rFonts w:ascii="GHEA Grapalat" w:hAnsi="GHEA Grapalat"/>
                <w:sz w:val="16"/>
                <w:szCs w:val="20"/>
              </w:rPr>
            </w:pPr>
            <w:r w:rsidRPr="00F24462">
              <w:rPr>
                <w:rFonts w:ascii="GHEA Grapalat" w:hAnsi="GHEA Grapalat"/>
                <w:sz w:val="16"/>
                <w:szCs w:val="20"/>
              </w:rPr>
              <w:t>М. П.</w:t>
            </w:r>
          </w:p>
        </w:tc>
        <w:tc>
          <w:tcPr>
            <w:tcW w:w="1224" w:type="dxa"/>
          </w:tcPr>
          <w:p w:rsidR="00AB70E5" w:rsidRPr="00F24462" w:rsidRDefault="00AB70E5" w:rsidP="00A1665E">
            <w:pPr>
              <w:widowControl w:val="0"/>
              <w:jc w:val="center"/>
              <w:rPr>
                <w:rFonts w:ascii="GHEA Grapalat" w:hAnsi="GHEA Grapalat"/>
                <w:sz w:val="16"/>
                <w:szCs w:val="20"/>
              </w:rPr>
            </w:pPr>
          </w:p>
        </w:tc>
        <w:tc>
          <w:tcPr>
            <w:tcW w:w="4481" w:type="dxa"/>
            <w:gridSpan w:val="7"/>
          </w:tcPr>
          <w:p w:rsidR="00AB70E5" w:rsidRPr="00F24462" w:rsidRDefault="00AB70E5" w:rsidP="00A1665E">
            <w:pPr>
              <w:widowControl w:val="0"/>
              <w:jc w:val="center"/>
              <w:rPr>
                <w:rFonts w:ascii="GHEA Grapalat" w:hAnsi="GHEA Grapalat" w:cs="Sylfaen"/>
                <w:b/>
                <w:bCs/>
                <w:sz w:val="16"/>
                <w:szCs w:val="20"/>
              </w:rPr>
            </w:pPr>
            <w:r w:rsidRPr="00F24462">
              <w:rPr>
                <w:rFonts w:ascii="GHEA Grapalat" w:hAnsi="GHEA Grapalat"/>
                <w:b/>
                <w:sz w:val="16"/>
                <w:szCs w:val="20"/>
              </w:rPr>
              <w:t>ПРОДАВЕЦ</w:t>
            </w:r>
          </w:p>
          <w:p w:rsidR="00AB70E5" w:rsidRPr="00F24462" w:rsidRDefault="00AB70E5" w:rsidP="00A1665E">
            <w:pPr>
              <w:widowControl w:val="0"/>
              <w:jc w:val="center"/>
              <w:rPr>
                <w:rFonts w:ascii="GHEA Grapalat" w:hAnsi="GHEA Grapalat"/>
                <w:sz w:val="16"/>
                <w:szCs w:val="20"/>
                <w:lang w:val="en-US"/>
              </w:rPr>
            </w:pPr>
            <w:r w:rsidRPr="00F24462">
              <w:rPr>
                <w:rFonts w:ascii="GHEA Grapalat" w:hAnsi="GHEA Grapalat"/>
                <w:sz w:val="16"/>
                <w:szCs w:val="20"/>
                <w:lang w:val="en-US"/>
              </w:rPr>
              <w:t>______________________</w:t>
            </w:r>
          </w:p>
          <w:p w:rsidR="00AB70E5" w:rsidRPr="00F24462" w:rsidRDefault="00AB70E5" w:rsidP="00A1665E">
            <w:pPr>
              <w:widowControl w:val="0"/>
              <w:jc w:val="center"/>
              <w:rPr>
                <w:rFonts w:ascii="GHEA Grapalat" w:hAnsi="GHEA Grapalat"/>
                <w:sz w:val="16"/>
                <w:szCs w:val="20"/>
              </w:rPr>
            </w:pPr>
            <w:r w:rsidRPr="00F24462">
              <w:rPr>
                <w:rFonts w:ascii="GHEA Grapalat" w:hAnsi="GHEA Grapalat"/>
                <w:sz w:val="16"/>
                <w:szCs w:val="20"/>
              </w:rPr>
              <w:t>/подпись/</w:t>
            </w:r>
          </w:p>
          <w:p w:rsidR="00AB70E5" w:rsidRPr="00F24462" w:rsidRDefault="00AB70E5" w:rsidP="00A1665E">
            <w:pPr>
              <w:widowControl w:val="0"/>
              <w:jc w:val="center"/>
              <w:rPr>
                <w:rFonts w:ascii="GHEA Grapalat" w:hAnsi="GHEA Grapalat"/>
                <w:sz w:val="16"/>
                <w:szCs w:val="20"/>
              </w:rPr>
            </w:pPr>
            <w:r w:rsidRPr="00F24462">
              <w:rPr>
                <w:rFonts w:ascii="GHEA Grapalat" w:hAnsi="GHEA Grapalat"/>
                <w:sz w:val="16"/>
                <w:szCs w:val="20"/>
              </w:rPr>
              <w:t>М. П.</w:t>
            </w:r>
          </w:p>
        </w:tc>
      </w:tr>
    </w:tbl>
    <w:p w:rsidR="00071D1C" w:rsidRPr="00F24462" w:rsidRDefault="00071D1C" w:rsidP="00A1665E">
      <w:pPr>
        <w:widowControl w:val="0"/>
        <w:rPr>
          <w:rFonts w:ascii="GHEA Grapalat" w:hAnsi="GHEA Grapalat"/>
          <w:sz w:val="16"/>
          <w:szCs w:val="20"/>
        </w:rPr>
        <w:sectPr w:rsidR="00071D1C" w:rsidRPr="00F24462" w:rsidSect="00D0122B">
          <w:footnotePr>
            <w:pos w:val="beneathText"/>
          </w:footnotePr>
          <w:pgSz w:w="16838" w:h="11906" w:orient="landscape" w:code="9"/>
          <w:pgMar w:top="142" w:right="1418" w:bottom="284" w:left="1418" w:header="561" w:footer="443" w:gutter="0"/>
          <w:cols w:space="720"/>
        </w:sectPr>
      </w:pP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lastRenderedPageBreak/>
        <w:t>Приложение № 3</w:t>
      </w:r>
    </w:p>
    <w:p w:rsidR="00071D1C" w:rsidRPr="00F24462" w:rsidRDefault="00071D1C" w:rsidP="00A1665E">
      <w:pPr>
        <w:widowControl w:val="0"/>
        <w:jc w:val="right"/>
        <w:rPr>
          <w:rFonts w:ascii="GHEA Grapalat" w:hAnsi="GHEA Grapalat"/>
          <w:i/>
          <w:sz w:val="16"/>
          <w:szCs w:val="20"/>
        </w:rPr>
      </w:pPr>
      <w:r w:rsidRPr="00F24462">
        <w:rPr>
          <w:rFonts w:ascii="GHEA Grapalat" w:hAnsi="GHEA Grapalat"/>
          <w:i/>
          <w:sz w:val="16"/>
          <w:szCs w:val="20"/>
        </w:rPr>
        <w:t xml:space="preserve">к Договору под кодом </w:t>
      </w:r>
      <w:r w:rsidR="00E67FD5" w:rsidRPr="00F24462">
        <w:rPr>
          <w:rFonts w:ascii="GHEA Grapalat" w:hAnsi="GHEA Grapalat"/>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ind w:left="-142" w:firstLine="142"/>
        <w:jc w:val="center"/>
        <w:rPr>
          <w:rFonts w:ascii="GHEA Grapalat" w:hAnsi="GHEA Grapalat" w:cs="Sylfaen"/>
          <w:b/>
          <w:sz w:val="16"/>
          <w:szCs w:val="20"/>
        </w:rPr>
      </w:pPr>
    </w:p>
    <w:tbl>
      <w:tblPr>
        <w:tblW w:w="9750" w:type="dxa"/>
        <w:jc w:val="center"/>
        <w:tblCellSpacing w:w="7" w:type="dxa"/>
        <w:tblCellMar>
          <w:left w:w="0" w:type="dxa"/>
          <w:right w:w="0" w:type="dxa"/>
        </w:tblCellMar>
        <w:tblLook w:val="0000"/>
      </w:tblPr>
      <w:tblGrid>
        <w:gridCol w:w="4689"/>
        <w:gridCol w:w="5061"/>
      </w:tblGrid>
      <w:tr w:rsidR="00B138F3" w:rsidRPr="00F24462" w:rsidTr="007A2020">
        <w:trPr>
          <w:tblCellSpacing w:w="7" w:type="dxa"/>
          <w:jc w:val="center"/>
        </w:trPr>
        <w:tc>
          <w:tcPr>
            <w:tcW w:w="0" w:type="auto"/>
            <w:vAlign w:val="center"/>
          </w:tcPr>
          <w:p w:rsidR="0038400D" w:rsidRPr="00F24462" w:rsidRDefault="00EB713D" w:rsidP="00A1665E">
            <w:pPr>
              <w:widowControl w:val="0"/>
              <w:jc w:val="center"/>
              <w:rPr>
                <w:rFonts w:ascii="GHEA Grapalat" w:hAnsi="GHEA Grapalat"/>
                <w:iCs/>
                <w:sz w:val="14"/>
                <w:szCs w:val="20"/>
              </w:rPr>
            </w:pPr>
            <w:r w:rsidRPr="00F24462">
              <w:rPr>
                <w:rFonts w:ascii="GHEA Grapalat" w:hAnsi="GHEA Grapalat"/>
                <w:sz w:val="14"/>
                <w:szCs w:val="20"/>
              </w:rPr>
              <w:t xml:space="preserve">Сторона договора </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______________________</w:t>
            </w:r>
            <w:r w:rsidR="00E67FD5" w:rsidRPr="00F24462">
              <w:rPr>
                <w:rFonts w:ascii="GHEA Grapalat" w:hAnsi="GHEA Grapalat"/>
                <w:sz w:val="14"/>
                <w:szCs w:val="20"/>
              </w:rPr>
              <w:t>___</w:t>
            </w:r>
            <w:r w:rsidRPr="00F24462">
              <w:rPr>
                <w:rFonts w:ascii="GHEA Grapalat" w:hAnsi="GHEA Grapalat"/>
                <w:sz w:val="14"/>
                <w:szCs w:val="20"/>
              </w:rPr>
              <w:t>_</w:t>
            </w:r>
            <w:r w:rsidR="00E67FD5" w:rsidRPr="00F24462">
              <w:rPr>
                <w:rFonts w:ascii="GHEA Grapalat" w:hAnsi="GHEA Grapalat"/>
                <w:sz w:val="14"/>
                <w:szCs w:val="20"/>
              </w:rPr>
              <w:t>_</w:t>
            </w:r>
            <w:r w:rsidRPr="00F24462">
              <w:rPr>
                <w:rFonts w:ascii="GHEA Grapalat" w:hAnsi="GHEA Grapalat"/>
                <w:sz w:val="14"/>
                <w:szCs w:val="20"/>
              </w:rPr>
              <w:t>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w:t>
            </w:r>
            <w:r w:rsidR="00E67FD5" w:rsidRPr="00F24462">
              <w:rPr>
                <w:rFonts w:ascii="GHEA Grapalat" w:hAnsi="GHEA Grapalat"/>
                <w:sz w:val="14"/>
                <w:szCs w:val="20"/>
              </w:rPr>
              <w:t>__</w:t>
            </w:r>
            <w:r w:rsidRPr="00F24462">
              <w:rPr>
                <w:rFonts w:ascii="GHEA Grapalat" w:hAnsi="GHEA Grapalat"/>
                <w:sz w:val="14"/>
                <w:szCs w:val="20"/>
              </w:rPr>
              <w:t>_______</w:t>
            </w:r>
            <w:r w:rsidR="00E67FD5" w:rsidRPr="00F24462">
              <w:rPr>
                <w:rFonts w:ascii="GHEA Grapalat" w:hAnsi="GHEA Grapalat"/>
                <w:sz w:val="14"/>
                <w:szCs w:val="20"/>
              </w:rPr>
              <w:t>_</w:t>
            </w:r>
            <w:r w:rsidRPr="00F24462">
              <w:rPr>
                <w:rFonts w:ascii="GHEA Grapalat" w:hAnsi="GHEA Grapalat"/>
                <w:sz w:val="14"/>
                <w:szCs w:val="20"/>
              </w:rPr>
              <w:t>___</w:t>
            </w:r>
            <w:r w:rsidR="00E67FD5" w:rsidRPr="00F24462">
              <w:rPr>
                <w:rFonts w:ascii="GHEA Grapalat" w:hAnsi="GHEA Grapalat"/>
                <w:sz w:val="14"/>
                <w:szCs w:val="20"/>
              </w:rPr>
              <w:t>_</w:t>
            </w:r>
            <w:r w:rsidRPr="00F24462">
              <w:rPr>
                <w:rFonts w:ascii="GHEA Grapalat" w:hAnsi="GHEA Grapalat"/>
                <w:sz w:val="14"/>
                <w:szCs w:val="20"/>
              </w:rPr>
              <w:t>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место нахождения ____________</w:t>
            </w:r>
            <w:r w:rsidR="00E67FD5" w:rsidRPr="00F24462">
              <w:rPr>
                <w:rFonts w:ascii="GHEA Grapalat" w:hAnsi="GHEA Grapalat"/>
                <w:sz w:val="14"/>
                <w:szCs w:val="20"/>
              </w:rPr>
              <w:t>_</w:t>
            </w:r>
            <w:r w:rsidRPr="00F24462">
              <w:rPr>
                <w:rFonts w:ascii="GHEA Grapalat" w:hAnsi="GHEA Grapalat"/>
                <w:sz w:val="14"/>
                <w:szCs w:val="20"/>
              </w:rPr>
              <w:t>__</w:t>
            </w:r>
          </w:p>
          <w:p w:rsidR="0038400D" w:rsidRPr="00F24462" w:rsidRDefault="00E67FD5" w:rsidP="00A1665E">
            <w:pPr>
              <w:widowControl w:val="0"/>
              <w:jc w:val="center"/>
              <w:rPr>
                <w:rFonts w:ascii="GHEA Grapalat" w:hAnsi="GHEA Grapalat"/>
                <w:iCs/>
                <w:sz w:val="14"/>
                <w:szCs w:val="20"/>
              </w:rPr>
            </w:pPr>
            <w:proofErr w:type="gramStart"/>
            <w:r w:rsidRPr="00F24462">
              <w:rPr>
                <w:rFonts w:ascii="GHEA Grapalat" w:hAnsi="GHEA Grapalat"/>
                <w:sz w:val="14"/>
                <w:szCs w:val="20"/>
              </w:rPr>
              <w:t>Р</w:t>
            </w:r>
            <w:proofErr w:type="gramEnd"/>
            <w:r w:rsidRPr="00F24462">
              <w:rPr>
                <w:rFonts w:ascii="GHEA Grapalat" w:hAnsi="GHEA Grapalat"/>
                <w:sz w:val="14"/>
                <w:szCs w:val="20"/>
              </w:rPr>
              <w:t>/С____________________________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____</w:t>
            </w:r>
            <w:r w:rsidRPr="00F24462">
              <w:rPr>
                <w:rFonts w:ascii="GHEA Grapalat" w:hAnsi="GHEA Grapalat"/>
                <w:sz w:val="14"/>
                <w:szCs w:val="20"/>
              </w:rPr>
              <w:t>_</w:t>
            </w:r>
          </w:p>
        </w:tc>
        <w:tc>
          <w:tcPr>
            <w:tcW w:w="0" w:type="auto"/>
            <w:vAlign w:val="center"/>
          </w:tcPr>
          <w:p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Заказчик </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_____________________</w:t>
            </w:r>
            <w:r w:rsidR="00E67FD5" w:rsidRPr="00F24462">
              <w:rPr>
                <w:rFonts w:ascii="GHEA Grapalat" w:hAnsi="GHEA Grapalat"/>
                <w:sz w:val="14"/>
                <w:szCs w:val="20"/>
              </w:rPr>
              <w:t>_____</w:t>
            </w:r>
            <w:r w:rsidRPr="00F24462">
              <w:rPr>
                <w:rFonts w:ascii="GHEA Grapalat" w:hAnsi="GHEA Grapalat"/>
                <w:sz w:val="14"/>
                <w:szCs w:val="20"/>
              </w:rPr>
              <w:t>________</w:t>
            </w:r>
          </w:p>
          <w:p w:rsidR="0038400D" w:rsidRPr="00F24462" w:rsidRDefault="00E67FD5" w:rsidP="00A1665E">
            <w:pPr>
              <w:widowControl w:val="0"/>
              <w:jc w:val="center"/>
              <w:rPr>
                <w:rFonts w:ascii="GHEA Grapalat" w:hAnsi="GHEA Grapalat"/>
                <w:iCs/>
                <w:sz w:val="14"/>
                <w:szCs w:val="20"/>
              </w:rPr>
            </w:pPr>
            <w:r w:rsidRPr="00F24462">
              <w:rPr>
                <w:rFonts w:ascii="GHEA Grapalat" w:hAnsi="GHEA Grapalat"/>
                <w:sz w:val="14"/>
                <w:szCs w:val="20"/>
              </w:rPr>
              <w:t xml:space="preserve">место нахождения </w:t>
            </w:r>
            <w:r w:rsidR="0038400D" w:rsidRPr="00F24462">
              <w:rPr>
                <w:rFonts w:ascii="GHEA Grapalat" w:hAnsi="GHEA Grapalat"/>
                <w:sz w:val="14"/>
                <w:szCs w:val="20"/>
              </w:rPr>
              <w:t>_________________</w:t>
            </w:r>
          </w:p>
          <w:p w:rsidR="0038400D" w:rsidRPr="00F24462" w:rsidRDefault="0038400D" w:rsidP="00A1665E">
            <w:pPr>
              <w:widowControl w:val="0"/>
              <w:jc w:val="center"/>
              <w:rPr>
                <w:rFonts w:ascii="GHEA Grapalat" w:hAnsi="GHEA Grapalat"/>
                <w:iCs/>
                <w:sz w:val="14"/>
                <w:szCs w:val="20"/>
              </w:rPr>
            </w:pPr>
            <w:proofErr w:type="gramStart"/>
            <w:r w:rsidRPr="00F24462">
              <w:rPr>
                <w:rFonts w:ascii="GHEA Grapalat" w:hAnsi="GHEA Grapalat"/>
                <w:sz w:val="14"/>
                <w:szCs w:val="20"/>
              </w:rPr>
              <w:t>Р</w:t>
            </w:r>
            <w:proofErr w:type="gramEnd"/>
            <w:r w:rsidRPr="00F24462">
              <w:rPr>
                <w:rFonts w:ascii="GHEA Grapalat" w:hAnsi="GHEA Grapalat"/>
                <w:sz w:val="14"/>
                <w:szCs w:val="20"/>
              </w:rPr>
              <w:t>/С________________________</w:t>
            </w:r>
            <w:r w:rsidR="00E67FD5" w:rsidRPr="00F24462">
              <w:rPr>
                <w:rFonts w:ascii="GHEA Grapalat" w:hAnsi="GHEA Grapalat"/>
                <w:sz w:val="14"/>
                <w:szCs w:val="20"/>
              </w:rPr>
              <w:t>___</w:t>
            </w:r>
            <w:r w:rsidRPr="00F24462">
              <w:rPr>
                <w:rFonts w:ascii="GHEA Grapalat" w:hAnsi="GHEA Grapalat"/>
                <w:sz w:val="14"/>
                <w:szCs w:val="20"/>
              </w:rPr>
              <w:t>____</w:t>
            </w:r>
          </w:p>
          <w:p w:rsidR="0038400D" w:rsidRPr="00F24462" w:rsidRDefault="0038400D" w:rsidP="00A1665E">
            <w:pPr>
              <w:widowControl w:val="0"/>
              <w:jc w:val="center"/>
              <w:rPr>
                <w:rFonts w:ascii="GHEA Grapalat" w:hAnsi="GHEA Grapalat"/>
                <w:iCs/>
                <w:sz w:val="14"/>
                <w:szCs w:val="20"/>
              </w:rPr>
            </w:pPr>
            <w:r w:rsidRPr="00F24462">
              <w:rPr>
                <w:rFonts w:ascii="GHEA Grapalat" w:hAnsi="GHEA Grapalat"/>
                <w:sz w:val="14"/>
                <w:szCs w:val="20"/>
              </w:rPr>
              <w:t>УНН______________________</w:t>
            </w:r>
            <w:r w:rsidR="00E67FD5" w:rsidRPr="00F24462">
              <w:rPr>
                <w:rFonts w:ascii="GHEA Grapalat" w:hAnsi="GHEA Grapalat"/>
                <w:sz w:val="14"/>
                <w:szCs w:val="20"/>
              </w:rPr>
              <w:t>___</w:t>
            </w:r>
            <w:r w:rsidRPr="00F24462">
              <w:rPr>
                <w:rFonts w:ascii="GHEA Grapalat" w:hAnsi="GHEA Grapalat"/>
                <w:sz w:val="14"/>
                <w:szCs w:val="20"/>
              </w:rPr>
              <w:t>_____</w:t>
            </w:r>
          </w:p>
        </w:tc>
      </w:tr>
    </w:tbl>
    <w:p w:rsidR="0038400D" w:rsidRPr="00F24462" w:rsidRDefault="0038400D" w:rsidP="00A1665E">
      <w:pPr>
        <w:widowControl w:val="0"/>
        <w:ind w:firstLine="375"/>
        <w:rPr>
          <w:rFonts w:ascii="GHEA Grapalat" w:hAnsi="GHEA Grapalat"/>
          <w:iCs/>
          <w:sz w:val="14"/>
          <w:szCs w:val="20"/>
        </w:rPr>
      </w:pPr>
    </w:p>
    <w:p w:rsidR="0038400D" w:rsidRPr="00F24462" w:rsidRDefault="0038400D" w:rsidP="00A1665E">
      <w:pPr>
        <w:widowControl w:val="0"/>
        <w:ind w:left="567" w:right="467"/>
        <w:jc w:val="center"/>
        <w:rPr>
          <w:rFonts w:ascii="GHEA Grapalat" w:hAnsi="GHEA Grapalat"/>
          <w:iCs/>
          <w:sz w:val="14"/>
          <w:szCs w:val="20"/>
        </w:rPr>
      </w:pPr>
      <w:r w:rsidRPr="00F24462">
        <w:rPr>
          <w:rFonts w:ascii="GHEA Grapalat" w:hAnsi="GHEA Grapalat"/>
          <w:b/>
          <w:sz w:val="14"/>
          <w:szCs w:val="20"/>
        </w:rPr>
        <w:t>АКТ №</w:t>
      </w:r>
    </w:p>
    <w:p w:rsidR="0038400D" w:rsidRPr="00F24462" w:rsidRDefault="0038400D" w:rsidP="00A1665E">
      <w:pPr>
        <w:widowControl w:val="0"/>
        <w:ind w:left="567" w:right="467"/>
        <w:jc w:val="center"/>
        <w:rPr>
          <w:rFonts w:ascii="GHEA Grapalat" w:hAnsi="GHEA Grapalat"/>
          <w:b/>
          <w:bCs/>
          <w:iCs/>
          <w:sz w:val="12"/>
          <w:szCs w:val="20"/>
        </w:rPr>
      </w:pPr>
      <w:r w:rsidRPr="00F24462">
        <w:rPr>
          <w:rFonts w:ascii="GHEA Grapalat" w:hAnsi="GHEA Grapalat"/>
          <w:b/>
          <w:sz w:val="14"/>
          <w:szCs w:val="20"/>
        </w:rPr>
        <w:t xml:space="preserve">ПРИЕМА-ПЕРЕДАЧИ РЕЗУЛЬТАТОВ </w:t>
      </w:r>
      <w:r w:rsidR="00AB4EAB" w:rsidRPr="00F24462">
        <w:rPr>
          <w:rFonts w:ascii="GHEA Grapalat" w:hAnsi="GHEA Grapalat"/>
          <w:b/>
          <w:sz w:val="14"/>
          <w:szCs w:val="20"/>
        </w:rPr>
        <w:br/>
      </w:r>
      <w:r w:rsidRPr="00F24462">
        <w:rPr>
          <w:rFonts w:ascii="GHEA Grapalat" w:hAnsi="GHEA Grapalat"/>
          <w:b/>
          <w:sz w:val="12"/>
          <w:szCs w:val="20"/>
        </w:rPr>
        <w:t>ИСПОЛНЕНИЯ ДОГОВОРАИЛИ ЕГО ЧАСТИ</w:t>
      </w:r>
    </w:p>
    <w:p w:rsidR="0038400D" w:rsidRPr="00F24462" w:rsidRDefault="0038400D" w:rsidP="00A1665E">
      <w:pPr>
        <w:pStyle w:val="a3"/>
        <w:widowControl w:val="0"/>
        <w:tabs>
          <w:tab w:val="left" w:pos="1134"/>
          <w:tab w:val="left" w:pos="1843"/>
        </w:tabs>
        <w:spacing w:line="240" w:lineRule="auto"/>
        <w:ind w:firstLine="540"/>
        <w:rPr>
          <w:rFonts w:ascii="GHEA Grapalat" w:hAnsi="GHEA Grapalat"/>
          <w:iCs/>
          <w:sz w:val="12"/>
        </w:rPr>
      </w:pPr>
      <w:r w:rsidRPr="00F24462">
        <w:rPr>
          <w:rFonts w:ascii="GHEA Grapalat" w:hAnsi="GHEA Grapalat"/>
          <w:sz w:val="12"/>
        </w:rPr>
        <w:t>"</w:t>
      </w:r>
      <w:r w:rsidR="00D52566" w:rsidRPr="00F24462">
        <w:rPr>
          <w:rFonts w:ascii="GHEA Grapalat" w:hAnsi="GHEA Grapalat"/>
          <w:sz w:val="12"/>
        </w:rPr>
        <w:tab/>
      </w:r>
      <w:r w:rsidRPr="00F24462">
        <w:rPr>
          <w:rFonts w:ascii="GHEA Grapalat" w:hAnsi="GHEA Grapalat"/>
          <w:sz w:val="12"/>
        </w:rPr>
        <w:t>" "</w:t>
      </w:r>
      <w:r w:rsidR="00D52566" w:rsidRPr="00F24462">
        <w:rPr>
          <w:rFonts w:ascii="GHEA Grapalat" w:hAnsi="GHEA Grapalat"/>
          <w:sz w:val="12"/>
        </w:rPr>
        <w:tab/>
      </w:r>
      <w:r w:rsidRPr="00F24462">
        <w:rPr>
          <w:rFonts w:ascii="GHEA Grapalat" w:hAnsi="GHEA Grapalat"/>
          <w:sz w:val="12"/>
        </w:rPr>
        <w:t>"20</w:t>
      </w:r>
      <w:r w:rsidR="00D52566" w:rsidRPr="00F24462">
        <w:rPr>
          <w:rFonts w:ascii="GHEA Grapalat" w:hAnsi="GHEA Grapalat"/>
          <w:sz w:val="12"/>
        </w:rPr>
        <w:tab/>
      </w:r>
      <w:r w:rsidRPr="00F24462">
        <w:rPr>
          <w:rFonts w:ascii="GHEA Grapalat" w:hAnsi="GHEA Grapalat"/>
          <w:sz w:val="12"/>
        </w:rPr>
        <w:t>г.</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Наименование договора (далее — Договор)</w:t>
      </w:r>
      <w:r w:rsidR="00196F14" w:rsidRPr="00F24462">
        <w:rPr>
          <w:rFonts w:ascii="GHEA Grapalat" w:hAnsi="GHEA Grapalat"/>
          <w:sz w:val="12"/>
          <w:szCs w:val="20"/>
        </w:rPr>
        <w:t>_</w:t>
      </w:r>
      <w:r w:rsidR="00F71F29" w:rsidRPr="00F24462">
        <w:rPr>
          <w:rFonts w:ascii="GHEA Grapalat" w:hAnsi="GHEA Grapalat"/>
          <w:sz w:val="12"/>
          <w:szCs w:val="20"/>
        </w:rPr>
        <w:t>_______</w:t>
      </w:r>
      <w:r w:rsidR="00196F14" w:rsidRPr="00F24462">
        <w:rPr>
          <w:rFonts w:ascii="GHEA Grapalat" w:hAnsi="GHEA Grapalat"/>
          <w:sz w:val="12"/>
          <w:szCs w:val="20"/>
        </w:rPr>
        <w:t>_</w:t>
      </w:r>
      <w:r w:rsidR="00F71F29" w:rsidRPr="00F24462">
        <w:rPr>
          <w:rFonts w:ascii="GHEA Grapalat" w:hAnsi="GHEA Grapalat"/>
          <w:sz w:val="12"/>
          <w:szCs w:val="20"/>
        </w:rPr>
        <w:t>__</w:t>
      </w:r>
      <w:r w:rsidR="00196F14" w:rsidRPr="00F24462">
        <w:rPr>
          <w:rFonts w:ascii="GHEA Grapalat" w:hAnsi="GHEA Grapalat"/>
          <w:sz w:val="12"/>
          <w:szCs w:val="20"/>
        </w:rPr>
        <w:t>_____</w:t>
      </w:r>
      <w:r w:rsidRPr="00F24462">
        <w:rPr>
          <w:rFonts w:ascii="GHEA Grapalat" w:hAnsi="GHEA Grapalat"/>
          <w:sz w:val="12"/>
          <w:szCs w:val="20"/>
        </w:rPr>
        <w:t>__________________</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Дата заключения Договора "___</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_" "______</w:t>
      </w:r>
      <w:r w:rsidR="00196F14" w:rsidRPr="00F24462">
        <w:rPr>
          <w:rFonts w:ascii="GHEA Grapalat" w:hAnsi="GHEA Grapalat"/>
          <w:sz w:val="12"/>
          <w:szCs w:val="20"/>
        </w:rPr>
        <w:t>_______</w:t>
      </w:r>
      <w:r w:rsidRPr="00F24462">
        <w:rPr>
          <w:rFonts w:ascii="GHEA Grapalat" w:hAnsi="GHEA Grapalat"/>
          <w:sz w:val="12"/>
          <w:szCs w:val="20"/>
        </w:rPr>
        <w:t xml:space="preserve">__________" 20 </w:t>
      </w:r>
      <w:r w:rsidR="00196F14" w:rsidRPr="00F24462">
        <w:rPr>
          <w:rFonts w:ascii="GHEA Grapalat" w:hAnsi="GHEA Grapalat"/>
          <w:sz w:val="12"/>
          <w:szCs w:val="20"/>
        </w:rPr>
        <w:t>___</w:t>
      </w:r>
      <w:r w:rsidR="00F71F29" w:rsidRPr="00F24462">
        <w:rPr>
          <w:rFonts w:ascii="GHEA Grapalat" w:hAnsi="GHEA Grapalat"/>
          <w:sz w:val="12"/>
          <w:szCs w:val="20"/>
        </w:rPr>
        <w:t>___</w:t>
      </w:r>
      <w:r w:rsidRPr="00F24462">
        <w:rPr>
          <w:rFonts w:ascii="GHEA Grapalat" w:hAnsi="GHEA Grapalat"/>
          <w:sz w:val="12"/>
          <w:szCs w:val="20"/>
        </w:rPr>
        <w:t xml:space="preserve"> г.</w:t>
      </w:r>
    </w:p>
    <w:p w:rsidR="0038400D" w:rsidRPr="00F24462" w:rsidRDefault="0038400D" w:rsidP="00A1665E">
      <w:pPr>
        <w:pStyle w:val="af4"/>
        <w:widowControl w:val="0"/>
        <w:spacing w:before="0" w:beforeAutospacing="0" w:after="0" w:afterAutospacing="0"/>
        <w:rPr>
          <w:rFonts w:ascii="GHEA Grapalat" w:hAnsi="GHEA Grapalat"/>
          <w:sz w:val="12"/>
          <w:szCs w:val="20"/>
        </w:rPr>
      </w:pPr>
      <w:r w:rsidRPr="00F24462">
        <w:rPr>
          <w:rFonts w:ascii="GHEA Grapalat" w:hAnsi="GHEA Grapalat"/>
          <w:sz w:val="12"/>
          <w:szCs w:val="20"/>
        </w:rPr>
        <w:t>Номер Договора ____</w:t>
      </w:r>
      <w:r w:rsidR="00196F14" w:rsidRPr="00F24462">
        <w:rPr>
          <w:rFonts w:ascii="GHEA Grapalat" w:hAnsi="GHEA Grapalat"/>
          <w:sz w:val="12"/>
          <w:szCs w:val="20"/>
        </w:rPr>
        <w:t>_____________</w:t>
      </w:r>
      <w:r w:rsidR="00F71F29" w:rsidRPr="00F24462">
        <w:rPr>
          <w:rFonts w:ascii="GHEA Grapalat" w:hAnsi="GHEA Grapalat"/>
          <w:sz w:val="12"/>
          <w:szCs w:val="20"/>
        </w:rPr>
        <w:t>___________________________________</w:t>
      </w:r>
      <w:r w:rsidRPr="00F24462">
        <w:rPr>
          <w:rFonts w:ascii="GHEA Grapalat" w:hAnsi="GHEA Grapalat"/>
          <w:sz w:val="12"/>
          <w:szCs w:val="20"/>
        </w:rPr>
        <w:t>______</w:t>
      </w:r>
    </w:p>
    <w:p w:rsidR="00F24462" w:rsidRPr="00114075" w:rsidRDefault="0038400D" w:rsidP="00F24462">
      <w:pPr>
        <w:widowControl w:val="0"/>
        <w:tabs>
          <w:tab w:val="left" w:pos="5954"/>
          <w:tab w:val="left" w:pos="6663"/>
          <w:tab w:val="left" w:pos="7513"/>
        </w:tabs>
        <w:jc w:val="both"/>
        <w:rPr>
          <w:rFonts w:ascii="GHEA Grapalat" w:hAnsi="GHEA Grapalat"/>
          <w:sz w:val="16"/>
          <w:szCs w:val="20"/>
        </w:rPr>
      </w:pPr>
      <w:r w:rsidRPr="00F24462">
        <w:rPr>
          <w:rFonts w:ascii="GHEA Grapalat" w:hAnsi="GHEA Grapalat"/>
          <w:sz w:val="12"/>
          <w:szCs w:val="20"/>
        </w:rPr>
        <w:t>Заказчик и сторона Договора, принимая за основание относящийся к исполнению договора счет-фактуру N __</w:t>
      </w:r>
      <w:r w:rsidR="00F71F29" w:rsidRPr="00F24462">
        <w:rPr>
          <w:rFonts w:ascii="GHEA Grapalat" w:hAnsi="GHEA Grapalat"/>
          <w:sz w:val="12"/>
          <w:szCs w:val="20"/>
        </w:rPr>
        <w:t>_____</w:t>
      </w:r>
      <w:r w:rsidRPr="00F24462">
        <w:rPr>
          <w:rFonts w:ascii="GHEA Grapalat" w:hAnsi="GHEA Grapalat"/>
          <w:sz w:val="12"/>
          <w:szCs w:val="20"/>
        </w:rPr>
        <w:t>_ , выписанный "</w:t>
      </w:r>
      <w:r w:rsidR="00D52566" w:rsidRPr="00F24462">
        <w:rPr>
          <w:rFonts w:ascii="GHEA Grapalat" w:hAnsi="GHEA Grapalat"/>
          <w:sz w:val="12"/>
          <w:szCs w:val="20"/>
        </w:rPr>
        <w:tab/>
      </w:r>
      <w:r w:rsidRPr="00F24462">
        <w:rPr>
          <w:rFonts w:ascii="GHEA Grapalat" w:hAnsi="GHEA Grapalat"/>
          <w:sz w:val="12"/>
          <w:szCs w:val="20"/>
        </w:rPr>
        <w:t>""</w:t>
      </w:r>
      <w:r w:rsidR="00D52566" w:rsidRPr="00F24462">
        <w:rPr>
          <w:rFonts w:ascii="GHEA Grapalat" w:hAnsi="GHEA Grapalat"/>
          <w:sz w:val="12"/>
          <w:szCs w:val="20"/>
        </w:rPr>
        <w:tab/>
      </w:r>
      <w:r w:rsidR="00AB4EAB" w:rsidRPr="00F24462">
        <w:rPr>
          <w:rFonts w:ascii="GHEA Grapalat" w:hAnsi="GHEA Grapalat"/>
          <w:sz w:val="12"/>
          <w:szCs w:val="20"/>
        </w:rPr>
        <w:t>"</w:t>
      </w:r>
      <w:r w:rsidRPr="00F24462">
        <w:rPr>
          <w:rFonts w:ascii="GHEA Grapalat" w:hAnsi="GHEA Grapalat"/>
          <w:sz w:val="12"/>
          <w:szCs w:val="20"/>
        </w:rPr>
        <w:t xml:space="preserve"> 20</w:t>
      </w:r>
      <w:r w:rsidR="00D52566" w:rsidRPr="00F24462">
        <w:rPr>
          <w:rFonts w:ascii="GHEA Grapalat" w:hAnsi="GHEA Grapalat"/>
          <w:sz w:val="12"/>
          <w:szCs w:val="20"/>
        </w:rPr>
        <w:tab/>
      </w:r>
      <w:r w:rsidRPr="00F24462">
        <w:rPr>
          <w:rFonts w:ascii="GHEA Grapalat" w:hAnsi="GHEA Grapalat"/>
          <w:sz w:val="12"/>
          <w:szCs w:val="20"/>
        </w:rPr>
        <w:t xml:space="preserve">г., составили настоящий </w:t>
      </w:r>
      <w:r w:rsidRPr="00F24462">
        <w:rPr>
          <w:rFonts w:ascii="GHEA Grapalat" w:hAnsi="GHEA Grapalat"/>
          <w:sz w:val="14"/>
          <w:szCs w:val="20"/>
        </w:rPr>
        <w:t xml:space="preserve">акт о </w:t>
      </w:r>
      <w:r w:rsidRPr="00F24462">
        <w:rPr>
          <w:rFonts w:ascii="GHEA Grapalat" w:hAnsi="GHEA Grapalat"/>
          <w:sz w:val="16"/>
          <w:szCs w:val="20"/>
        </w:rPr>
        <w:t>следующем:</w:t>
      </w:r>
    </w:p>
    <w:p w:rsidR="00F24462" w:rsidRPr="00F24462" w:rsidRDefault="00F24462" w:rsidP="00F24462">
      <w:pPr>
        <w:widowControl w:val="0"/>
        <w:tabs>
          <w:tab w:val="left" w:pos="5954"/>
          <w:tab w:val="left" w:pos="6663"/>
          <w:tab w:val="left" w:pos="7513"/>
        </w:tabs>
        <w:jc w:val="both"/>
        <w:rPr>
          <w:rFonts w:ascii="GHEA Grapalat" w:hAnsi="GHEA Grapalat"/>
          <w:iCs/>
          <w:sz w:val="12"/>
          <w:szCs w:val="20"/>
        </w:rPr>
      </w:pPr>
      <w:r w:rsidRPr="00F24462">
        <w:rPr>
          <w:rFonts w:ascii="GHEA Grapalat" w:hAnsi="GHEA Grapalat"/>
          <w:sz w:val="12"/>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F24462" w:rsidRPr="00F24462" w:rsidTr="00114075">
        <w:trPr>
          <w:jc w:val="center"/>
        </w:trPr>
        <w:tc>
          <w:tcPr>
            <w:tcW w:w="442"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w:t>
            </w:r>
          </w:p>
        </w:tc>
        <w:tc>
          <w:tcPr>
            <w:tcW w:w="10263" w:type="dxa"/>
            <w:gridSpan w:val="8"/>
            <w:shd w:val="clear" w:color="auto" w:fill="auto"/>
            <w:vAlign w:val="center"/>
          </w:tcPr>
          <w:p w:rsidR="00F24462" w:rsidRPr="00F24462" w:rsidRDefault="00F24462" w:rsidP="001140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2"/>
                <w:szCs w:val="20"/>
              </w:rPr>
            </w:pPr>
            <w:r w:rsidRPr="00F24462">
              <w:rPr>
                <w:rFonts w:ascii="GHEA Grapalat" w:hAnsi="GHEA Grapalat"/>
                <w:sz w:val="12"/>
                <w:szCs w:val="20"/>
              </w:rPr>
              <w:t>Поставленные товары</w:t>
            </w:r>
          </w:p>
        </w:tc>
      </w:tr>
      <w:tr w:rsidR="00F24462" w:rsidRPr="00F24462" w:rsidTr="00114075">
        <w:trPr>
          <w:jc w:val="center"/>
        </w:trPr>
        <w:tc>
          <w:tcPr>
            <w:tcW w:w="442" w:type="dxa"/>
            <w:vMerge/>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наименование</w:t>
            </w:r>
          </w:p>
        </w:tc>
        <w:tc>
          <w:tcPr>
            <w:tcW w:w="1440"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краткое изложение технической характеристики</w:t>
            </w:r>
          </w:p>
        </w:tc>
        <w:tc>
          <w:tcPr>
            <w:tcW w:w="2575" w:type="dxa"/>
            <w:gridSpan w:val="2"/>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количественный показатель</w:t>
            </w:r>
          </w:p>
        </w:tc>
        <w:tc>
          <w:tcPr>
            <w:tcW w:w="2693" w:type="dxa"/>
            <w:gridSpan w:val="2"/>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исполнения</w:t>
            </w:r>
          </w:p>
        </w:tc>
        <w:tc>
          <w:tcPr>
            <w:tcW w:w="1134"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 xml:space="preserve">сумма, подлежащая уплате (тыс. </w:t>
            </w:r>
            <w:proofErr w:type="spellStart"/>
            <w:r w:rsidRPr="00F24462">
              <w:rPr>
                <w:rFonts w:ascii="GHEA Grapalat" w:hAnsi="GHEA Grapalat"/>
                <w:sz w:val="12"/>
                <w:szCs w:val="20"/>
              </w:rPr>
              <w:t>драмов</w:t>
            </w:r>
            <w:proofErr w:type="spellEnd"/>
            <w:r w:rsidRPr="00F24462">
              <w:rPr>
                <w:rFonts w:ascii="GHEA Grapalat" w:hAnsi="GHEA Grapalat"/>
                <w:sz w:val="12"/>
                <w:szCs w:val="20"/>
              </w:rPr>
              <w:t>)</w:t>
            </w:r>
          </w:p>
        </w:tc>
        <w:tc>
          <w:tcPr>
            <w:tcW w:w="1333" w:type="dxa"/>
            <w:vMerge w:val="restart"/>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срок оплаты (по графику оплаты)</w:t>
            </w:r>
          </w:p>
        </w:tc>
      </w:tr>
      <w:tr w:rsidR="00F24462" w:rsidRPr="00F24462" w:rsidTr="00114075">
        <w:trPr>
          <w:trHeight w:val="1105"/>
          <w:jc w:val="center"/>
        </w:trPr>
        <w:tc>
          <w:tcPr>
            <w:tcW w:w="442" w:type="dxa"/>
            <w:vMerge/>
            <w:tcBorders>
              <w:bottom w:val="single" w:sz="4" w:space="0" w:color="auto"/>
            </w:tcBorders>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418"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r w:rsidRPr="00F24462">
              <w:rPr>
                <w:rFonts w:ascii="GHEA Grapalat" w:hAnsi="GHEA Grapalat"/>
                <w:sz w:val="12"/>
                <w:szCs w:val="20"/>
              </w:rPr>
              <w:t>фактический</w:t>
            </w:r>
          </w:p>
        </w:tc>
        <w:tc>
          <w:tcPr>
            <w:tcW w:w="1134"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vMerge/>
            <w:tcBorders>
              <w:bottom w:val="single" w:sz="4" w:space="0" w:color="auto"/>
            </w:tcBorders>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rsidTr="00114075">
        <w:trPr>
          <w:jc w:val="center"/>
        </w:trPr>
        <w:tc>
          <w:tcPr>
            <w:tcW w:w="442"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vAlign w:val="center"/>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r w:rsidR="00F24462" w:rsidRPr="00F24462" w:rsidTr="00114075">
        <w:trPr>
          <w:jc w:val="center"/>
        </w:trPr>
        <w:tc>
          <w:tcPr>
            <w:tcW w:w="442"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088"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40"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99"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6"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418"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275"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134"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c>
          <w:tcPr>
            <w:tcW w:w="1333" w:type="dxa"/>
            <w:shd w:val="clear" w:color="auto" w:fill="auto"/>
          </w:tcPr>
          <w:p w:rsidR="00F24462" w:rsidRPr="00F24462" w:rsidRDefault="00F24462" w:rsidP="00114075">
            <w:pPr>
              <w:pStyle w:val="af4"/>
              <w:widowControl w:val="0"/>
              <w:spacing w:before="0" w:beforeAutospacing="0" w:after="0" w:afterAutospacing="0"/>
              <w:jc w:val="center"/>
              <w:rPr>
                <w:rFonts w:ascii="GHEA Grapalat" w:hAnsi="GHEA Grapalat"/>
                <w:sz w:val="12"/>
                <w:szCs w:val="20"/>
              </w:rPr>
            </w:pPr>
          </w:p>
        </w:tc>
      </w:tr>
    </w:tbl>
    <w:p w:rsidR="00F24462" w:rsidRPr="00F24462" w:rsidRDefault="00F24462" w:rsidP="00F24462">
      <w:pPr>
        <w:widowControl w:val="0"/>
        <w:ind w:firstLine="375"/>
        <w:jc w:val="both"/>
        <w:rPr>
          <w:rFonts w:ascii="GHEA Grapalat" w:hAnsi="GHEA Grapalat" w:cs="Arial"/>
          <w:iCs/>
          <w:sz w:val="12"/>
          <w:szCs w:val="20"/>
          <w:lang w:val="en-US"/>
        </w:rPr>
      </w:pPr>
    </w:p>
    <w:p w:rsidR="00F24462" w:rsidRPr="00F24462" w:rsidRDefault="00F24462" w:rsidP="00F24462">
      <w:pPr>
        <w:widowControl w:val="0"/>
        <w:ind w:firstLine="567"/>
        <w:jc w:val="both"/>
        <w:rPr>
          <w:rFonts w:ascii="GHEA Grapalat" w:hAnsi="GHEA Grapalat"/>
          <w:iCs/>
          <w:snapToGrid w:val="0"/>
          <w:sz w:val="12"/>
          <w:szCs w:val="20"/>
        </w:rPr>
      </w:pPr>
      <w:r w:rsidRPr="00F24462">
        <w:rPr>
          <w:rFonts w:ascii="GHEA Grapalat" w:hAnsi="GHEA Grapalat"/>
          <w:snapToGrid w:val="0"/>
          <w:sz w:val="12"/>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F24462">
        <w:rPr>
          <w:rFonts w:ascii="GHEA Grapalat" w:hAnsi="GHEA Grapalat"/>
          <w:snapToGrid w:val="0"/>
          <w:sz w:val="12"/>
          <w:szCs w:val="20"/>
        </w:rPr>
        <w:t>Акта</w:t>
      </w:r>
      <w:proofErr w:type="gramStart"/>
      <w:r w:rsidRPr="00F24462">
        <w:rPr>
          <w:rFonts w:ascii="GHEA Grapalat" w:hAnsi="GHEA Grapalat"/>
          <w:snapToGrid w:val="0"/>
          <w:sz w:val="12"/>
          <w:szCs w:val="20"/>
        </w:rPr>
        <w:t>,</w:t>
      </w:r>
      <w:r w:rsidRPr="00F24462">
        <w:rPr>
          <w:rFonts w:ascii="GHEA Grapalat" w:hAnsi="GHEA Grapalat"/>
          <w:sz w:val="12"/>
          <w:szCs w:val="20"/>
        </w:rPr>
        <w:t>я</w:t>
      </w:r>
      <w:proofErr w:type="gramEnd"/>
      <w:r w:rsidRPr="00F24462">
        <w:rPr>
          <w:rFonts w:ascii="GHEA Grapalat" w:hAnsi="GHEA Grapalat"/>
          <w:sz w:val="12"/>
          <w:szCs w:val="20"/>
        </w:rPr>
        <w:t>вляются</w:t>
      </w:r>
      <w:proofErr w:type="spellEnd"/>
      <w:r w:rsidRPr="00F24462">
        <w:rPr>
          <w:rFonts w:ascii="GHEA Grapalat" w:hAnsi="GHEA Grapalat"/>
          <w:sz w:val="12"/>
          <w:szCs w:val="20"/>
        </w:rPr>
        <w:t xml:space="preserve"> составляющей частью настоящего Акта и прилагаются.</w:t>
      </w:r>
    </w:p>
    <w:p w:rsidR="00F24462" w:rsidRPr="00F24462" w:rsidRDefault="00F24462" w:rsidP="00F24462">
      <w:pPr>
        <w:widowControl w:val="0"/>
        <w:ind w:firstLine="375"/>
        <w:jc w:val="both"/>
        <w:rPr>
          <w:rFonts w:ascii="GHEA Grapalat" w:hAnsi="GHEA Grapalat"/>
          <w:iCs/>
          <w:snapToGrid w:val="0"/>
          <w:sz w:val="12"/>
          <w:szCs w:val="20"/>
        </w:rPr>
      </w:pPr>
    </w:p>
    <w:tbl>
      <w:tblPr>
        <w:tblW w:w="9704" w:type="dxa"/>
        <w:jc w:val="center"/>
        <w:tblCellSpacing w:w="7" w:type="dxa"/>
        <w:tblCellMar>
          <w:left w:w="0" w:type="dxa"/>
          <w:right w:w="0" w:type="dxa"/>
        </w:tblCellMar>
        <w:tblLook w:val="0000"/>
      </w:tblPr>
      <w:tblGrid>
        <w:gridCol w:w="4852"/>
        <w:gridCol w:w="4852"/>
      </w:tblGrid>
      <w:tr w:rsidR="00F24462" w:rsidRPr="00F24462" w:rsidTr="00114075">
        <w:trPr>
          <w:trHeight w:val="266"/>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Товар передал </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Товар принят</w:t>
            </w:r>
          </w:p>
        </w:tc>
      </w:tr>
      <w:tr w:rsidR="00F24462" w:rsidRPr="00F24462" w:rsidTr="00114075">
        <w:trPr>
          <w:trHeight w:val="473"/>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_______________________ </w:t>
            </w:r>
          </w:p>
          <w:p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 xml:space="preserve">подпись </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 xml:space="preserve">подпись </w:t>
            </w:r>
          </w:p>
        </w:tc>
      </w:tr>
      <w:tr w:rsidR="00F24462" w:rsidRPr="00F24462" w:rsidTr="00114075">
        <w:trPr>
          <w:trHeight w:val="503"/>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 xml:space="preserve">______________________ </w:t>
            </w:r>
          </w:p>
          <w:p w:rsidR="00F24462" w:rsidRPr="00F24462" w:rsidRDefault="00F24462" w:rsidP="00114075">
            <w:pPr>
              <w:widowControl w:val="0"/>
              <w:jc w:val="center"/>
              <w:rPr>
                <w:rFonts w:ascii="GHEA Grapalat" w:hAnsi="GHEA Grapalat"/>
                <w:iCs/>
                <w:sz w:val="12"/>
                <w:szCs w:val="20"/>
                <w:vertAlign w:val="superscript"/>
                <w:lang w:val="en-US"/>
              </w:rPr>
            </w:pPr>
            <w:r w:rsidRPr="00F24462">
              <w:rPr>
                <w:rFonts w:ascii="GHEA Grapalat" w:hAnsi="GHEA Grapalat"/>
                <w:sz w:val="12"/>
                <w:szCs w:val="20"/>
                <w:vertAlign w:val="superscript"/>
              </w:rPr>
              <w:t>фамилия, имя</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_______________________</w:t>
            </w:r>
          </w:p>
          <w:p w:rsidR="00F24462" w:rsidRPr="00F24462" w:rsidRDefault="00F24462" w:rsidP="00114075">
            <w:pPr>
              <w:widowControl w:val="0"/>
              <w:jc w:val="center"/>
              <w:rPr>
                <w:rFonts w:ascii="GHEA Grapalat" w:hAnsi="GHEA Grapalat"/>
                <w:iCs/>
                <w:sz w:val="12"/>
                <w:szCs w:val="20"/>
                <w:vertAlign w:val="superscript"/>
              </w:rPr>
            </w:pPr>
            <w:r w:rsidRPr="00F24462">
              <w:rPr>
                <w:rFonts w:ascii="GHEA Grapalat" w:hAnsi="GHEA Grapalat"/>
                <w:sz w:val="12"/>
                <w:szCs w:val="20"/>
                <w:vertAlign w:val="superscript"/>
              </w:rPr>
              <w:t>фамилия, имя</w:t>
            </w:r>
          </w:p>
        </w:tc>
      </w:tr>
      <w:tr w:rsidR="00F24462" w:rsidRPr="00F24462" w:rsidTr="00114075">
        <w:trPr>
          <w:trHeight w:val="281"/>
          <w:tblCellSpacing w:w="7" w:type="dxa"/>
          <w:jc w:val="center"/>
        </w:trPr>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c>
          <w:tcPr>
            <w:tcW w:w="0" w:type="auto"/>
            <w:vAlign w:val="center"/>
          </w:tcPr>
          <w:p w:rsidR="00F24462" w:rsidRPr="00F24462" w:rsidRDefault="00F24462" w:rsidP="00114075">
            <w:pPr>
              <w:widowControl w:val="0"/>
              <w:jc w:val="center"/>
              <w:rPr>
                <w:rFonts w:ascii="GHEA Grapalat" w:hAnsi="GHEA Grapalat"/>
                <w:iCs/>
                <w:sz w:val="12"/>
                <w:szCs w:val="20"/>
              </w:rPr>
            </w:pPr>
            <w:r w:rsidRPr="00F24462">
              <w:rPr>
                <w:rFonts w:ascii="GHEA Grapalat" w:hAnsi="GHEA Grapalat"/>
                <w:sz w:val="12"/>
                <w:szCs w:val="20"/>
              </w:rPr>
              <w:t>М. П.</w:t>
            </w:r>
          </w:p>
        </w:tc>
      </w:tr>
    </w:tbl>
    <w:p w:rsidR="00F24462" w:rsidRPr="00F24462" w:rsidRDefault="00F24462" w:rsidP="00F24462">
      <w:pPr>
        <w:widowControl w:val="0"/>
        <w:jc w:val="right"/>
        <w:rPr>
          <w:rFonts w:ascii="GHEA Grapalat" w:hAnsi="GHEA Grapalat" w:cs="Sylfaen"/>
          <w:b/>
          <w:sz w:val="12"/>
          <w:szCs w:val="20"/>
        </w:rPr>
      </w:pPr>
    </w:p>
    <w:p w:rsidR="00F24462" w:rsidRPr="00F24462" w:rsidRDefault="00F24462" w:rsidP="00F24462">
      <w:pPr>
        <w:rPr>
          <w:rFonts w:ascii="GHEA Grapalat" w:hAnsi="GHEA Grapalat" w:cs="Sylfaen"/>
          <w:b/>
          <w:sz w:val="12"/>
          <w:szCs w:val="20"/>
        </w:rPr>
      </w:pPr>
      <w:r w:rsidRPr="00F24462">
        <w:rPr>
          <w:rFonts w:ascii="GHEA Grapalat" w:hAnsi="GHEA Grapalat" w:cs="Sylfaen"/>
          <w:b/>
          <w:sz w:val="12"/>
          <w:szCs w:val="20"/>
        </w:rPr>
        <w:br w:type="page"/>
      </w:r>
    </w:p>
    <w:p w:rsidR="00071D1C" w:rsidRPr="00F24462" w:rsidRDefault="00071D1C" w:rsidP="00A1665E">
      <w:pPr>
        <w:widowControl w:val="0"/>
        <w:jc w:val="right"/>
        <w:rPr>
          <w:rFonts w:ascii="GHEA Grapalat" w:hAnsi="GHEA Grapalat" w:cs="Sylfaen"/>
          <w:i/>
          <w:sz w:val="16"/>
          <w:szCs w:val="20"/>
        </w:rPr>
      </w:pPr>
      <w:r w:rsidRPr="00F24462">
        <w:rPr>
          <w:rFonts w:ascii="GHEA Grapalat" w:hAnsi="GHEA Grapalat"/>
          <w:i/>
          <w:sz w:val="16"/>
          <w:szCs w:val="20"/>
        </w:rPr>
        <w:lastRenderedPageBreak/>
        <w:t>Приложение № 3.1</w:t>
      </w:r>
    </w:p>
    <w:p w:rsidR="00341A74" w:rsidRPr="00F24462" w:rsidRDefault="00341A74" w:rsidP="00A1665E">
      <w:pPr>
        <w:widowControl w:val="0"/>
        <w:jc w:val="right"/>
        <w:rPr>
          <w:rFonts w:ascii="GHEA Grapalat" w:hAnsi="GHEA Grapalat" w:cs="Sylfaen"/>
          <w:i/>
          <w:sz w:val="16"/>
          <w:szCs w:val="20"/>
        </w:rPr>
      </w:pPr>
      <w:r w:rsidRPr="00F24462">
        <w:rPr>
          <w:rFonts w:ascii="GHEA Grapalat" w:hAnsi="GHEA Grapalat"/>
          <w:i/>
          <w:sz w:val="16"/>
          <w:szCs w:val="20"/>
        </w:rPr>
        <w:t xml:space="preserve">к Договору под кодом </w:t>
      </w:r>
      <w:r w:rsidR="00196F14" w:rsidRPr="00F24462">
        <w:rPr>
          <w:rFonts w:ascii="GHEA Grapalat" w:hAnsi="GHEA Grapalat" w:cs="Sylfaen"/>
          <w:i/>
          <w:sz w:val="16"/>
          <w:szCs w:val="20"/>
        </w:rPr>
        <w:br/>
      </w:r>
      <w:r w:rsidRPr="00F24462">
        <w:rPr>
          <w:rFonts w:ascii="GHEA Grapalat" w:hAnsi="GHEA Grapalat"/>
          <w:i/>
          <w:sz w:val="16"/>
          <w:szCs w:val="20"/>
        </w:rPr>
        <w:t xml:space="preserve">заключенному </w:t>
      </w:r>
      <w:r w:rsidR="006132ED" w:rsidRPr="00F24462">
        <w:rPr>
          <w:rFonts w:ascii="GHEA Grapalat" w:hAnsi="GHEA Grapalat"/>
          <w:i/>
          <w:sz w:val="16"/>
          <w:szCs w:val="20"/>
        </w:rPr>
        <w:t>"</w:t>
      </w:r>
      <w:r w:rsidR="00D52566" w:rsidRPr="00F24462">
        <w:rPr>
          <w:rFonts w:ascii="GHEA Grapalat" w:hAnsi="GHEA Grapalat"/>
          <w:i/>
          <w:sz w:val="16"/>
          <w:szCs w:val="20"/>
        </w:rPr>
        <w:tab/>
      </w:r>
      <w:r w:rsidR="006132ED" w:rsidRPr="00F24462">
        <w:rPr>
          <w:rFonts w:ascii="GHEA Grapalat" w:hAnsi="GHEA Grapalat"/>
          <w:i/>
          <w:sz w:val="16"/>
          <w:szCs w:val="20"/>
        </w:rPr>
        <w:t>"</w:t>
      </w:r>
      <w:r w:rsidR="00D52566" w:rsidRPr="00F24462">
        <w:rPr>
          <w:rFonts w:ascii="GHEA Grapalat" w:hAnsi="GHEA Grapalat"/>
          <w:i/>
          <w:sz w:val="16"/>
          <w:szCs w:val="20"/>
        </w:rPr>
        <w:tab/>
      </w:r>
      <w:r w:rsidRPr="00F24462">
        <w:rPr>
          <w:rFonts w:ascii="GHEA Grapalat" w:hAnsi="GHEA Grapalat"/>
          <w:i/>
          <w:sz w:val="16"/>
          <w:szCs w:val="20"/>
        </w:rPr>
        <w:t>20</w:t>
      </w:r>
      <w:r w:rsidR="00D52566" w:rsidRPr="00F24462">
        <w:rPr>
          <w:rFonts w:ascii="GHEA Grapalat" w:hAnsi="GHEA Grapalat"/>
          <w:i/>
          <w:sz w:val="16"/>
          <w:szCs w:val="20"/>
        </w:rPr>
        <w:tab/>
      </w:r>
      <w:r w:rsidRPr="00F24462">
        <w:rPr>
          <w:rFonts w:ascii="GHEA Grapalat" w:hAnsi="GHEA Grapalat"/>
          <w:i/>
          <w:sz w:val="16"/>
          <w:szCs w:val="20"/>
        </w:rPr>
        <w:t>г.</w:t>
      </w:r>
    </w:p>
    <w:p w:rsidR="00071D1C" w:rsidRPr="00F24462" w:rsidRDefault="00071D1C" w:rsidP="00A1665E">
      <w:pPr>
        <w:widowControl w:val="0"/>
        <w:tabs>
          <w:tab w:val="left" w:pos="360"/>
          <w:tab w:val="left" w:pos="540"/>
        </w:tabs>
        <w:jc w:val="center"/>
        <w:rPr>
          <w:rFonts w:ascii="GHEA Grapalat" w:hAnsi="GHEA Grapalat" w:cs="Sylfaen"/>
          <w:b/>
          <w:bCs/>
          <w:sz w:val="16"/>
          <w:szCs w:val="20"/>
        </w:rPr>
      </w:pPr>
    </w:p>
    <w:p w:rsidR="00071D1C" w:rsidRPr="00F24462" w:rsidRDefault="00196F14" w:rsidP="00A1665E">
      <w:pPr>
        <w:widowControl w:val="0"/>
        <w:jc w:val="center"/>
        <w:rPr>
          <w:rFonts w:ascii="GHEA Grapalat" w:hAnsi="GHEA Grapalat" w:cs="Sylfaen"/>
          <w:bCs/>
          <w:sz w:val="16"/>
          <w:szCs w:val="20"/>
        </w:rPr>
      </w:pPr>
      <w:r w:rsidRPr="00F24462">
        <w:rPr>
          <w:rFonts w:ascii="GHEA Grapalat" w:hAnsi="GHEA Grapalat"/>
          <w:sz w:val="16"/>
          <w:szCs w:val="20"/>
        </w:rPr>
        <w:t>АКТ №———</w:t>
      </w:r>
    </w:p>
    <w:p w:rsidR="00071D1C" w:rsidRPr="00F24462" w:rsidRDefault="00071D1C" w:rsidP="00A1665E">
      <w:pPr>
        <w:widowControl w:val="0"/>
        <w:jc w:val="center"/>
        <w:rPr>
          <w:rFonts w:ascii="GHEA Grapalat" w:hAnsi="GHEA Grapalat" w:cs="Sylfaen"/>
          <w:b/>
          <w:bCs/>
          <w:sz w:val="16"/>
          <w:szCs w:val="20"/>
        </w:rPr>
      </w:pPr>
      <w:r w:rsidRPr="00F24462">
        <w:rPr>
          <w:rFonts w:ascii="GHEA Grapalat" w:hAnsi="GHEA Grapalat"/>
          <w:sz w:val="16"/>
          <w:szCs w:val="20"/>
        </w:rPr>
        <w:t xml:space="preserve">относительно фиксирования факта передачи Покупателю результата договора </w:t>
      </w:r>
    </w:p>
    <w:p w:rsidR="00071D1C" w:rsidRPr="00F24462" w:rsidRDefault="00071D1C" w:rsidP="00A1665E">
      <w:pPr>
        <w:widowControl w:val="0"/>
        <w:tabs>
          <w:tab w:val="left" w:pos="360"/>
          <w:tab w:val="left" w:pos="540"/>
        </w:tabs>
        <w:jc w:val="center"/>
        <w:rPr>
          <w:rFonts w:ascii="GHEA Grapalat" w:hAnsi="GHEA Grapalat" w:cs="Sylfaen"/>
          <w:sz w:val="16"/>
          <w:szCs w:val="20"/>
        </w:rPr>
      </w:pPr>
    </w:p>
    <w:p w:rsidR="006B3AE3" w:rsidRPr="00F24462" w:rsidRDefault="006B3AE3" w:rsidP="00A1665E">
      <w:pPr>
        <w:widowControl w:val="0"/>
        <w:ind w:firstLine="567"/>
        <w:jc w:val="both"/>
        <w:rPr>
          <w:rFonts w:ascii="GHEA Grapalat" w:hAnsi="GHEA Grapalat"/>
          <w:sz w:val="16"/>
          <w:szCs w:val="20"/>
        </w:rPr>
      </w:pPr>
      <w:r w:rsidRPr="00F24462">
        <w:rPr>
          <w:rFonts w:ascii="GHEA Grapalat" w:hAnsi="GHEA Grapalat"/>
          <w:sz w:val="16"/>
          <w:szCs w:val="20"/>
        </w:rPr>
        <w:t>Настоящим фиксируется, что в рамках договора закупки № ______________,</w:t>
      </w:r>
    </w:p>
    <w:p w:rsidR="006B3AE3" w:rsidRPr="00F24462" w:rsidRDefault="006B3AE3" w:rsidP="00A1665E">
      <w:pPr>
        <w:widowControl w:val="0"/>
        <w:ind w:left="7371" w:hanging="141"/>
        <w:jc w:val="both"/>
        <w:rPr>
          <w:rFonts w:ascii="GHEA Grapalat" w:hAnsi="GHEA Grapalat"/>
          <w:sz w:val="16"/>
          <w:szCs w:val="20"/>
        </w:rPr>
      </w:pPr>
      <w:r w:rsidRPr="00F24462">
        <w:rPr>
          <w:rFonts w:ascii="GHEA Grapalat" w:hAnsi="GHEA Grapalat"/>
          <w:sz w:val="16"/>
          <w:szCs w:val="20"/>
        </w:rPr>
        <w:t>номер договора</w:t>
      </w:r>
    </w:p>
    <w:p w:rsidR="006B3AE3" w:rsidRPr="00F24462" w:rsidRDefault="006B3AE3" w:rsidP="00A1665E">
      <w:pPr>
        <w:widowControl w:val="0"/>
        <w:tabs>
          <w:tab w:val="left" w:pos="4480"/>
        </w:tabs>
        <w:jc w:val="both"/>
        <w:rPr>
          <w:rFonts w:ascii="GHEA Grapalat" w:hAnsi="GHEA Grapalat" w:cs="Sylfaen"/>
          <w:sz w:val="16"/>
          <w:szCs w:val="20"/>
        </w:rPr>
      </w:pPr>
      <w:r w:rsidRPr="00F24462">
        <w:rPr>
          <w:rFonts w:ascii="GHEA Grapalat" w:hAnsi="GHEA Grapalat"/>
          <w:sz w:val="16"/>
          <w:szCs w:val="20"/>
        </w:rPr>
        <w:t>заключенного __________________ 20</w:t>
      </w:r>
      <w:r w:rsidRPr="00F24462">
        <w:rPr>
          <w:rFonts w:ascii="GHEA Grapalat" w:hAnsi="GHEA Grapalat"/>
          <w:sz w:val="16"/>
          <w:szCs w:val="20"/>
        </w:rPr>
        <w:tab/>
        <w:t xml:space="preserve">г. </w:t>
      </w:r>
      <w:proofErr w:type="gramStart"/>
      <w:r w:rsidRPr="00F24462">
        <w:rPr>
          <w:rFonts w:ascii="GHEA Grapalat" w:hAnsi="GHEA Grapalat"/>
          <w:sz w:val="16"/>
          <w:szCs w:val="20"/>
        </w:rPr>
        <w:t>между</w:t>
      </w:r>
      <w:proofErr w:type="gramEnd"/>
      <w:r w:rsidRPr="00F24462">
        <w:rPr>
          <w:rFonts w:ascii="GHEA Grapalat" w:hAnsi="GHEA Grapalat"/>
          <w:sz w:val="16"/>
          <w:szCs w:val="20"/>
        </w:rPr>
        <w:t xml:space="preserve"> _____________________________</w:t>
      </w:r>
    </w:p>
    <w:p w:rsidR="006B3AE3" w:rsidRPr="00F24462" w:rsidRDefault="006B3AE3" w:rsidP="00A1665E">
      <w:pPr>
        <w:widowControl w:val="0"/>
        <w:tabs>
          <w:tab w:val="left" w:pos="6379"/>
        </w:tabs>
        <w:ind w:left="1701" w:right="-360"/>
        <w:jc w:val="both"/>
        <w:rPr>
          <w:rFonts w:ascii="GHEA Grapalat" w:hAnsi="GHEA Grapalat" w:cs="Sylfaen"/>
          <w:sz w:val="16"/>
          <w:szCs w:val="20"/>
        </w:rPr>
      </w:pPr>
      <w:r w:rsidRPr="00F24462">
        <w:rPr>
          <w:rFonts w:ascii="GHEA Grapalat" w:hAnsi="GHEA Grapalat"/>
          <w:sz w:val="16"/>
          <w:szCs w:val="20"/>
        </w:rPr>
        <w:t xml:space="preserve">дата заключения договора </w:t>
      </w:r>
      <w:r w:rsidRPr="00F24462">
        <w:rPr>
          <w:rFonts w:ascii="GHEA Grapalat" w:hAnsi="GHEA Grapalat"/>
          <w:sz w:val="16"/>
          <w:szCs w:val="20"/>
        </w:rPr>
        <w:tab/>
        <w:t>наименование Покупателя</w:t>
      </w:r>
    </w:p>
    <w:p w:rsidR="006B3AE3" w:rsidRPr="00F24462" w:rsidRDefault="006B3AE3" w:rsidP="00A1665E">
      <w:pPr>
        <w:widowControl w:val="0"/>
        <w:tabs>
          <w:tab w:val="left" w:pos="360"/>
          <w:tab w:val="left" w:pos="540"/>
        </w:tabs>
        <w:ind w:right="-2"/>
        <w:jc w:val="both"/>
        <w:rPr>
          <w:rFonts w:ascii="GHEA Grapalat" w:hAnsi="GHEA Grapalat"/>
          <w:sz w:val="16"/>
          <w:szCs w:val="20"/>
        </w:rPr>
      </w:pPr>
      <w:r w:rsidRPr="00F24462">
        <w:rPr>
          <w:rFonts w:ascii="GHEA Grapalat" w:hAnsi="GHEA Grapalat"/>
          <w:sz w:val="16"/>
          <w:szCs w:val="20"/>
        </w:rPr>
        <w:t xml:space="preserve">(далее — Покупатель) и ________________________________ (далее — Продавец), </w:t>
      </w:r>
    </w:p>
    <w:p w:rsidR="006B3AE3" w:rsidRPr="00F24462" w:rsidRDefault="006B3AE3" w:rsidP="00A1665E">
      <w:pPr>
        <w:widowControl w:val="0"/>
        <w:ind w:left="3544" w:right="-360"/>
        <w:jc w:val="both"/>
        <w:rPr>
          <w:rFonts w:ascii="GHEA Grapalat" w:hAnsi="GHEA Grapalat"/>
          <w:sz w:val="16"/>
          <w:szCs w:val="20"/>
        </w:rPr>
      </w:pPr>
      <w:r w:rsidRPr="00F24462">
        <w:rPr>
          <w:rFonts w:ascii="GHEA Grapalat" w:hAnsi="GHEA Grapalat"/>
          <w:sz w:val="16"/>
          <w:szCs w:val="20"/>
        </w:rPr>
        <w:t>наименование Продавца</w:t>
      </w:r>
    </w:p>
    <w:p w:rsidR="00071D1C" w:rsidRPr="00F24462" w:rsidRDefault="006B3AE3" w:rsidP="00A1665E">
      <w:pPr>
        <w:widowControl w:val="0"/>
        <w:tabs>
          <w:tab w:val="left" w:pos="360"/>
          <w:tab w:val="left" w:pos="540"/>
        </w:tabs>
        <w:jc w:val="both"/>
        <w:rPr>
          <w:rFonts w:ascii="GHEA Grapalat" w:hAnsi="GHEA Grapalat" w:cs="Sylfaen"/>
          <w:sz w:val="16"/>
          <w:szCs w:val="20"/>
        </w:rPr>
      </w:pPr>
      <w:r w:rsidRPr="00F24462">
        <w:rPr>
          <w:rFonts w:ascii="GHEA Grapalat" w:hAnsi="GHEA Grapalat"/>
          <w:sz w:val="16"/>
          <w:szCs w:val="20"/>
        </w:rPr>
        <w:t>Продавец _______ 20</w:t>
      </w:r>
      <w:r w:rsidRPr="00F24462">
        <w:rPr>
          <w:rFonts w:ascii="GHEA Grapalat" w:hAnsi="GHEA Grapalat"/>
          <w:sz w:val="16"/>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F2446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F24462" w:rsidRDefault="00071D1C" w:rsidP="00A1665E">
            <w:pPr>
              <w:widowControl w:val="0"/>
              <w:jc w:val="center"/>
              <w:rPr>
                <w:rFonts w:ascii="GHEA Grapalat" w:hAnsi="GHEA Grapalat" w:cs="Sylfaen"/>
                <w:bCs/>
                <w:sz w:val="16"/>
                <w:szCs w:val="20"/>
              </w:rPr>
            </w:pPr>
            <w:r w:rsidRPr="00F24462">
              <w:rPr>
                <w:rFonts w:ascii="GHEA Grapalat" w:hAnsi="GHEA Grapalat"/>
                <w:sz w:val="16"/>
                <w:szCs w:val="20"/>
              </w:rPr>
              <w:t>Товар</w:t>
            </w:r>
          </w:p>
        </w:tc>
      </w:tr>
      <w:tr w:rsidR="00B138F3"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16519F" w:rsidP="00A1665E">
            <w:pPr>
              <w:widowControl w:val="0"/>
              <w:jc w:val="center"/>
              <w:rPr>
                <w:rFonts w:ascii="GHEA Grapalat" w:hAnsi="GHEA Grapalat"/>
                <w:sz w:val="16"/>
                <w:szCs w:val="20"/>
              </w:rPr>
            </w:pPr>
            <w:r w:rsidRPr="00F24462">
              <w:rPr>
                <w:rFonts w:ascii="GHEA Grapalat" w:hAnsi="GHEA Grapalat"/>
                <w:sz w:val="16"/>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F494F" w:rsidP="00A1665E">
            <w:pPr>
              <w:widowControl w:val="0"/>
              <w:jc w:val="center"/>
              <w:rPr>
                <w:rFonts w:ascii="GHEA Grapalat" w:hAnsi="GHEA Grapalat"/>
                <w:sz w:val="16"/>
                <w:szCs w:val="20"/>
              </w:rPr>
            </w:pPr>
            <w:r w:rsidRPr="00F24462">
              <w:rPr>
                <w:rFonts w:ascii="GHEA Grapalat" w:hAnsi="GHEA Grapalat"/>
                <w:sz w:val="16"/>
                <w:szCs w:val="20"/>
              </w:rPr>
              <w:t>объем (фактический)</w:t>
            </w:r>
          </w:p>
        </w:tc>
      </w:tr>
      <w:tr w:rsidR="00B138F3"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r>
      <w:tr w:rsidR="00071D1C" w:rsidRPr="00F2446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F24462" w:rsidRDefault="00071D1C" w:rsidP="00A1665E">
            <w:pPr>
              <w:widowControl w:val="0"/>
              <w:jc w:val="center"/>
              <w:rPr>
                <w:rFonts w:ascii="GHEA Grapalat" w:hAnsi="GHEA Grapalat" w:cs="Sylfaen"/>
                <w:sz w:val="16"/>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F24462" w:rsidRDefault="00071D1C" w:rsidP="00A1665E">
            <w:pPr>
              <w:widowControl w:val="0"/>
              <w:jc w:val="center"/>
              <w:rPr>
                <w:rFonts w:ascii="GHEA Grapalat" w:hAnsi="GHEA Grapalat" w:cs="Sylfaen"/>
                <w:sz w:val="16"/>
                <w:szCs w:val="20"/>
              </w:rPr>
            </w:pPr>
          </w:p>
        </w:tc>
      </w:tr>
    </w:tbl>
    <w:p w:rsidR="00071D1C" w:rsidRPr="00F24462" w:rsidRDefault="00071D1C" w:rsidP="00A1665E">
      <w:pPr>
        <w:widowControl w:val="0"/>
        <w:tabs>
          <w:tab w:val="left" w:pos="360"/>
          <w:tab w:val="left" w:pos="540"/>
        </w:tabs>
        <w:jc w:val="both"/>
        <w:rPr>
          <w:rFonts w:ascii="GHEA Grapalat" w:hAnsi="GHEA Grapalat" w:cs="Sylfaen"/>
          <w:sz w:val="16"/>
          <w:szCs w:val="20"/>
        </w:rPr>
      </w:pPr>
    </w:p>
    <w:p w:rsidR="00071D1C" w:rsidRPr="00F24462" w:rsidRDefault="00071D1C" w:rsidP="00A1665E">
      <w:pPr>
        <w:widowControl w:val="0"/>
        <w:ind w:firstLine="567"/>
        <w:jc w:val="both"/>
        <w:rPr>
          <w:rFonts w:ascii="GHEA Grapalat" w:hAnsi="GHEA Grapalat" w:cs="Sylfaen"/>
          <w:sz w:val="16"/>
          <w:szCs w:val="20"/>
        </w:rPr>
      </w:pPr>
      <w:r w:rsidRPr="00F24462">
        <w:rPr>
          <w:rFonts w:ascii="GHEA Grapalat" w:hAnsi="GHEA Grapalat"/>
          <w:sz w:val="16"/>
          <w:szCs w:val="20"/>
        </w:rPr>
        <w:t>Настоящий акт составлен в 2 экземплярах, каждой из сторон предоставляется по одному экземпляру.</w:t>
      </w:r>
    </w:p>
    <w:p w:rsidR="00B138F3" w:rsidRPr="00F24462" w:rsidRDefault="00B138F3" w:rsidP="00A1665E">
      <w:pPr>
        <w:rPr>
          <w:rFonts w:ascii="GHEA Grapalat" w:hAnsi="GHEA Grapalat"/>
          <w:sz w:val="16"/>
          <w:szCs w:val="20"/>
        </w:rPr>
      </w:pPr>
    </w:p>
    <w:p w:rsidR="00071D1C" w:rsidRPr="00F24462" w:rsidRDefault="00071D1C" w:rsidP="00A1665E">
      <w:pPr>
        <w:rPr>
          <w:rFonts w:ascii="GHEA Grapalat" w:hAnsi="GHEA Grapalat"/>
          <w:sz w:val="16"/>
          <w:szCs w:val="20"/>
          <w:lang w:val="en-US"/>
        </w:rPr>
      </w:pPr>
      <w:r w:rsidRPr="00F24462">
        <w:rPr>
          <w:rFonts w:ascii="GHEA Grapalat" w:hAnsi="GHEA Grapalat"/>
          <w:sz w:val="16"/>
          <w:szCs w:val="20"/>
        </w:rPr>
        <w:t>СТОРОНЫ</w:t>
      </w:r>
    </w:p>
    <w:p w:rsidR="007072C5" w:rsidRPr="00F24462" w:rsidRDefault="007072C5" w:rsidP="00A1665E">
      <w:pPr>
        <w:widowControl w:val="0"/>
        <w:jc w:val="center"/>
        <w:rPr>
          <w:rFonts w:ascii="GHEA Grapalat" w:hAnsi="GHEA Grapalat" w:cs="Sylfaen"/>
          <w:sz w:val="16"/>
          <w:szCs w:val="20"/>
          <w:lang w:val="en-US"/>
        </w:rPr>
      </w:pPr>
    </w:p>
    <w:tbl>
      <w:tblPr>
        <w:tblW w:w="0" w:type="auto"/>
        <w:tblLook w:val="00A0"/>
      </w:tblPr>
      <w:tblGrid>
        <w:gridCol w:w="4450"/>
        <w:gridCol w:w="4836"/>
      </w:tblGrid>
      <w:tr w:rsidR="00B138F3" w:rsidRPr="00F24462" w:rsidTr="007072C5">
        <w:tc>
          <w:tcPr>
            <w:tcW w:w="4450" w:type="dxa"/>
          </w:tcPr>
          <w:p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Передал</w:t>
            </w:r>
          </w:p>
        </w:tc>
        <w:tc>
          <w:tcPr>
            <w:tcW w:w="4836" w:type="dxa"/>
          </w:tcPr>
          <w:p w:rsidR="00071D1C" w:rsidRPr="00F24462" w:rsidRDefault="00071D1C" w:rsidP="00A1665E">
            <w:pPr>
              <w:widowControl w:val="0"/>
              <w:tabs>
                <w:tab w:val="left" w:pos="360"/>
                <w:tab w:val="left" w:pos="540"/>
              </w:tabs>
              <w:jc w:val="center"/>
              <w:rPr>
                <w:rFonts w:ascii="GHEA Grapalat" w:hAnsi="GHEA Grapalat" w:cs="Sylfaen"/>
                <w:b/>
                <w:bCs/>
                <w:sz w:val="16"/>
                <w:szCs w:val="20"/>
              </w:rPr>
            </w:pPr>
            <w:r w:rsidRPr="00F24462">
              <w:rPr>
                <w:rFonts w:ascii="GHEA Grapalat" w:hAnsi="GHEA Grapalat"/>
                <w:b/>
                <w:sz w:val="16"/>
                <w:szCs w:val="20"/>
              </w:rPr>
              <w:t>Принял</w:t>
            </w:r>
          </w:p>
        </w:tc>
      </w:tr>
    </w:tbl>
    <w:p w:rsidR="00071D1C" w:rsidRPr="00F24462" w:rsidRDefault="00071D1C" w:rsidP="00A1665E">
      <w:pPr>
        <w:widowControl w:val="0"/>
        <w:tabs>
          <w:tab w:val="left" w:pos="360"/>
          <w:tab w:val="left" w:pos="540"/>
        </w:tabs>
        <w:jc w:val="right"/>
        <w:rPr>
          <w:rFonts w:ascii="GHEA Grapalat" w:hAnsi="GHEA Grapalat" w:cs="Sylfaen"/>
          <w:sz w:val="16"/>
          <w:szCs w:val="20"/>
        </w:rPr>
      </w:pPr>
      <w:r w:rsidRPr="00F24462">
        <w:rPr>
          <w:rFonts w:ascii="GHEA Grapalat" w:hAnsi="GHEA Grapalat"/>
          <w:sz w:val="16"/>
          <w:szCs w:val="20"/>
        </w:rPr>
        <w:t>представитель, спроектировавший заявку:</w:t>
      </w:r>
    </w:p>
    <w:p w:rsidR="00071D1C" w:rsidRPr="00F24462" w:rsidRDefault="00071D1C" w:rsidP="00A1665E">
      <w:pPr>
        <w:widowControl w:val="0"/>
        <w:tabs>
          <w:tab w:val="left" w:pos="360"/>
          <w:tab w:val="left" w:pos="540"/>
        </w:tabs>
        <w:rPr>
          <w:rFonts w:ascii="GHEA Grapalat" w:hAnsi="GHEA Grapalat" w:cs="Sylfaen"/>
          <w:sz w:val="16"/>
          <w:szCs w:val="20"/>
        </w:rPr>
      </w:pPr>
    </w:p>
    <w:tbl>
      <w:tblPr>
        <w:tblW w:w="9750" w:type="dxa"/>
        <w:jc w:val="center"/>
        <w:tblCellSpacing w:w="7" w:type="dxa"/>
        <w:tblCellMar>
          <w:left w:w="0" w:type="dxa"/>
          <w:right w:w="0" w:type="dxa"/>
        </w:tblCellMar>
        <w:tblLook w:val="04A0"/>
      </w:tblPr>
      <w:tblGrid>
        <w:gridCol w:w="4875"/>
        <w:gridCol w:w="4875"/>
      </w:tblGrid>
      <w:tr w:rsidR="00B138F3" w:rsidRPr="00F24462" w:rsidTr="00E22E51">
        <w:trPr>
          <w:tblCellSpacing w:w="7" w:type="dxa"/>
          <w:jc w:val="center"/>
        </w:trPr>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фамилия, имя</w:t>
            </w:r>
          </w:p>
        </w:tc>
      </w:tr>
      <w:tr w:rsidR="00B138F3" w:rsidRPr="00F24462" w:rsidTr="00E22E51">
        <w:trPr>
          <w:tblCellSpacing w:w="7" w:type="dxa"/>
          <w:jc w:val="center"/>
        </w:trPr>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 xml:space="preserve">___________________________ </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c>
          <w:tcPr>
            <w:tcW w:w="0" w:type="auto"/>
            <w:vAlign w:val="center"/>
          </w:tcPr>
          <w:p w:rsidR="00071D1C" w:rsidRPr="00F24462" w:rsidRDefault="00071D1C" w:rsidP="00A1665E">
            <w:pPr>
              <w:widowControl w:val="0"/>
              <w:jc w:val="center"/>
              <w:rPr>
                <w:rFonts w:ascii="GHEA Grapalat" w:hAnsi="GHEA Grapalat" w:cs="GHEA Grapalat"/>
                <w:sz w:val="16"/>
                <w:szCs w:val="20"/>
              </w:rPr>
            </w:pPr>
            <w:r w:rsidRPr="00F24462">
              <w:rPr>
                <w:rFonts w:ascii="GHEA Grapalat" w:hAnsi="GHEA Grapalat"/>
                <w:sz w:val="16"/>
                <w:szCs w:val="20"/>
              </w:rPr>
              <w:t>___________________________</w:t>
            </w:r>
          </w:p>
          <w:p w:rsidR="00071D1C" w:rsidRPr="00F24462" w:rsidRDefault="00071D1C" w:rsidP="00A1665E">
            <w:pPr>
              <w:widowControl w:val="0"/>
              <w:jc w:val="center"/>
              <w:rPr>
                <w:rFonts w:ascii="GHEA Grapalat" w:hAnsi="GHEA Grapalat" w:cs="GHEA Grapalat"/>
                <w:sz w:val="16"/>
                <w:szCs w:val="20"/>
                <w:vertAlign w:val="superscript"/>
              </w:rPr>
            </w:pPr>
            <w:r w:rsidRPr="00F24462">
              <w:rPr>
                <w:rFonts w:ascii="GHEA Grapalat" w:hAnsi="GHEA Grapalat"/>
                <w:sz w:val="16"/>
                <w:szCs w:val="20"/>
                <w:vertAlign w:val="superscript"/>
              </w:rPr>
              <w:t>подпись</w:t>
            </w:r>
          </w:p>
        </w:tc>
      </w:tr>
    </w:tbl>
    <w:p w:rsidR="00071D1C" w:rsidRPr="00F24462" w:rsidRDefault="00071D1C" w:rsidP="00A1665E">
      <w:pPr>
        <w:widowControl w:val="0"/>
        <w:ind w:left="-142" w:firstLine="142"/>
        <w:jc w:val="center"/>
        <w:rPr>
          <w:rFonts w:ascii="GHEA Grapalat" w:hAnsi="GHEA Grapalat" w:cs="Sylfaen"/>
          <w:b/>
          <w:sz w:val="16"/>
          <w:szCs w:val="20"/>
        </w:rPr>
      </w:pPr>
    </w:p>
    <w:sectPr w:rsidR="00071D1C" w:rsidRPr="00F24462" w:rsidSect="00A1665E">
      <w:pgSz w:w="11906" w:h="16838" w:code="9"/>
      <w:pgMar w:top="709"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66E" w:rsidRDefault="00A6166E">
      <w:r>
        <w:separator/>
      </w:r>
    </w:p>
  </w:endnote>
  <w:endnote w:type="continuationSeparator" w:id="0">
    <w:p w:rsidR="00A6166E" w:rsidRDefault="00A61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66E" w:rsidRDefault="00A6166E">
      <w:r>
        <w:separator/>
      </w:r>
    </w:p>
  </w:footnote>
  <w:footnote w:type="continuationSeparator" w:id="0">
    <w:p w:rsidR="00A6166E" w:rsidRDefault="00A6166E">
      <w:r>
        <w:continuationSeparator/>
      </w:r>
    </w:p>
  </w:footnote>
  <w:footnote w:id="1">
    <w:p w:rsidR="00E40860" w:rsidRDefault="00E40860"/>
    <w:p w:rsidR="00E40860" w:rsidRPr="00CD6B60" w:rsidRDefault="00E40860" w:rsidP="00FC69A8">
      <w:pPr>
        <w:pStyle w:val="af2"/>
        <w:jc w:val="both"/>
        <w:rPr>
          <w:rFonts w:ascii="GHEA Grapalat" w:hAnsi="GHEA Grapalat"/>
          <w:i/>
        </w:rPr>
      </w:pPr>
    </w:p>
  </w:footnote>
  <w:footnote w:id="2">
    <w:p w:rsidR="00E40860" w:rsidRPr="0034222E" w:rsidDel="00932115" w:rsidRDefault="00E40860" w:rsidP="00AF1F59">
      <w:pPr>
        <w:pStyle w:val="af2"/>
        <w:jc w:val="both"/>
        <w:rPr>
          <w:del w:id="1" w:author="Inesa Kocharyan" w:date="2019-10-29T12:18:00Z"/>
        </w:rPr>
      </w:pPr>
      <w:r w:rsidRPr="0034222E">
        <w:rPr>
          <w:rStyle w:val="af6"/>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3">
    <w:p w:rsidR="00E40860" w:rsidRDefault="00E40860"/>
    <w:p w:rsidR="00E40860" w:rsidRPr="000811C1" w:rsidRDefault="00E40860">
      <w:pPr>
        <w:pStyle w:val="af2"/>
        <w:rPr>
          <w:lang w:val="af-ZA"/>
        </w:rPr>
      </w:pPr>
    </w:p>
  </w:footnote>
  <w:footnote w:id="4">
    <w:p w:rsidR="00E40860" w:rsidRPr="002227A9" w:rsidRDefault="00E4086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E40860" w:rsidRPr="00636142" w:rsidRDefault="00E4086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E40860" w:rsidRPr="0092041F" w:rsidRDefault="00E4086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w:t>
      </w:r>
      <w:proofErr w:type="spellStart"/>
      <w:r w:rsidRPr="001738A8">
        <w:rPr>
          <w:rFonts w:ascii="GHEA Grapalat" w:hAnsi="GHEA Grapalat"/>
          <w:i/>
        </w:rPr>
        <w:t>этапа</w:t>
      </w:r>
      <w:proofErr w:type="gramStart"/>
      <w:r w:rsidRPr="001738A8">
        <w:rPr>
          <w:rFonts w:ascii="GHEA Grapalat" w:hAnsi="GHEA Grapalat"/>
          <w:i/>
        </w:rPr>
        <w:t>.О</w:t>
      </w:r>
      <w:proofErr w:type="gramEnd"/>
      <w:r w:rsidRPr="001738A8">
        <w:rPr>
          <w:rFonts w:ascii="GHEA Grapalat" w:hAnsi="GHEA Grapalat"/>
          <w:i/>
        </w:rPr>
        <w:t>беспечение</w:t>
      </w:r>
      <w:proofErr w:type="spellEnd"/>
      <w:r w:rsidRPr="001738A8">
        <w:rPr>
          <w:rFonts w:ascii="GHEA Grapalat" w:hAnsi="GHEA Grapalat"/>
          <w:i/>
        </w:rPr>
        <w:t xml:space="preserve">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E40860" w:rsidRPr="0092041F" w:rsidRDefault="00E40860" w:rsidP="00C67FAB">
      <w:pPr>
        <w:pStyle w:val="af2"/>
        <w:jc w:val="both"/>
        <w:rPr>
          <w:rFonts w:ascii="GHEA Grapalat" w:hAnsi="GHEA Grapalat"/>
          <w:i/>
        </w:rPr>
      </w:pPr>
    </w:p>
  </w:footnote>
  <w:footnote w:id="5">
    <w:p w:rsidR="00E40860" w:rsidRPr="004A4643" w:rsidRDefault="00E40860"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 xml:space="preserve">банковской гарантии или наличных денег" заменяются словами " в одностороннем порядке утвержденного </w:t>
      </w:r>
      <w:proofErr w:type="spellStart"/>
      <w:r w:rsidRPr="004A4643">
        <w:rPr>
          <w:rFonts w:ascii="GHEA Grapalat" w:hAnsi="GHEA Grapalat"/>
          <w:i/>
        </w:rPr>
        <w:t>заявления-в</w:t>
      </w:r>
      <w:proofErr w:type="spellEnd"/>
      <w:r w:rsidRPr="004A4643">
        <w:rPr>
          <w:rFonts w:ascii="GHEA Grapalat" w:hAnsi="GHEA Grapalat"/>
          <w:i/>
        </w:rPr>
        <w:t xml:space="preserve">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6">
    <w:p w:rsidR="00E40860" w:rsidRPr="008E4439" w:rsidRDefault="00E4086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E40860" w:rsidRPr="000811C1" w:rsidRDefault="00E40860" w:rsidP="0027573B">
      <w:pPr>
        <w:pStyle w:val="af2"/>
        <w:rPr>
          <w:rFonts w:ascii="Sylfaen" w:hAnsi="Sylfaen"/>
          <w:sz w:val="18"/>
          <w:szCs w:val="18"/>
        </w:rPr>
      </w:pPr>
    </w:p>
  </w:footnote>
  <w:footnote w:id="7">
    <w:p w:rsidR="00E40860" w:rsidRPr="00A31673" w:rsidRDefault="00E40860">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E40860" w:rsidRPr="00A1665E" w:rsidRDefault="00E40860" w:rsidP="00586BC9">
      <w:pPr>
        <w:pStyle w:val="af2"/>
        <w:jc w:val="both"/>
        <w:rPr>
          <w:rFonts w:ascii="GHEA Grapalat" w:hAnsi="GHEA Grapalat"/>
          <w:i/>
          <w:sz w:val="16"/>
        </w:rPr>
      </w:pPr>
      <w:r w:rsidRPr="00A1665E">
        <w:rPr>
          <w:rFonts w:ascii="GHEA Grapalat" w:hAnsi="GHEA Grapalat"/>
          <w:i/>
          <w:sz w:val="16"/>
        </w:rPr>
        <w:t xml:space="preserve">16. </w:t>
      </w:r>
      <w:proofErr w:type="gramStart"/>
      <w:r w:rsidRPr="00A1665E">
        <w:rPr>
          <w:rFonts w:ascii="GHEA Grapalat" w:hAnsi="GHEA Grapalat"/>
          <w:i/>
          <w:sz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1665E">
        <w:rPr>
          <w:rFonts w:ascii="GHEA Grapalat" w:hAnsi="GHEA Grapalat"/>
          <w:i/>
          <w:sz w:val="16"/>
        </w:rPr>
        <w:t>Fitch</w:t>
      </w:r>
      <w:proofErr w:type="spellEnd"/>
      <w:proofErr w:type="gramEnd"/>
      <w:r w:rsidRPr="00A1665E">
        <w:rPr>
          <w:rFonts w:ascii="GHEA Grapalat" w:hAnsi="GHEA Grapalat"/>
          <w:i/>
          <w:sz w:val="16"/>
        </w:rPr>
        <w:t xml:space="preserve">, </w:t>
      </w:r>
      <w:proofErr w:type="spellStart"/>
      <w:r w:rsidRPr="00A1665E">
        <w:rPr>
          <w:rFonts w:ascii="GHEA Grapalat" w:hAnsi="GHEA Grapalat"/>
          <w:i/>
          <w:sz w:val="16"/>
        </w:rPr>
        <w:t>Moodys</w:t>
      </w:r>
      <w:proofErr w:type="spellEnd"/>
      <w:r w:rsidRPr="00A1665E">
        <w:rPr>
          <w:rFonts w:ascii="GHEA Grapalat" w:hAnsi="GHEA Grapalat"/>
          <w:i/>
          <w:sz w:val="16"/>
        </w:rPr>
        <w:t xml:space="preserve">, </w:t>
      </w:r>
      <w:proofErr w:type="spellStart"/>
      <w:r w:rsidRPr="00A1665E">
        <w:rPr>
          <w:rFonts w:ascii="GHEA Grapalat" w:hAnsi="GHEA Grapalat"/>
          <w:i/>
          <w:sz w:val="16"/>
        </w:rPr>
        <w:t>Standard</w:t>
      </w:r>
      <w:proofErr w:type="spellEnd"/>
      <w:r w:rsidRPr="00A1665E">
        <w:rPr>
          <w:rFonts w:ascii="GHEA Grapalat" w:hAnsi="GHEA Grapalat"/>
          <w:i/>
          <w:sz w:val="16"/>
        </w:rPr>
        <w:t xml:space="preserve"> &amp; </w:t>
      </w:r>
      <w:proofErr w:type="spellStart"/>
      <w:r w:rsidRPr="00A1665E">
        <w:rPr>
          <w:rFonts w:ascii="GHEA Grapalat" w:hAnsi="GHEA Grapalat"/>
          <w:i/>
          <w:sz w:val="16"/>
        </w:rPr>
        <w:t>Poor's</w:t>
      </w:r>
      <w:proofErr w:type="spellEnd"/>
      <w:r w:rsidRPr="00A1665E">
        <w:rPr>
          <w:rFonts w:ascii="GHEA Grapalat" w:hAnsi="GHEA Grapalat"/>
          <w:i/>
          <w:sz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40860" w:rsidRDefault="00E40860" w:rsidP="006B3E56">
      <w:pPr>
        <w:jc w:val="both"/>
      </w:pPr>
    </w:p>
    <w:p w:rsidR="00E40860" w:rsidRDefault="00E40860"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40860" w:rsidRDefault="00E40860" w:rsidP="006B3E56">
      <w:pPr>
        <w:pStyle w:val="af2"/>
        <w:rPr>
          <w:rFonts w:asciiTheme="minorHAnsi" w:hAnsiTheme="minorHAnsi"/>
          <w:lang w:val="af-ZA"/>
        </w:rPr>
      </w:pPr>
    </w:p>
  </w:footnote>
  <w:footnote w:id="9">
    <w:p w:rsidR="00E40860" w:rsidRPr="00D3436F" w:rsidRDefault="00E40860"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40860" w:rsidRPr="00D3436F" w:rsidRDefault="00E40860">
      <w:pPr>
        <w:pStyle w:val="af2"/>
        <w:rPr>
          <w:lang w:val="es-ES"/>
        </w:rPr>
      </w:pPr>
    </w:p>
  </w:footnote>
  <w:footnote w:id="10">
    <w:p w:rsidR="00E40860" w:rsidRDefault="00E40860"/>
    <w:p w:rsidR="00E40860" w:rsidRPr="0059528A" w:rsidRDefault="00E40860" w:rsidP="003D2FE2">
      <w:pPr>
        <w:pStyle w:val="af2"/>
        <w:jc w:val="both"/>
        <w:rPr>
          <w:rFonts w:asciiTheme="minorHAnsi" w:hAnsiTheme="minorHAnsi"/>
        </w:rPr>
      </w:pPr>
    </w:p>
  </w:footnote>
  <w:footnote w:id="11">
    <w:p w:rsidR="00E40860" w:rsidRDefault="00E40860"/>
    <w:p w:rsidR="00E40860" w:rsidRPr="00897173" w:rsidRDefault="00E40860" w:rsidP="000A214C">
      <w:pPr>
        <w:pStyle w:val="af2"/>
        <w:jc w:val="both"/>
        <w:rPr>
          <w:rFonts w:asciiTheme="minorHAnsi" w:hAnsiTheme="minorHAnsi"/>
          <w:lang w:val="hy-AM"/>
        </w:rPr>
      </w:pPr>
    </w:p>
  </w:footnote>
  <w:footnote w:id="12">
    <w:p w:rsidR="00E40860" w:rsidRPr="00D3436F" w:rsidRDefault="00E40860"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E40860" w:rsidRPr="008842CE" w:rsidRDefault="00E40860"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40860" w:rsidRPr="00D3436F" w:rsidRDefault="00E40860">
      <w:pPr>
        <w:pStyle w:val="af2"/>
        <w:rPr>
          <w:lang w:val="hy-AM"/>
        </w:rPr>
      </w:pPr>
    </w:p>
  </w:footnote>
  <w:footnote w:id="14">
    <w:p w:rsidR="00E40860" w:rsidRPr="008842CE" w:rsidRDefault="00E40860"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40860" w:rsidRPr="00E85250" w:rsidRDefault="00E40860" w:rsidP="00D90640">
      <w:pPr>
        <w:widowControl w:val="0"/>
        <w:spacing w:after="160" w:line="360" w:lineRule="auto"/>
        <w:ind w:firstLine="709"/>
        <w:jc w:val="both"/>
        <w:rPr>
          <w:rFonts w:ascii="GHEA Grapalat" w:hAnsi="GHEA Grapalat"/>
          <w:lang w:val="hy-AM"/>
        </w:rPr>
      </w:pPr>
    </w:p>
    <w:p w:rsidR="00E40860" w:rsidRPr="00D3436F" w:rsidRDefault="00E40860">
      <w:pPr>
        <w:pStyle w:val="af2"/>
        <w:rPr>
          <w:lang w:val="hy-AM"/>
        </w:rPr>
      </w:pPr>
    </w:p>
  </w:footnote>
  <w:footnote w:id="15">
    <w:p w:rsidR="00E40860" w:rsidRPr="00402BC3" w:rsidRDefault="00E40860"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40860" w:rsidRPr="00552088" w:rsidRDefault="00E4086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40860" w:rsidRPr="00D3436F" w:rsidRDefault="00E40860">
      <w:pPr>
        <w:pStyle w:val="af2"/>
        <w:rPr>
          <w:lang w:val="hy-AM"/>
        </w:rPr>
      </w:pPr>
    </w:p>
  </w:footnote>
  <w:footnote w:id="16">
    <w:p w:rsidR="00E40860" w:rsidRPr="008842CE" w:rsidRDefault="00E40860"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40860" w:rsidRPr="00D3436F" w:rsidRDefault="00E40860">
      <w:pPr>
        <w:pStyle w:val="af2"/>
        <w:rPr>
          <w:lang w:val="hy-AM"/>
        </w:rPr>
      </w:pPr>
    </w:p>
  </w:footnote>
  <w:footnote w:id="17">
    <w:p w:rsidR="00E40860" w:rsidRPr="00D3436F" w:rsidRDefault="00E40860"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E40860" w:rsidRPr="008842CE" w:rsidRDefault="00E40860"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40860" w:rsidRPr="00D3436F" w:rsidRDefault="00E40860">
      <w:pPr>
        <w:pStyle w:val="af2"/>
        <w:rPr>
          <w:lang w:val="hy-AM"/>
        </w:rPr>
      </w:pPr>
    </w:p>
  </w:footnote>
  <w:footnote w:id="19">
    <w:p w:rsidR="00E40860" w:rsidRPr="008842CE" w:rsidRDefault="00E40860" w:rsidP="00413390">
      <w:pPr>
        <w:pStyle w:val="af2"/>
        <w:widowControl w:val="0"/>
        <w:jc w:val="both"/>
        <w:rPr>
          <w:rFonts w:ascii="GHEA Grapalat" w:hAnsi="GHEA Grapalat"/>
          <w:lang w:val="hy-AM"/>
        </w:rPr>
      </w:pPr>
      <w:r>
        <w:rPr>
          <w:rStyle w:val="af6"/>
        </w:rPr>
        <w:t>24</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roofErr w:type="gramEnd"/>
    </w:p>
    <w:p w:rsidR="00E40860" w:rsidRPr="008842CE" w:rsidRDefault="00E4086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40860" w:rsidRPr="00D3436F" w:rsidRDefault="00E40860">
      <w:pPr>
        <w:pStyle w:val="af2"/>
        <w:rPr>
          <w:lang w:val="hy-AM"/>
        </w:rPr>
      </w:pPr>
    </w:p>
  </w:footnote>
  <w:footnote w:id="20">
    <w:p w:rsidR="00E40860" w:rsidRPr="00F4649A" w:rsidRDefault="00E40860"/>
    <w:p w:rsidR="00E40860" w:rsidRPr="00304A73" w:rsidRDefault="00E40860" w:rsidP="008842CE">
      <w:pPr>
        <w:pStyle w:val="af2"/>
        <w:widowControl w:val="0"/>
        <w:jc w:val="both"/>
        <w:rPr>
          <w:rFonts w:ascii="GHEA Grapalat" w:hAnsi="GHEA Grapalat"/>
          <w:i/>
          <w:lang w:val="hy-AM"/>
        </w:rPr>
      </w:pPr>
    </w:p>
  </w:footnote>
  <w:footnote w:id="21">
    <w:p w:rsidR="00E40860" w:rsidRDefault="00E40860"/>
    <w:p w:rsidR="00E40860" w:rsidRPr="00E861BF" w:rsidRDefault="00E40860" w:rsidP="00B64ECA">
      <w:pPr>
        <w:pStyle w:val="af2"/>
        <w:widowControl w:val="0"/>
        <w:jc w:val="both"/>
        <w:rPr>
          <w:rFonts w:ascii="GHEA Grapalat" w:hAnsi="GHEA Grapalat"/>
          <w:i/>
        </w:rPr>
      </w:pPr>
    </w:p>
  </w:footnote>
  <w:footnote w:id="22">
    <w:p w:rsidR="00E40860" w:rsidRDefault="00E40860"/>
    <w:p w:rsidR="00E40860" w:rsidRPr="00E861BF" w:rsidRDefault="00E40860" w:rsidP="008842CE">
      <w:pPr>
        <w:pStyle w:val="af2"/>
        <w:widowControl w:val="0"/>
        <w:jc w:val="both"/>
        <w:rPr>
          <w:rFonts w:ascii="GHEA Grapalat" w:hAnsi="GHEA Grapalat"/>
          <w:i/>
        </w:rPr>
      </w:pPr>
    </w:p>
  </w:footnote>
  <w:footnote w:id="23">
    <w:p w:rsidR="00E40860" w:rsidRDefault="00E40860"/>
    <w:p w:rsidR="00E40860" w:rsidRPr="008842CE" w:rsidRDefault="00E40860" w:rsidP="008842CE">
      <w:pPr>
        <w:pStyle w:val="af2"/>
        <w:widowControl w:val="0"/>
        <w:jc w:val="both"/>
      </w:pPr>
    </w:p>
  </w:footnote>
  <w:footnote w:id="24">
    <w:p w:rsidR="00E40860" w:rsidRDefault="00E40860"/>
    <w:p w:rsidR="00E40860" w:rsidRPr="00547457" w:rsidRDefault="00E40860" w:rsidP="008842CE">
      <w:pPr>
        <w:widowControl w:val="0"/>
        <w:jc w:val="both"/>
        <w:rPr>
          <w:rFonts w:ascii="GHEA Grapalat" w:hAnsi="GHEA Grapalat"/>
          <w:i/>
          <w:sz w:val="20"/>
          <w:szCs w:val="20"/>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48444A"/>
    <w:multiLevelType w:val="hybridMultilevel"/>
    <w:tmpl w:val="C202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595921"/>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44596A"/>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826C5C"/>
    <w:multiLevelType w:val="hybridMultilevel"/>
    <w:tmpl w:val="C7348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E3A5232"/>
    <w:multiLevelType w:val="hybridMultilevel"/>
    <w:tmpl w:val="DD3CF96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0"/>
  </w:num>
  <w:num w:numId="3">
    <w:abstractNumId w:val="20"/>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5"/>
  </w:num>
  <w:num w:numId="17">
    <w:abstractNumId w:val="6"/>
  </w:num>
  <w:num w:numId="18">
    <w:abstractNumId w:val="2"/>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1"/>
  </w:num>
  <w:num w:numId="29">
    <w:abstractNumId w:val="29"/>
  </w:num>
  <w:num w:numId="30">
    <w:abstractNumId w:val="24"/>
  </w:num>
  <w:num w:numId="31">
    <w:abstractNumId w:val="11"/>
  </w:num>
  <w:num w:numId="32">
    <w:abstractNumId w:val="4"/>
  </w:num>
  <w:num w:numId="33">
    <w:abstractNumId w:val="3"/>
  </w:num>
  <w:num w:numId="34">
    <w:abstractNumId w:val="0"/>
  </w:num>
  <w:num w:numId="35">
    <w:abstractNumId w:val="9"/>
  </w:num>
  <w:num w:numId="36">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8"/>
  <w:characterSpacingControl w:val="doNotCompress"/>
  <w:hdrShapeDefaults>
    <o:shapedefaults v:ext="edit" spidmax="97282"/>
  </w:hdrShapeDefaults>
  <w:footnotePr>
    <w:pos w:val="beneathText"/>
    <w:footnote w:id="-1"/>
    <w:footnote w:id="0"/>
  </w:footnotePr>
  <w:endnotePr>
    <w:endnote w:id="-1"/>
    <w:endnote w:id="0"/>
  </w:endnotePr>
  <w:compat/>
  <w:rsids>
    <w:rsidRoot w:val="00615570"/>
    <w:rsid w:val="00000345"/>
    <w:rsid w:val="0000037D"/>
    <w:rsid w:val="00000958"/>
    <w:rsid w:val="00000BA6"/>
    <w:rsid w:val="00000F84"/>
    <w:rsid w:val="000013D6"/>
    <w:rsid w:val="000016BB"/>
    <w:rsid w:val="00002C23"/>
    <w:rsid w:val="000031E3"/>
    <w:rsid w:val="000033BC"/>
    <w:rsid w:val="000035D7"/>
    <w:rsid w:val="00003DF0"/>
    <w:rsid w:val="00005828"/>
    <w:rsid w:val="000058CF"/>
    <w:rsid w:val="00005D30"/>
    <w:rsid w:val="0000622A"/>
    <w:rsid w:val="000076A1"/>
    <w:rsid w:val="0000776B"/>
    <w:rsid w:val="00010ECA"/>
    <w:rsid w:val="00011CB9"/>
    <w:rsid w:val="00012347"/>
    <w:rsid w:val="00012E2C"/>
    <w:rsid w:val="00013093"/>
    <w:rsid w:val="000132F3"/>
    <w:rsid w:val="00013C24"/>
    <w:rsid w:val="000158BD"/>
    <w:rsid w:val="00016653"/>
    <w:rsid w:val="00016DFB"/>
    <w:rsid w:val="00017484"/>
    <w:rsid w:val="000209D3"/>
    <w:rsid w:val="00020B2E"/>
    <w:rsid w:val="00020C83"/>
    <w:rsid w:val="00021C2E"/>
    <w:rsid w:val="00022417"/>
    <w:rsid w:val="000228A9"/>
    <w:rsid w:val="00023384"/>
    <w:rsid w:val="000238FE"/>
    <w:rsid w:val="00023F8F"/>
    <w:rsid w:val="000241CA"/>
    <w:rsid w:val="000246E6"/>
    <w:rsid w:val="00025353"/>
    <w:rsid w:val="00025A85"/>
    <w:rsid w:val="00026351"/>
    <w:rsid w:val="00027166"/>
    <w:rsid w:val="0002739F"/>
    <w:rsid w:val="0002741C"/>
    <w:rsid w:val="000275BF"/>
    <w:rsid w:val="00030D40"/>
    <w:rsid w:val="000312D9"/>
    <w:rsid w:val="000313A6"/>
    <w:rsid w:val="000316DF"/>
    <w:rsid w:val="00032280"/>
    <w:rsid w:val="00032D7E"/>
    <w:rsid w:val="000330A3"/>
    <w:rsid w:val="00033946"/>
    <w:rsid w:val="00033B20"/>
    <w:rsid w:val="00033F41"/>
    <w:rsid w:val="00034CED"/>
    <w:rsid w:val="00037DDE"/>
    <w:rsid w:val="000408D8"/>
    <w:rsid w:val="00040F6C"/>
    <w:rsid w:val="000422E2"/>
    <w:rsid w:val="000424BA"/>
    <w:rsid w:val="00042BD4"/>
    <w:rsid w:val="00043225"/>
    <w:rsid w:val="0004387F"/>
    <w:rsid w:val="00046BAC"/>
    <w:rsid w:val="000473EF"/>
    <w:rsid w:val="00047D2E"/>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383"/>
    <w:rsid w:val="000604CF"/>
    <w:rsid w:val="00060FB1"/>
    <w:rsid w:val="000612B9"/>
    <w:rsid w:val="0006220B"/>
    <w:rsid w:val="0006311D"/>
    <w:rsid w:val="00063AEF"/>
    <w:rsid w:val="0006502C"/>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280"/>
    <w:rsid w:val="00074CC1"/>
    <w:rsid w:val="000758D1"/>
    <w:rsid w:val="00075997"/>
    <w:rsid w:val="000763E5"/>
    <w:rsid w:val="00077062"/>
    <w:rsid w:val="00077BB9"/>
    <w:rsid w:val="00080176"/>
    <w:rsid w:val="00080C4E"/>
    <w:rsid w:val="00080E73"/>
    <w:rsid w:val="000811C1"/>
    <w:rsid w:val="000822C1"/>
    <w:rsid w:val="00082ADC"/>
    <w:rsid w:val="00082DE0"/>
    <w:rsid w:val="00083558"/>
    <w:rsid w:val="00083DF2"/>
    <w:rsid w:val="000845F6"/>
    <w:rsid w:val="00084B51"/>
    <w:rsid w:val="00085931"/>
    <w:rsid w:val="0008672B"/>
    <w:rsid w:val="000878DB"/>
    <w:rsid w:val="00087A30"/>
    <w:rsid w:val="00090699"/>
    <w:rsid w:val="000911CA"/>
    <w:rsid w:val="0009191C"/>
    <w:rsid w:val="00092D0A"/>
    <w:rsid w:val="0009380C"/>
    <w:rsid w:val="0009449B"/>
    <w:rsid w:val="000946A3"/>
    <w:rsid w:val="00094F5C"/>
    <w:rsid w:val="00095885"/>
    <w:rsid w:val="00095886"/>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B52"/>
    <w:rsid w:val="000B5497"/>
    <w:rsid w:val="000B6A70"/>
    <w:rsid w:val="000B700B"/>
    <w:rsid w:val="000B751B"/>
    <w:rsid w:val="000B7641"/>
    <w:rsid w:val="000B7C54"/>
    <w:rsid w:val="000C062F"/>
    <w:rsid w:val="000C0A9D"/>
    <w:rsid w:val="000C165F"/>
    <w:rsid w:val="000C259D"/>
    <w:rsid w:val="000C264F"/>
    <w:rsid w:val="000C36C6"/>
    <w:rsid w:val="000C3F69"/>
    <w:rsid w:val="000C5529"/>
    <w:rsid w:val="000C5A09"/>
    <w:rsid w:val="000C6BA1"/>
    <w:rsid w:val="000C6E1C"/>
    <w:rsid w:val="000C6F81"/>
    <w:rsid w:val="000D03C2"/>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33B"/>
    <w:rsid w:val="000D6A89"/>
    <w:rsid w:val="000D6C21"/>
    <w:rsid w:val="000D701E"/>
    <w:rsid w:val="000D713F"/>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F08"/>
    <w:rsid w:val="00105E25"/>
    <w:rsid w:val="00106365"/>
    <w:rsid w:val="00106D44"/>
    <w:rsid w:val="00106DEE"/>
    <w:rsid w:val="00110534"/>
    <w:rsid w:val="00110D13"/>
    <w:rsid w:val="00110D9C"/>
    <w:rsid w:val="00111C15"/>
    <w:rsid w:val="00111FFB"/>
    <w:rsid w:val="0011340E"/>
    <w:rsid w:val="00113F0D"/>
    <w:rsid w:val="00114075"/>
    <w:rsid w:val="0011423D"/>
    <w:rsid w:val="00115905"/>
    <w:rsid w:val="001159FA"/>
    <w:rsid w:val="0011611E"/>
    <w:rsid w:val="00117020"/>
    <w:rsid w:val="00117833"/>
    <w:rsid w:val="00117964"/>
    <w:rsid w:val="00117B19"/>
    <w:rsid w:val="00117DAA"/>
    <w:rsid w:val="001211DF"/>
    <w:rsid w:val="0012245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A93"/>
    <w:rsid w:val="00134D6E"/>
    <w:rsid w:val="00134DC5"/>
    <w:rsid w:val="00134FE3"/>
    <w:rsid w:val="001355F9"/>
    <w:rsid w:val="00135840"/>
    <w:rsid w:val="001361B2"/>
    <w:rsid w:val="001369CB"/>
    <w:rsid w:val="001377BA"/>
    <w:rsid w:val="00137A5C"/>
    <w:rsid w:val="001403AE"/>
    <w:rsid w:val="00141072"/>
    <w:rsid w:val="00142496"/>
    <w:rsid w:val="001439BD"/>
    <w:rsid w:val="00143BD7"/>
    <w:rsid w:val="00143E8C"/>
    <w:rsid w:val="0014472E"/>
    <w:rsid w:val="00144D82"/>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223"/>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792"/>
    <w:rsid w:val="0018591C"/>
    <w:rsid w:val="00185DF9"/>
    <w:rsid w:val="00186559"/>
    <w:rsid w:val="001878F0"/>
    <w:rsid w:val="00190792"/>
    <w:rsid w:val="00191085"/>
    <w:rsid w:val="0019194E"/>
    <w:rsid w:val="00191D27"/>
    <w:rsid w:val="00191D5F"/>
    <w:rsid w:val="001925CB"/>
    <w:rsid w:val="00192606"/>
    <w:rsid w:val="001926B2"/>
    <w:rsid w:val="001929AC"/>
    <w:rsid w:val="00192A1C"/>
    <w:rsid w:val="001932A7"/>
    <w:rsid w:val="00193871"/>
    <w:rsid w:val="00194598"/>
    <w:rsid w:val="00194C11"/>
    <w:rsid w:val="00195F24"/>
    <w:rsid w:val="00196487"/>
    <w:rsid w:val="00196F14"/>
    <w:rsid w:val="001A070B"/>
    <w:rsid w:val="001A0965"/>
    <w:rsid w:val="001A0A3E"/>
    <w:rsid w:val="001A23A6"/>
    <w:rsid w:val="001A2579"/>
    <w:rsid w:val="001A2707"/>
    <w:rsid w:val="001A2F72"/>
    <w:rsid w:val="001A3FEC"/>
    <w:rsid w:val="001A43A4"/>
    <w:rsid w:val="001A4EF7"/>
    <w:rsid w:val="001A5BC8"/>
    <w:rsid w:val="001A5C02"/>
    <w:rsid w:val="001A6561"/>
    <w:rsid w:val="001A6B31"/>
    <w:rsid w:val="001A77DF"/>
    <w:rsid w:val="001B0D9A"/>
    <w:rsid w:val="001B1050"/>
    <w:rsid w:val="001B1370"/>
    <w:rsid w:val="001B1C67"/>
    <w:rsid w:val="001B1DF5"/>
    <w:rsid w:val="001B1FC4"/>
    <w:rsid w:val="001B235B"/>
    <w:rsid w:val="001B32D9"/>
    <w:rsid w:val="001B37D2"/>
    <w:rsid w:val="001B45A9"/>
    <w:rsid w:val="001B463E"/>
    <w:rsid w:val="001B478E"/>
    <w:rsid w:val="001B6FCF"/>
    <w:rsid w:val="001C07C6"/>
    <w:rsid w:val="001C0849"/>
    <w:rsid w:val="001C1570"/>
    <w:rsid w:val="001C278A"/>
    <w:rsid w:val="001C3D83"/>
    <w:rsid w:val="001C3F6C"/>
    <w:rsid w:val="001C6688"/>
    <w:rsid w:val="001C76F7"/>
    <w:rsid w:val="001D0249"/>
    <w:rsid w:val="001D129F"/>
    <w:rsid w:val="001D1D00"/>
    <w:rsid w:val="001D1F27"/>
    <w:rsid w:val="001D209D"/>
    <w:rsid w:val="001D2D62"/>
    <w:rsid w:val="001D3D8C"/>
    <w:rsid w:val="001D5785"/>
    <w:rsid w:val="001D5FF7"/>
    <w:rsid w:val="001D6531"/>
    <w:rsid w:val="001D7228"/>
    <w:rsid w:val="001D74FA"/>
    <w:rsid w:val="001D78C5"/>
    <w:rsid w:val="001E0216"/>
    <w:rsid w:val="001E06D6"/>
    <w:rsid w:val="001E0815"/>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CC9"/>
    <w:rsid w:val="001F760C"/>
    <w:rsid w:val="001F7821"/>
    <w:rsid w:val="002004DB"/>
    <w:rsid w:val="002017CB"/>
    <w:rsid w:val="00201DA0"/>
    <w:rsid w:val="00201F2E"/>
    <w:rsid w:val="00202F4D"/>
    <w:rsid w:val="002031B9"/>
    <w:rsid w:val="002032CE"/>
    <w:rsid w:val="00203917"/>
    <w:rsid w:val="002046BF"/>
    <w:rsid w:val="00204B03"/>
    <w:rsid w:val="00204E53"/>
    <w:rsid w:val="00204EEA"/>
    <w:rsid w:val="00205689"/>
    <w:rsid w:val="002069C9"/>
    <w:rsid w:val="00206AF8"/>
    <w:rsid w:val="00206EAA"/>
    <w:rsid w:val="00206FCD"/>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1D58"/>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2E1D"/>
    <w:rsid w:val="00244B38"/>
    <w:rsid w:val="00250377"/>
    <w:rsid w:val="0025145E"/>
    <w:rsid w:val="00251CF9"/>
    <w:rsid w:val="00252471"/>
    <w:rsid w:val="0025254A"/>
    <w:rsid w:val="00252C9C"/>
    <w:rsid w:val="002542AE"/>
    <w:rsid w:val="002543FF"/>
    <w:rsid w:val="00254796"/>
    <w:rsid w:val="00254A36"/>
    <w:rsid w:val="002554A3"/>
    <w:rsid w:val="002559B9"/>
    <w:rsid w:val="0025693E"/>
    <w:rsid w:val="00257773"/>
    <w:rsid w:val="00260163"/>
    <w:rsid w:val="00260E64"/>
    <w:rsid w:val="00261006"/>
    <w:rsid w:val="00261506"/>
    <w:rsid w:val="0026158D"/>
    <w:rsid w:val="00261A75"/>
    <w:rsid w:val="002626F7"/>
    <w:rsid w:val="00263035"/>
    <w:rsid w:val="00263094"/>
    <w:rsid w:val="002638A5"/>
    <w:rsid w:val="00263C8A"/>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2B9C"/>
    <w:rsid w:val="00283198"/>
    <w:rsid w:val="00283A30"/>
    <w:rsid w:val="00283E26"/>
    <w:rsid w:val="00283F0A"/>
    <w:rsid w:val="002845EA"/>
    <w:rsid w:val="002846B1"/>
    <w:rsid w:val="00285D7D"/>
    <w:rsid w:val="00286CDB"/>
    <w:rsid w:val="0028726A"/>
    <w:rsid w:val="00291919"/>
    <w:rsid w:val="00291EFF"/>
    <w:rsid w:val="002920B9"/>
    <w:rsid w:val="002926D4"/>
    <w:rsid w:val="00292BB8"/>
    <w:rsid w:val="00293A25"/>
    <w:rsid w:val="00293A76"/>
    <w:rsid w:val="00293C7D"/>
    <w:rsid w:val="002941F2"/>
    <w:rsid w:val="00294BD5"/>
    <w:rsid w:val="00294F67"/>
    <w:rsid w:val="00294FFF"/>
    <w:rsid w:val="0029515A"/>
    <w:rsid w:val="0029698E"/>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6B98"/>
    <w:rsid w:val="002A7380"/>
    <w:rsid w:val="002A76C6"/>
    <w:rsid w:val="002A7A40"/>
    <w:rsid w:val="002B0631"/>
    <w:rsid w:val="002B0AEA"/>
    <w:rsid w:val="002B103D"/>
    <w:rsid w:val="002B121D"/>
    <w:rsid w:val="002B155B"/>
    <w:rsid w:val="002B1ABE"/>
    <w:rsid w:val="002B24A4"/>
    <w:rsid w:val="002B24E8"/>
    <w:rsid w:val="002B2646"/>
    <w:rsid w:val="002B32D6"/>
    <w:rsid w:val="002B372D"/>
    <w:rsid w:val="002B3E53"/>
    <w:rsid w:val="002B4FD9"/>
    <w:rsid w:val="002B51FB"/>
    <w:rsid w:val="002B5F87"/>
    <w:rsid w:val="002B6548"/>
    <w:rsid w:val="002B722B"/>
    <w:rsid w:val="002B7388"/>
    <w:rsid w:val="002B7594"/>
    <w:rsid w:val="002C004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912"/>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6AB"/>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A73"/>
    <w:rsid w:val="00304D64"/>
    <w:rsid w:val="003053EF"/>
    <w:rsid w:val="00305944"/>
    <w:rsid w:val="00305E59"/>
    <w:rsid w:val="00305F6D"/>
    <w:rsid w:val="003064D4"/>
    <w:rsid w:val="003065C4"/>
    <w:rsid w:val="00306C33"/>
    <w:rsid w:val="00307BBB"/>
    <w:rsid w:val="00307F3C"/>
    <w:rsid w:val="003101E4"/>
    <w:rsid w:val="00310A82"/>
    <w:rsid w:val="00310B6E"/>
    <w:rsid w:val="00310DC1"/>
    <w:rsid w:val="00310ED2"/>
    <w:rsid w:val="00311076"/>
    <w:rsid w:val="003141B6"/>
    <w:rsid w:val="00316381"/>
    <w:rsid w:val="003163A5"/>
    <w:rsid w:val="003169A4"/>
    <w:rsid w:val="0031748B"/>
    <w:rsid w:val="00317BD2"/>
    <w:rsid w:val="0032071C"/>
    <w:rsid w:val="00321A56"/>
    <w:rsid w:val="00321B20"/>
    <w:rsid w:val="00322F4D"/>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381"/>
    <w:rsid w:val="00345909"/>
    <w:rsid w:val="003468B8"/>
    <w:rsid w:val="00347499"/>
    <w:rsid w:val="003475E1"/>
    <w:rsid w:val="0034777A"/>
    <w:rsid w:val="003500D1"/>
    <w:rsid w:val="00350210"/>
    <w:rsid w:val="003506B5"/>
    <w:rsid w:val="003529EA"/>
    <w:rsid w:val="00352B29"/>
    <w:rsid w:val="00352DB8"/>
    <w:rsid w:val="0035482E"/>
    <w:rsid w:val="0035493A"/>
    <w:rsid w:val="003549C5"/>
    <w:rsid w:val="00354AEF"/>
    <w:rsid w:val="0035555B"/>
    <w:rsid w:val="00355B51"/>
    <w:rsid w:val="0035631F"/>
    <w:rsid w:val="00356463"/>
    <w:rsid w:val="003572A0"/>
    <w:rsid w:val="003572EA"/>
    <w:rsid w:val="003579C1"/>
    <w:rsid w:val="00357A33"/>
    <w:rsid w:val="00357AA2"/>
    <w:rsid w:val="00357D48"/>
    <w:rsid w:val="00357E1B"/>
    <w:rsid w:val="00360240"/>
    <w:rsid w:val="003605D5"/>
    <w:rsid w:val="003607CE"/>
    <w:rsid w:val="00360E55"/>
    <w:rsid w:val="00361EFF"/>
    <w:rsid w:val="0036230B"/>
    <w:rsid w:val="00362589"/>
    <w:rsid w:val="003629F7"/>
    <w:rsid w:val="00363298"/>
    <w:rsid w:val="00363335"/>
    <w:rsid w:val="00363627"/>
    <w:rsid w:val="00363E98"/>
    <w:rsid w:val="00364E7A"/>
    <w:rsid w:val="003650B5"/>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2"/>
    <w:rsid w:val="00373EC9"/>
    <w:rsid w:val="00374607"/>
    <w:rsid w:val="00374F4A"/>
    <w:rsid w:val="003755FD"/>
    <w:rsid w:val="00375D38"/>
    <w:rsid w:val="00375E5E"/>
    <w:rsid w:val="00375FD2"/>
    <w:rsid w:val="003760B7"/>
    <w:rsid w:val="00376924"/>
    <w:rsid w:val="00376A9D"/>
    <w:rsid w:val="00376B22"/>
    <w:rsid w:val="00377976"/>
    <w:rsid w:val="0038003B"/>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8733F"/>
    <w:rsid w:val="00391276"/>
    <w:rsid w:val="0039134D"/>
    <w:rsid w:val="00391852"/>
    <w:rsid w:val="00391E56"/>
    <w:rsid w:val="00391F90"/>
    <w:rsid w:val="00392525"/>
    <w:rsid w:val="0039338D"/>
    <w:rsid w:val="003946B4"/>
    <w:rsid w:val="0039478A"/>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A35"/>
    <w:rsid w:val="003B3101"/>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2D9"/>
    <w:rsid w:val="003E3996"/>
    <w:rsid w:val="003E3A65"/>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978"/>
    <w:rsid w:val="00411A25"/>
    <w:rsid w:val="00411D9D"/>
    <w:rsid w:val="00413088"/>
    <w:rsid w:val="00413390"/>
    <w:rsid w:val="00413595"/>
    <w:rsid w:val="00416F1E"/>
    <w:rsid w:val="0041739A"/>
    <w:rsid w:val="004175B6"/>
    <w:rsid w:val="00417E48"/>
    <w:rsid w:val="00417F33"/>
    <w:rsid w:val="00421AEB"/>
    <w:rsid w:val="00422009"/>
    <w:rsid w:val="00422802"/>
    <w:rsid w:val="00422A02"/>
    <w:rsid w:val="004247EC"/>
    <w:rsid w:val="00426182"/>
    <w:rsid w:val="00427530"/>
    <w:rsid w:val="00427EAA"/>
    <w:rsid w:val="004300C2"/>
    <w:rsid w:val="004303A5"/>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5D1"/>
    <w:rsid w:val="00447808"/>
    <w:rsid w:val="00447B76"/>
    <w:rsid w:val="00447FFD"/>
    <w:rsid w:val="004504F0"/>
    <w:rsid w:val="00450C30"/>
    <w:rsid w:val="004521BB"/>
    <w:rsid w:val="00452896"/>
    <w:rsid w:val="00454D73"/>
    <w:rsid w:val="0045525D"/>
    <w:rsid w:val="004553CA"/>
    <w:rsid w:val="0045669A"/>
    <w:rsid w:val="00456B02"/>
    <w:rsid w:val="00457745"/>
    <w:rsid w:val="004577D7"/>
    <w:rsid w:val="00460CA5"/>
    <w:rsid w:val="0046186C"/>
    <w:rsid w:val="0046188C"/>
    <w:rsid w:val="004623A3"/>
    <w:rsid w:val="00462E00"/>
    <w:rsid w:val="00463606"/>
    <w:rsid w:val="004636DA"/>
    <w:rsid w:val="00463B0B"/>
    <w:rsid w:val="0046481A"/>
    <w:rsid w:val="00464BAC"/>
    <w:rsid w:val="00464D3A"/>
    <w:rsid w:val="00464DA7"/>
    <w:rsid w:val="0046522E"/>
    <w:rsid w:val="0046586E"/>
    <w:rsid w:val="00466714"/>
    <w:rsid w:val="00466F7A"/>
    <w:rsid w:val="004672FC"/>
    <w:rsid w:val="00467B47"/>
    <w:rsid w:val="00467E75"/>
    <w:rsid w:val="0047117B"/>
    <w:rsid w:val="00471867"/>
    <w:rsid w:val="0047196D"/>
    <w:rsid w:val="004722BC"/>
    <w:rsid w:val="0047258C"/>
    <w:rsid w:val="00472963"/>
    <w:rsid w:val="00472E68"/>
    <w:rsid w:val="00473CF4"/>
    <w:rsid w:val="00473CF5"/>
    <w:rsid w:val="00474319"/>
    <w:rsid w:val="004749BD"/>
    <w:rsid w:val="00475591"/>
    <w:rsid w:val="00475DA7"/>
    <w:rsid w:val="0047619C"/>
    <w:rsid w:val="00476A47"/>
    <w:rsid w:val="004775ED"/>
    <w:rsid w:val="00477E9F"/>
    <w:rsid w:val="00480162"/>
    <w:rsid w:val="0048059F"/>
    <w:rsid w:val="004813B3"/>
    <w:rsid w:val="004823C7"/>
    <w:rsid w:val="004825CB"/>
    <w:rsid w:val="004834BA"/>
    <w:rsid w:val="00483944"/>
    <w:rsid w:val="0048406D"/>
    <w:rsid w:val="0048419C"/>
    <w:rsid w:val="00484FED"/>
    <w:rsid w:val="004859E2"/>
    <w:rsid w:val="004862B6"/>
    <w:rsid w:val="00486B55"/>
    <w:rsid w:val="00487402"/>
    <w:rsid w:val="004874EC"/>
    <w:rsid w:val="00490743"/>
    <w:rsid w:val="004918F8"/>
    <w:rsid w:val="004929E4"/>
    <w:rsid w:val="0049374F"/>
    <w:rsid w:val="00493AF9"/>
    <w:rsid w:val="00493CC7"/>
    <w:rsid w:val="004960B9"/>
    <w:rsid w:val="0049623A"/>
    <w:rsid w:val="0049655D"/>
    <w:rsid w:val="004974D8"/>
    <w:rsid w:val="004A0302"/>
    <w:rsid w:val="004A0321"/>
    <w:rsid w:val="004A167F"/>
    <w:rsid w:val="004A1734"/>
    <w:rsid w:val="004A1C5D"/>
    <w:rsid w:val="004A2835"/>
    <w:rsid w:val="004A3051"/>
    <w:rsid w:val="004A3479"/>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1F7"/>
    <w:rsid w:val="004B7B69"/>
    <w:rsid w:val="004C17D2"/>
    <w:rsid w:val="004C1D9B"/>
    <w:rsid w:val="004C217A"/>
    <w:rsid w:val="004C3803"/>
    <w:rsid w:val="004C3E56"/>
    <w:rsid w:val="004C5A2D"/>
    <w:rsid w:val="004C5CF3"/>
    <w:rsid w:val="004C78E7"/>
    <w:rsid w:val="004D0281"/>
    <w:rsid w:val="004D0AE2"/>
    <w:rsid w:val="004D0EA7"/>
    <w:rsid w:val="004D1C32"/>
    <w:rsid w:val="004D1E87"/>
    <w:rsid w:val="004D2727"/>
    <w:rsid w:val="004D28BA"/>
    <w:rsid w:val="004D2A64"/>
    <w:rsid w:val="004D2B0B"/>
    <w:rsid w:val="004D2B4B"/>
    <w:rsid w:val="004D308F"/>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C27"/>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3D6"/>
    <w:rsid w:val="005215E3"/>
    <w:rsid w:val="005216EB"/>
    <w:rsid w:val="00521B22"/>
    <w:rsid w:val="00521B59"/>
    <w:rsid w:val="005229BB"/>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487"/>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57"/>
    <w:rsid w:val="0054752B"/>
    <w:rsid w:val="005500CE"/>
    <w:rsid w:val="00550A62"/>
    <w:rsid w:val="00551EDE"/>
    <w:rsid w:val="005525A4"/>
    <w:rsid w:val="00552934"/>
    <w:rsid w:val="00552D6E"/>
    <w:rsid w:val="00553B18"/>
    <w:rsid w:val="00553DFD"/>
    <w:rsid w:val="005544AC"/>
    <w:rsid w:val="0055623A"/>
    <w:rsid w:val="005563D9"/>
    <w:rsid w:val="00556673"/>
    <w:rsid w:val="00556AA2"/>
    <w:rsid w:val="00557E3D"/>
    <w:rsid w:val="00561665"/>
    <w:rsid w:val="00561AD9"/>
    <w:rsid w:val="00562EB1"/>
    <w:rsid w:val="0056331A"/>
    <w:rsid w:val="005639B0"/>
    <w:rsid w:val="005646FC"/>
    <w:rsid w:val="00564A46"/>
    <w:rsid w:val="0056625A"/>
    <w:rsid w:val="00567040"/>
    <w:rsid w:val="005674C1"/>
    <w:rsid w:val="00567893"/>
    <w:rsid w:val="005700F1"/>
    <w:rsid w:val="0057059F"/>
    <w:rsid w:val="0057114E"/>
    <w:rsid w:val="005716B8"/>
    <w:rsid w:val="00571702"/>
    <w:rsid w:val="00571E4C"/>
    <w:rsid w:val="00571F29"/>
    <w:rsid w:val="005739AB"/>
    <w:rsid w:val="005744FC"/>
    <w:rsid w:val="00575C75"/>
    <w:rsid w:val="00576B25"/>
    <w:rsid w:val="00576D5D"/>
    <w:rsid w:val="00577582"/>
    <w:rsid w:val="00580ABD"/>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E85"/>
    <w:rsid w:val="00594FEE"/>
    <w:rsid w:val="0059528A"/>
    <w:rsid w:val="005953F4"/>
    <w:rsid w:val="005960B4"/>
    <w:rsid w:val="0059636E"/>
    <w:rsid w:val="005A1236"/>
    <w:rsid w:val="005A293A"/>
    <w:rsid w:val="005A3009"/>
    <w:rsid w:val="005A3A35"/>
    <w:rsid w:val="005A3D17"/>
    <w:rsid w:val="005A3DC6"/>
    <w:rsid w:val="005A3EB8"/>
    <w:rsid w:val="005A3EDC"/>
    <w:rsid w:val="005A3F97"/>
    <w:rsid w:val="005A405F"/>
    <w:rsid w:val="005A4086"/>
    <w:rsid w:val="005A4324"/>
    <w:rsid w:val="005A5130"/>
    <w:rsid w:val="005A57B8"/>
    <w:rsid w:val="005A6435"/>
    <w:rsid w:val="005A79EE"/>
    <w:rsid w:val="005A7ACB"/>
    <w:rsid w:val="005A7FD2"/>
    <w:rsid w:val="005B1797"/>
    <w:rsid w:val="005B18D8"/>
    <w:rsid w:val="005B1CFC"/>
    <w:rsid w:val="005B1DD6"/>
    <w:rsid w:val="005B1E95"/>
    <w:rsid w:val="005B20E7"/>
    <w:rsid w:val="005B24F9"/>
    <w:rsid w:val="005B2723"/>
    <w:rsid w:val="005B2A24"/>
    <w:rsid w:val="005B3A59"/>
    <w:rsid w:val="005B598A"/>
    <w:rsid w:val="005B664F"/>
    <w:rsid w:val="005B6812"/>
    <w:rsid w:val="005B6B3E"/>
    <w:rsid w:val="005B6B51"/>
    <w:rsid w:val="005B6DCF"/>
    <w:rsid w:val="005B6F10"/>
    <w:rsid w:val="005C0666"/>
    <w:rsid w:val="005C0D39"/>
    <w:rsid w:val="005C0E64"/>
    <w:rsid w:val="005C1BF7"/>
    <w:rsid w:val="005C1C00"/>
    <w:rsid w:val="005C1C99"/>
    <w:rsid w:val="005C4C12"/>
    <w:rsid w:val="005C6159"/>
    <w:rsid w:val="005D00A5"/>
    <w:rsid w:val="005D00D6"/>
    <w:rsid w:val="005D0468"/>
    <w:rsid w:val="005D07B2"/>
    <w:rsid w:val="005D0BF1"/>
    <w:rsid w:val="005D0D93"/>
    <w:rsid w:val="005D10C6"/>
    <w:rsid w:val="005D147D"/>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A7"/>
    <w:rsid w:val="005E6606"/>
    <w:rsid w:val="005E693E"/>
    <w:rsid w:val="005E6D42"/>
    <w:rsid w:val="005F0715"/>
    <w:rsid w:val="005F09CE"/>
    <w:rsid w:val="005F1793"/>
    <w:rsid w:val="005F1DBB"/>
    <w:rsid w:val="005F1F95"/>
    <w:rsid w:val="005F25EF"/>
    <w:rsid w:val="005F2F3B"/>
    <w:rsid w:val="005F2FE8"/>
    <w:rsid w:val="005F53F2"/>
    <w:rsid w:val="005F557A"/>
    <w:rsid w:val="005F581A"/>
    <w:rsid w:val="005F7C1D"/>
    <w:rsid w:val="0060526C"/>
    <w:rsid w:val="0060612E"/>
    <w:rsid w:val="00606328"/>
    <w:rsid w:val="0060652B"/>
    <w:rsid w:val="00606B84"/>
    <w:rsid w:val="00607120"/>
    <w:rsid w:val="00607F7B"/>
    <w:rsid w:val="00611998"/>
    <w:rsid w:val="0061231B"/>
    <w:rsid w:val="006132ED"/>
    <w:rsid w:val="00613320"/>
    <w:rsid w:val="00614934"/>
    <w:rsid w:val="0061522D"/>
    <w:rsid w:val="006154C5"/>
    <w:rsid w:val="00615570"/>
    <w:rsid w:val="00615860"/>
    <w:rsid w:val="00615B35"/>
    <w:rsid w:val="0061745E"/>
    <w:rsid w:val="00617764"/>
    <w:rsid w:val="00617A6E"/>
    <w:rsid w:val="0062023F"/>
    <w:rsid w:val="0062057D"/>
    <w:rsid w:val="00621255"/>
    <w:rsid w:val="00621D3B"/>
    <w:rsid w:val="006220CA"/>
    <w:rsid w:val="00622E34"/>
    <w:rsid w:val="006230DC"/>
    <w:rsid w:val="006237BD"/>
    <w:rsid w:val="00623998"/>
    <w:rsid w:val="00623D03"/>
    <w:rsid w:val="00623F24"/>
    <w:rsid w:val="00624A8D"/>
    <w:rsid w:val="00625515"/>
    <w:rsid w:val="00625529"/>
    <w:rsid w:val="00627BE1"/>
    <w:rsid w:val="00627E00"/>
    <w:rsid w:val="00627E6C"/>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03CB"/>
    <w:rsid w:val="006417C7"/>
    <w:rsid w:val="00641DDD"/>
    <w:rsid w:val="00642172"/>
    <w:rsid w:val="00642EFE"/>
    <w:rsid w:val="0064473D"/>
    <w:rsid w:val="00644850"/>
    <w:rsid w:val="00644CE2"/>
    <w:rsid w:val="006452C2"/>
    <w:rsid w:val="00650073"/>
    <w:rsid w:val="00650458"/>
    <w:rsid w:val="006505D2"/>
    <w:rsid w:val="00651408"/>
    <w:rsid w:val="006519EF"/>
    <w:rsid w:val="00651E02"/>
    <w:rsid w:val="006521E5"/>
    <w:rsid w:val="0065332E"/>
    <w:rsid w:val="00654ADD"/>
    <w:rsid w:val="00654B3F"/>
    <w:rsid w:val="00654E19"/>
    <w:rsid w:val="00655890"/>
    <w:rsid w:val="00655E71"/>
    <w:rsid w:val="00655EBD"/>
    <w:rsid w:val="006567DE"/>
    <w:rsid w:val="00660138"/>
    <w:rsid w:val="006607D5"/>
    <w:rsid w:val="006608AD"/>
    <w:rsid w:val="00661658"/>
    <w:rsid w:val="00661E7D"/>
    <w:rsid w:val="00662165"/>
    <w:rsid w:val="00662623"/>
    <w:rsid w:val="0066349B"/>
    <w:rsid w:val="00664F32"/>
    <w:rsid w:val="00665120"/>
    <w:rsid w:val="006657A3"/>
    <w:rsid w:val="006657EE"/>
    <w:rsid w:val="00665A01"/>
    <w:rsid w:val="0066621D"/>
    <w:rsid w:val="006672E6"/>
    <w:rsid w:val="00667A56"/>
    <w:rsid w:val="00667C83"/>
    <w:rsid w:val="00667EA1"/>
    <w:rsid w:val="0067066B"/>
    <w:rsid w:val="0067102D"/>
    <w:rsid w:val="00671A82"/>
    <w:rsid w:val="006735A4"/>
    <w:rsid w:val="0067389F"/>
    <w:rsid w:val="00673BD3"/>
    <w:rsid w:val="00673D0A"/>
    <w:rsid w:val="0067503C"/>
    <w:rsid w:val="00675740"/>
    <w:rsid w:val="0067579A"/>
    <w:rsid w:val="00676178"/>
    <w:rsid w:val="00677658"/>
    <w:rsid w:val="00677822"/>
    <w:rsid w:val="00681F45"/>
    <w:rsid w:val="00682E8D"/>
    <w:rsid w:val="00683285"/>
    <w:rsid w:val="006832D1"/>
    <w:rsid w:val="006834EE"/>
    <w:rsid w:val="00685962"/>
    <w:rsid w:val="00685A30"/>
    <w:rsid w:val="00685C48"/>
    <w:rsid w:val="00687853"/>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9F"/>
    <w:rsid w:val="006A13FB"/>
    <w:rsid w:val="006A14B3"/>
    <w:rsid w:val="006A1922"/>
    <w:rsid w:val="006A1F61"/>
    <w:rsid w:val="006A202F"/>
    <w:rsid w:val="006A26BE"/>
    <w:rsid w:val="006A3C8A"/>
    <w:rsid w:val="006A475C"/>
    <w:rsid w:val="006A4AFC"/>
    <w:rsid w:val="006A5026"/>
    <w:rsid w:val="006A6D19"/>
    <w:rsid w:val="006B0116"/>
    <w:rsid w:val="006B0566"/>
    <w:rsid w:val="006B0DA3"/>
    <w:rsid w:val="006B2A6D"/>
    <w:rsid w:val="006B2F02"/>
    <w:rsid w:val="006B3AE3"/>
    <w:rsid w:val="006B3B3D"/>
    <w:rsid w:val="006B3E56"/>
    <w:rsid w:val="006B3E66"/>
    <w:rsid w:val="006B4238"/>
    <w:rsid w:val="006B50F3"/>
    <w:rsid w:val="006B5588"/>
    <w:rsid w:val="006B572D"/>
    <w:rsid w:val="006B5849"/>
    <w:rsid w:val="006B5893"/>
    <w:rsid w:val="006B5E18"/>
    <w:rsid w:val="006B5EA0"/>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615"/>
    <w:rsid w:val="006E1E8F"/>
    <w:rsid w:val="006E2D49"/>
    <w:rsid w:val="006E35A0"/>
    <w:rsid w:val="006E3D39"/>
    <w:rsid w:val="006E49D7"/>
    <w:rsid w:val="006E50E4"/>
    <w:rsid w:val="006E5904"/>
    <w:rsid w:val="006E59BA"/>
    <w:rsid w:val="006E5CC5"/>
    <w:rsid w:val="006E732A"/>
    <w:rsid w:val="006E73AC"/>
    <w:rsid w:val="006E7844"/>
    <w:rsid w:val="006E7900"/>
    <w:rsid w:val="006E7947"/>
    <w:rsid w:val="006E7D03"/>
    <w:rsid w:val="006E7F44"/>
    <w:rsid w:val="006F012B"/>
    <w:rsid w:val="006F02F7"/>
    <w:rsid w:val="006F04A8"/>
    <w:rsid w:val="006F050D"/>
    <w:rsid w:val="006F0F00"/>
    <w:rsid w:val="006F1542"/>
    <w:rsid w:val="006F1805"/>
    <w:rsid w:val="006F1A8E"/>
    <w:rsid w:val="006F246F"/>
    <w:rsid w:val="006F2702"/>
    <w:rsid w:val="006F2817"/>
    <w:rsid w:val="006F297B"/>
    <w:rsid w:val="006F2EF5"/>
    <w:rsid w:val="006F3372"/>
    <w:rsid w:val="006F3B78"/>
    <w:rsid w:val="006F413C"/>
    <w:rsid w:val="006F49AA"/>
    <w:rsid w:val="006F58E6"/>
    <w:rsid w:val="006F6413"/>
    <w:rsid w:val="006F69A0"/>
    <w:rsid w:val="006F6D1F"/>
    <w:rsid w:val="00700C81"/>
    <w:rsid w:val="00701157"/>
    <w:rsid w:val="007017E0"/>
    <w:rsid w:val="007019EA"/>
    <w:rsid w:val="00701E76"/>
    <w:rsid w:val="00702A06"/>
    <w:rsid w:val="007032AC"/>
    <w:rsid w:val="007035C9"/>
    <w:rsid w:val="00704898"/>
    <w:rsid w:val="00705492"/>
    <w:rsid w:val="00705706"/>
    <w:rsid w:val="007072C5"/>
    <w:rsid w:val="0070731F"/>
    <w:rsid w:val="00707B86"/>
    <w:rsid w:val="00712311"/>
    <w:rsid w:val="0071283E"/>
    <w:rsid w:val="00712CB4"/>
    <w:rsid w:val="00712DB8"/>
    <w:rsid w:val="007131F4"/>
    <w:rsid w:val="007133FE"/>
    <w:rsid w:val="00713746"/>
    <w:rsid w:val="00716506"/>
    <w:rsid w:val="0071687B"/>
    <w:rsid w:val="0071689A"/>
    <w:rsid w:val="00716F47"/>
    <w:rsid w:val="007204FD"/>
    <w:rsid w:val="00720542"/>
    <w:rsid w:val="00720A14"/>
    <w:rsid w:val="007210AC"/>
    <w:rsid w:val="00721677"/>
    <w:rsid w:val="00721CBC"/>
    <w:rsid w:val="00722665"/>
    <w:rsid w:val="00723462"/>
    <w:rsid w:val="00723E02"/>
    <w:rsid w:val="007248D6"/>
    <w:rsid w:val="007248F1"/>
    <w:rsid w:val="0072587C"/>
    <w:rsid w:val="00725ED3"/>
    <w:rsid w:val="00726C0F"/>
    <w:rsid w:val="0073180E"/>
    <w:rsid w:val="00731BD1"/>
    <w:rsid w:val="00731BFC"/>
    <w:rsid w:val="00731D26"/>
    <w:rsid w:val="00735365"/>
    <w:rsid w:val="00735D6E"/>
    <w:rsid w:val="00736959"/>
    <w:rsid w:val="00736A43"/>
    <w:rsid w:val="00737986"/>
    <w:rsid w:val="00737B2F"/>
    <w:rsid w:val="00737D8E"/>
    <w:rsid w:val="00740919"/>
    <w:rsid w:val="00740EF5"/>
    <w:rsid w:val="007417BD"/>
    <w:rsid w:val="00741ACC"/>
    <w:rsid w:val="00741D11"/>
    <w:rsid w:val="00742B62"/>
    <w:rsid w:val="00742F7B"/>
    <w:rsid w:val="0074334C"/>
    <w:rsid w:val="007442CF"/>
    <w:rsid w:val="00744742"/>
    <w:rsid w:val="00744D01"/>
    <w:rsid w:val="00745561"/>
    <w:rsid w:val="007477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62"/>
    <w:rsid w:val="00760CCC"/>
    <w:rsid w:val="00760E9B"/>
    <w:rsid w:val="0076169C"/>
    <w:rsid w:val="00761A4D"/>
    <w:rsid w:val="00762026"/>
    <w:rsid w:val="00762468"/>
    <w:rsid w:val="00762474"/>
    <w:rsid w:val="00762A16"/>
    <w:rsid w:val="0076368E"/>
    <w:rsid w:val="0076384C"/>
    <w:rsid w:val="00763C95"/>
    <w:rsid w:val="00763CC0"/>
    <w:rsid w:val="007642C2"/>
    <w:rsid w:val="007646F8"/>
    <w:rsid w:val="00764AAD"/>
    <w:rsid w:val="0076763C"/>
    <w:rsid w:val="00767AD3"/>
    <w:rsid w:val="00767B04"/>
    <w:rsid w:val="00767DA4"/>
    <w:rsid w:val="007702C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AF5"/>
    <w:rsid w:val="00780D44"/>
    <w:rsid w:val="007811AE"/>
    <w:rsid w:val="007813EB"/>
    <w:rsid w:val="00781688"/>
    <w:rsid w:val="00782D3C"/>
    <w:rsid w:val="00782D60"/>
    <w:rsid w:val="0078387F"/>
    <w:rsid w:val="007839E7"/>
    <w:rsid w:val="00784CB7"/>
    <w:rsid w:val="007854B2"/>
    <w:rsid w:val="00786A78"/>
    <w:rsid w:val="007874CB"/>
    <w:rsid w:val="0078774A"/>
    <w:rsid w:val="007906F4"/>
    <w:rsid w:val="00790715"/>
    <w:rsid w:val="00791764"/>
    <w:rsid w:val="00791FE4"/>
    <w:rsid w:val="007930E2"/>
    <w:rsid w:val="00793108"/>
    <w:rsid w:val="007938B0"/>
    <w:rsid w:val="00793E8B"/>
    <w:rsid w:val="00794122"/>
    <w:rsid w:val="00794790"/>
    <w:rsid w:val="0079574B"/>
    <w:rsid w:val="00796008"/>
    <w:rsid w:val="00796076"/>
    <w:rsid w:val="007961A6"/>
    <w:rsid w:val="007968A3"/>
    <w:rsid w:val="00796D4A"/>
    <w:rsid w:val="007A0BD5"/>
    <w:rsid w:val="007A12AE"/>
    <w:rsid w:val="007A16FB"/>
    <w:rsid w:val="007A2020"/>
    <w:rsid w:val="007A2E03"/>
    <w:rsid w:val="007A2FC9"/>
    <w:rsid w:val="007A3487"/>
    <w:rsid w:val="007A34A6"/>
    <w:rsid w:val="007A3EE6"/>
    <w:rsid w:val="007A4BB9"/>
    <w:rsid w:val="007A5F50"/>
    <w:rsid w:val="007A6841"/>
    <w:rsid w:val="007A6D13"/>
    <w:rsid w:val="007A7DEB"/>
    <w:rsid w:val="007B00E3"/>
    <w:rsid w:val="007B0562"/>
    <w:rsid w:val="007B188A"/>
    <w:rsid w:val="007B207A"/>
    <w:rsid w:val="007B36E4"/>
    <w:rsid w:val="007B3F5F"/>
    <w:rsid w:val="007B445A"/>
    <w:rsid w:val="007B480B"/>
    <w:rsid w:val="007B6811"/>
    <w:rsid w:val="007B6D84"/>
    <w:rsid w:val="007C0479"/>
    <w:rsid w:val="007C081F"/>
    <w:rsid w:val="007C0837"/>
    <w:rsid w:val="007C1289"/>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942"/>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004"/>
    <w:rsid w:val="008067C5"/>
    <w:rsid w:val="00806EF0"/>
    <w:rsid w:val="00807178"/>
    <w:rsid w:val="0080777B"/>
    <w:rsid w:val="00807F1E"/>
    <w:rsid w:val="00807F3B"/>
    <w:rsid w:val="008105B4"/>
    <w:rsid w:val="008106C0"/>
    <w:rsid w:val="00810C5E"/>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7D"/>
    <w:rsid w:val="00830AD3"/>
    <w:rsid w:val="00831C52"/>
    <w:rsid w:val="00831DC3"/>
    <w:rsid w:val="008326D8"/>
    <w:rsid w:val="0083296C"/>
    <w:rsid w:val="00833B20"/>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31"/>
    <w:rsid w:val="00855C7E"/>
    <w:rsid w:val="00855F55"/>
    <w:rsid w:val="008568E9"/>
    <w:rsid w:val="00857BF8"/>
    <w:rsid w:val="0086004A"/>
    <w:rsid w:val="008601B2"/>
    <w:rsid w:val="008602B6"/>
    <w:rsid w:val="00860481"/>
    <w:rsid w:val="0086059D"/>
    <w:rsid w:val="00860B3B"/>
    <w:rsid w:val="008617BA"/>
    <w:rsid w:val="00861AC3"/>
    <w:rsid w:val="00861BEB"/>
    <w:rsid w:val="00861EC8"/>
    <w:rsid w:val="00862230"/>
    <w:rsid w:val="008626E5"/>
    <w:rsid w:val="008628CD"/>
    <w:rsid w:val="00863197"/>
    <w:rsid w:val="00863E4D"/>
    <w:rsid w:val="00865E9B"/>
    <w:rsid w:val="008676E7"/>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BC0"/>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805"/>
    <w:rsid w:val="00892B95"/>
    <w:rsid w:val="00893487"/>
    <w:rsid w:val="008937EA"/>
    <w:rsid w:val="00893F09"/>
    <w:rsid w:val="00894011"/>
    <w:rsid w:val="00895E05"/>
    <w:rsid w:val="00895E2E"/>
    <w:rsid w:val="00896212"/>
    <w:rsid w:val="0089622B"/>
    <w:rsid w:val="00896485"/>
    <w:rsid w:val="00896AAF"/>
    <w:rsid w:val="00897173"/>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6BEE"/>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2EC8"/>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4AD"/>
    <w:rsid w:val="008F2B76"/>
    <w:rsid w:val="008F527F"/>
    <w:rsid w:val="008F67AA"/>
    <w:rsid w:val="008F6B74"/>
    <w:rsid w:val="00900517"/>
    <w:rsid w:val="00902D0C"/>
    <w:rsid w:val="00903382"/>
    <w:rsid w:val="00903898"/>
    <w:rsid w:val="00903A1A"/>
    <w:rsid w:val="00903D4D"/>
    <w:rsid w:val="009044F1"/>
    <w:rsid w:val="0090481C"/>
    <w:rsid w:val="00904926"/>
    <w:rsid w:val="0090510C"/>
    <w:rsid w:val="00905715"/>
    <w:rsid w:val="00905984"/>
    <w:rsid w:val="00905B48"/>
    <w:rsid w:val="00906204"/>
    <w:rsid w:val="0090690D"/>
    <w:rsid w:val="00906D65"/>
    <w:rsid w:val="0091042F"/>
    <w:rsid w:val="0091064F"/>
    <w:rsid w:val="00910938"/>
    <w:rsid w:val="00910A15"/>
    <w:rsid w:val="00910F01"/>
    <w:rsid w:val="00910F71"/>
    <w:rsid w:val="009114A5"/>
    <w:rsid w:val="00911EC8"/>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485E"/>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7E5"/>
    <w:rsid w:val="00937B6A"/>
    <w:rsid w:val="00940C2A"/>
    <w:rsid w:val="009414B2"/>
    <w:rsid w:val="00941728"/>
    <w:rsid w:val="00941924"/>
    <w:rsid w:val="00941E17"/>
    <w:rsid w:val="009428FB"/>
    <w:rsid w:val="0094455A"/>
    <w:rsid w:val="0094490B"/>
    <w:rsid w:val="0094576F"/>
    <w:rsid w:val="0094684E"/>
    <w:rsid w:val="009471C4"/>
    <w:rsid w:val="00947B00"/>
    <w:rsid w:val="00947D03"/>
    <w:rsid w:val="0095176C"/>
    <w:rsid w:val="0095199F"/>
    <w:rsid w:val="00951CE5"/>
    <w:rsid w:val="00952531"/>
    <w:rsid w:val="00952BDC"/>
    <w:rsid w:val="00953ADF"/>
    <w:rsid w:val="00953F12"/>
    <w:rsid w:val="00954425"/>
    <w:rsid w:val="009548D2"/>
    <w:rsid w:val="00954C8E"/>
    <w:rsid w:val="00955135"/>
    <w:rsid w:val="0095579B"/>
    <w:rsid w:val="00955A1E"/>
    <w:rsid w:val="00955E87"/>
    <w:rsid w:val="00956D11"/>
    <w:rsid w:val="0095721C"/>
    <w:rsid w:val="00960802"/>
    <w:rsid w:val="009619D8"/>
    <w:rsid w:val="00962791"/>
    <w:rsid w:val="009627B3"/>
    <w:rsid w:val="00963046"/>
    <w:rsid w:val="00963403"/>
    <w:rsid w:val="0096363C"/>
    <w:rsid w:val="009639DF"/>
    <w:rsid w:val="009639FF"/>
    <w:rsid w:val="00963E00"/>
    <w:rsid w:val="009647B3"/>
    <w:rsid w:val="009648D5"/>
    <w:rsid w:val="00965350"/>
    <w:rsid w:val="00965901"/>
    <w:rsid w:val="00965B76"/>
    <w:rsid w:val="00965E05"/>
    <w:rsid w:val="00965FCF"/>
    <w:rsid w:val="00966613"/>
    <w:rsid w:val="009666E0"/>
    <w:rsid w:val="009673B8"/>
    <w:rsid w:val="00970000"/>
    <w:rsid w:val="0097080F"/>
    <w:rsid w:val="00971CAE"/>
    <w:rsid w:val="00971F12"/>
    <w:rsid w:val="00971F4A"/>
    <w:rsid w:val="00972C1A"/>
    <w:rsid w:val="0097321B"/>
    <w:rsid w:val="009732B6"/>
    <w:rsid w:val="00973601"/>
    <w:rsid w:val="0097362A"/>
    <w:rsid w:val="00973BAB"/>
    <w:rsid w:val="00973FB1"/>
    <w:rsid w:val="00974255"/>
    <w:rsid w:val="00974EA8"/>
    <w:rsid w:val="00976CAD"/>
    <w:rsid w:val="009771B9"/>
    <w:rsid w:val="009775DB"/>
    <w:rsid w:val="00977DB2"/>
    <w:rsid w:val="00981214"/>
    <w:rsid w:val="009813C4"/>
    <w:rsid w:val="00981540"/>
    <w:rsid w:val="0098244A"/>
    <w:rsid w:val="00983754"/>
    <w:rsid w:val="009839DA"/>
    <w:rsid w:val="00983AF5"/>
    <w:rsid w:val="00984456"/>
    <w:rsid w:val="009845D0"/>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280"/>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B738D"/>
    <w:rsid w:val="009B7600"/>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4F"/>
    <w:rsid w:val="009D44D3"/>
    <w:rsid w:val="009D47AF"/>
    <w:rsid w:val="009D6D1A"/>
    <w:rsid w:val="009D71F8"/>
    <w:rsid w:val="009D78BC"/>
    <w:rsid w:val="009D7EFF"/>
    <w:rsid w:val="009E07EE"/>
    <w:rsid w:val="009E0B74"/>
    <w:rsid w:val="009E0C7F"/>
    <w:rsid w:val="009E0ED4"/>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11A"/>
    <w:rsid w:val="00A022E0"/>
    <w:rsid w:val="00A0285A"/>
    <w:rsid w:val="00A02BF9"/>
    <w:rsid w:val="00A03791"/>
    <w:rsid w:val="00A03FEC"/>
    <w:rsid w:val="00A04156"/>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665E"/>
    <w:rsid w:val="00A17980"/>
    <w:rsid w:val="00A17ABE"/>
    <w:rsid w:val="00A20122"/>
    <w:rsid w:val="00A20240"/>
    <w:rsid w:val="00A205BF"/>
    <w:rsid w:val="00A2065C"/>
    <w:rsid w:val="00A207C9"/>
    <w:rsid w:val="00A20B69"/>
    <w:rsid w:val="00A21F69"/>
    <w:rsid w:val="00A22062"/>
    <w:rsid w:val="00A222D7"/>
    <w:rsid w:val="00A22548"/>
    <w:rsid w:val="00A225D9"/>
    <w:rsid w:val="00A226F0"/>
    <w:rsid w:val="00A22EB5"/>
    <w:rsid w:val="00A2376C"/>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FFD"/>
    <w:rsid w:val="00A343F1"/>
    <w:rsid w:val="00A34587"/>
    <w:rsid w:val="00A34DFE"/>
    <w:rsid w:val="00A35FB1"/>
    <w:rsid w:val="00A36591"/>
    <w:rsid w:val="00A37070"/>
    <w:rsid w:val="00A4028C"/>
    <w:rsid w:val="00A40446"/>
    <w:rsid w:val="00A412F1"/>
    <w:rsid w:val="00A425E2"/>
    <w:rsid w:val="00A42E71"/>
    <w:rsid w:val="00A43166"/>
    <w:rsid w:val="00A434FD"/>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57CDE"/>
    <w:rsid w:val="00A60D60"/>
    <w:rsid w:val="00A6166E"/>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478"/>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36C"/>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7D5"/>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E5"/>
    <w:rsid w:val="00AB77E2"/>
    <w:rsid w:val="00AB7D2E"/>
    <w:rsid w:val="00AC0541"/>
    <w:rsid w:val="00AC082E"/>
    <w:rsid w:val="00AC0F0D"/>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0EAC"/>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96F"/>
    <w:rsid w:val="00AF4E1A"/>
    <w:rsid w:val="00AF564E"/>
    <w:rsid w:val="00AF582B"/>
    <w:rsid w:val="00AF591C"/>
    <w:rsid w:val="00AF5B0F"/>
    <w:rsid w:val="00AF5CA3"/>
    <w:rsid w:val="00AF6D9D"/>
    <w:rsid w:val="00AF7BE8"/>
    <w:rsid w:val="00B00003"/>
    <w:rsid w:val="00B011DF"/>
    <w:rsid w:val="00B01495"/>
    <w:rsid w:val="00B01568"/>
    <w:rsid w:val="00B025A2"/>
    <w:rsid w:val="00B027B8"/>
    <w:rsid w:val="00B02A31"/>
    <w:rsid w:val="00B03678"/>
    <w:rsid w:val="00B04537"/>
    <w:rsid w:val="00B04817"/>
    <w:rsid w:val="00B048B2"/>
    <w:rsid w:val="00B04BE4"/>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3EB9"/>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446"/>
    <w:rsid w:val="00B225D5"/>
    <w:rsid w:val="00B2283B"/>
    <w:rsid w:val="00B23CC4"/>
    <w:rsid w:val="00B25447"/>
    <w:rsid w:val="00B2561E"/>
    <w:rsid w:val="00B2572B"/>
    <w:rsid w:val="00B25FC4"/>
    <w:rsid w:val="00B2681D"/>
    <w:rsid w:val="00B2752E"/>
    <w:rsid w:val="00B30994"/>
    <w:rsid w:val="00B309F4"/>
    <w:rsid w:val="00B31881"/>
    <w:rsid w:val="00B32124"/>
    <w:rsid w:val="00B325AF"/>
    <w:rsid w:val="00B32C46"/>
    <w:rsid w:val="00B3335B"/>
    <w:rsid w:val="00B333DF"/>
    <w:rsid w:val="00B33966"/>
    <w:rsid w:val="00B34885"/>
    <w:rsid w:val="00B351F5"/>
    <w:rsid w:val="00B3612B"/>
    <w:rsid w:val="00B36765"/>
    <w:rsid w:val="00B369D8"/>
    <w:rsid w:val="00B37250"/>
    <w:rsid w:val="00B40233"/>
    <w:rsid w:val="00B40505"/>
    <w:rsid w:val="00B411FF"/>
    <w:rsid w:val="00B413A8"/>
    <w:rsid w:val="00B425F0"/>
    <w:rsid w:val="00B4364F"/>
    <w:rsid w:val="00B4374E"/>
    <w:rsid w:val="00B44A67"/>
    <w:rsid w:val="00B45669"/>
    <w:rsid w:val="00B45BBF"/>
    <w:rsid w:val="00B46279"/>
    <w:rsid w:val="00B46D58"/>
    <w:rsid w:val="00B4794D"/>
    <w:rsid w:val="00B47FC4"/>
    <w:rsid w:val="00B50F8D"/>
    <w:rsid w:val="00B514E8"/>
    <w:rsid w:val="00B51D9F"/>
    <w:rsid w:val="00B5219E"/>
    <w:rsid w:val="00B52987"/>
    <w:rsid w:val="00B52C16"/>
    <w:rsid w:val="00B5319F"/>
    <w:rsid w:val="00B53B93"/>
    <w:rsid w:val="00B53D73"/>
    <w:rsid w:val="00B54C65"/>
    <w:rsid w:val="00B54F63"/>
    <w:rsid w:val="00B55371"/>
    <w:rsid w:val="00B553D4"/>
    <w:rsid w:val="00B55EF0"/>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0578"/>
    <w:rsid w:val="00B81197"/>
    <w:rsid w:val="00B81AD3"/>
    <w:rsid w:val="00B81B2A"/>
    <w:rsid w:val="00B82520"/>
    <w:rsid w:val="00B853BF"/>
    <w:rsid w:val="00B853E8"/>
    <w:rsid w:val="00B85E35"/>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39B"/>
    <w:rsid w:val="00BA17C2"/>
    <w:rsid w:val="00BA2853"/>
    <w:rsid w:val="00BA3554"/>
    <w:rsid w:val="00BA4639"/>
    <w:rsid w:val="00BA4AEC"/>
    <w:rsid w:val="00BA632C"/>
    <w:rsid w:val="00BA6E63"/>
    <w:rsid w:val="00BA7128"/>
    <w:rsid w:val="00BB1C9B"/>
    <w:rsid w:val="00BB3575"/>
    <w:rsid w:val="00BB4588"/>
    <w:rsid w:val="00BB488C"/>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C00"/>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2DC"/>
    <w:rsid w:val="00BE054C"/>
    <w:rsid w:val="00BE0C42"/>
    <w:rsid w:val="00BE1C5E"/>
    <w:rsid w:val="00BE2236"/>
    <w:rsid w:val="00BE2572"/>
    <w:rsid w:val="00BE319F"/>
    <w:rsid w:val="00BE40B1"/>
    <w:rsid w:val="00BE439E"/>
    <w:rsid w:val="00BE45B6"/>
    <w:rsid w:val="00BE4CFA"/>
    <w:rsid w:val="00BE50C0"/>
    <w:rsid w:val="00BE5381"/>
    <w:rsid w:val="00BE54A9"/>
    <w:rsid w:val="00BE5525"/>
    <w:rsid w:val="00BE557F"/>
    <w:rsid w:val="00BE5F44"/>
    <w:rsid w:val="00BE6363"/>
    <w:rsid w:val="00BE6F5D"/>
    <w:rsid w:val="00BE7FE1"/>
    <w:rsid w:val="00BF0913"/>
    <w:rsid w:val="00BF09F8"/>
    <w:rsid w:val="00BF0BF6"/>
    <w:rsid w:val="00BF0FA9"/>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097"/>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44"/>
    <w:rsid w:val="00C3130B"/>
    <w:rsid w:val="00C31373"/>
    <w:rsid w:val="00C324F0"/>
    <w:rsid w:val="00C33115"/>
    <w:rsid w:val="00C33887"/>
    <w:rsid w:val="00C33B35"/>
    <w:rsid w:val="00C3421C"/>
    <w:rsid w:val="00C34296"/>
    <w:rsid w:val="00C34414"/>
    <w:rsid w:val="00C3484C"/>
    <w:rsid w:val="00C34962"/>
    <w:rsid w:val="00C34AFD"/>
    <w:rsid w:val="00C35487"/>
    <w:rsid w:val="00C358EA"/>
    <w:rsid w:val="00C364E8"/>
    <w:rsid w:val="00C366B6"/>
    <w:rsid w:val="00C37724"/>
    <w:rsid w:val="00C3797F"/>
    <w:rsid w:val="00C407A9"/>
    <w:rsid w:val="00C4095B"/>
    <w:rsid w:val="00C410E6"/>
    <w:rsid w:val="00C42879"/>
    <w:rsid w:val="00C43213"/>
    <w:rsid w:val="00C43524"/>
    <w:rsid w:val="00C435DD"/>
    <w:rsid w:val="00C43FEC"/>
    <w:rsid w:val="00C4487D"/>
    <w:rsid w:val="00C45620"/>
    <w:rsid w:val="00C45778"/>
    <w:rsid w:val="00C45B20"/>
    <w:rsid w:val="00C464BA"/>
    <w:rsid w:val="00C4683B"/>
    <w:rsid w:val="00C47000"/>
    <w:rsid w:val="00C47611"/>
    <w:rsid w:val="00C4795F"/>
    <w:rsid w:val="00C47A9F"/>
    <w:rsid w:val="00C47D55"/>
    <w:rsid w:val="00C50D71"/>
    <w:rsid w:val="00C51512"/>
    <w:rsid w:val="00C527F9"/>
    <w:rsid w:val="00C52BA1"/>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176"/>
    <w:rsid w:val="00C84419"/>
    <w:rsid w:val="00C84B20"/>
    <w:rsid w:val="00C8559F"/>
    <w:rsid w:val="00C85FFA"/>
    <w:rsid w:val="00C861E9"/>
    <w:rsid w:val="00C864DC"/>
    <w:rsid w:val="00C868E0"/>
    <w:rsid w:val="00C869C9"/>
    <w:rsid w:val="00C86AB3"/>
    <w:rsid w:val="00C90796"/>
    <w:rsid w:val="00C908E2"/>
    <w:rsid w:val="00C9153B"/>
    <w:rsid w:val="00C91F69"/>
    <w:rsid w:val="00C929A7"/>
    <w:rsid w:val="00C94097"/>
    <w:rsid w:val="00C94323"/>
    <w:rsid w:val="00C949E3"/>
    <w:rsid w:val="00C970BB"/>
    <w:rsid w:val="00C97174"/>
    <w:rsid w:val="00C978AF"/>
    <w:rsid w:val="00CA0015"/>
    <w:rsid w:val="00CA0A33"/>
    <w:rsid w:val="00CA11F2"/>
    <w:rsid w:val="00CA169D"/>
    <w:rsid w:val="00CA1747"/>
    <w:rsid w:val="00CA1C11"/>
    <w:rsid w:val="00CA1F39"/>
    <w:rsid w:val="00CA2207"/>
    <w:rsid w:val="00CA2B01"/>
    <w:rsid w:val="00CA364F"/>
    <w:rsid w:val="00CA366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6AEF"/>
    <w:rsid w:val="00CB6B7F"/>
    <w:rsid w:val="00CB759C"/>
    <w:rsid w:val="00CB79A4"/>
    <w:rsid w:val="00CC0326"/>
    <w:rsid w:val="00CC06A8"/>
    <w:rsid w:val="00CC0A8D"/>
    <w:rsid w:val="00CC3002"/>
    <w:rsid w:val="00CC3097"/>
    <w:rsid w:val="00CC3BAC"/>
    <w:rsid w:val="00CC518E"/>
    <w:rsid w:val="00CC6362"/>
    <w:rsid w:val="00CC69D0"/>
    <w:rsid w:val="00CC73F0"/>
    <w:rsid w:val="00CC7D77"/>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7FD"/>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22B"/>
    <w:rsid w:val="00D016B1"/>
    <w:rsid w:val="00D01B3C"/>
    <w:rsid w:val="00D02861"/>
    <w:rsid w:val="00D03331"/>
    <w:rsid w:val="00D035B4"/>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0C73"/>
    <w:rsid w:val="00D21019"/>
    <w:rsid w:val="00D219A5"/>
    <w:rsid w:val="00D21AD1"/>
    <w:rsid w:val="00D22464"/>
    <w:rsid w:val="00D22CBB"/>
    <w:rsid w:val="00D23C17"/>
    <w:rsid w:val="00D23E36"/>
    <w:rsid w:val="00D23E5F"/>
    <w:rsid w:val="00D2450A"/>
    <w:rsid w:val="00D25A2A"/>
    <w:rsid w:val="00D26C15"/>
    <w:rsid w:val="00D26FCF"/>
    <w:rsid w:val="00D27019"/>
    <w:rsid w:val="00D2706B"/>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046"/>
    <w:rsid w:val="00D3423E"/>
    <w:rsid w:val="00D3436F"/>
    <w:rsid w:val="00D350A6"/>
    <w:rsid w:val="00D356C3"/>
    <w:rsid w:val="00D359EB"/>
    <w:rsid w:val="00D35E75"/>
    <w:rsid w:val="00D362DB"/>
    <w:rsid w:val="00D36D97"/>
    <w:rsid w:val="00D4023D"/>
    <w:rsid w:val="00D411B6"/>
    <w:rsid w:val="00D4164A"/>
    <w:rsid w:val="00D41AE8"/>
    <w:rsid w:val="00D41F7D"/>
    <w:rsid w:val="00D42D33"/>
    <w:rsid w:val="00D42E80"/>
    <w:rsid w:val="00D42EE0"/>
    <w:rsid w:val="00D433D6"/>
    <w:rsid w:val="00D43420"/>
    <w:rsid w:val="00D4557B"/>
    <w:rsid w:val="00D463EA"/>
    <w:rsid w:val="00D46D5B"/>
    <w:rsid w:val="00D47316"/>
    <w:rsid w:val="00D47541"/>
    <w:rsid w:val="00D47A5B"/>
    <w:rsid w:val="00D47A9C"/>
    <w:rsid w:val="00D47EC4"/>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252"/>
    <w:rsid w:val="00D60E8B"/>
    <w:rsid w:val="00D612BC"/>
    <w:rsid w:val="00D61D87"/>
    <w:rsid w:val="00D62678"/>
    <w:rsid w:val="00D62855"/>
    <w:rsid w:val="00D62C0F"/>
    <w:rsid w:val="00D659B3"/>
    <w:rsid w:val="00D65BF2"/>
    <w:rsid w:val="00D65E4E"/>
    <w:rsid w:val="00D65EBA"/>
    <w:rsid w:val="00D66198"/>
    <w:rsid w:val="00D66A21"/>
    <w:rsid w:val="00D710BC"/>
    <w:rsid w:val="00D71259"/>
    <w:rsid w:val="00D7354F"/>
    <w:rsid w:val="00D7435F"/>
    <w:rsid w:val="00D746A9"/>
    <w:rsid w:val="00D74CCE"/>
    <w:rsid w:val="00D74DFC"/>
    <w:rsid w:val="00D7504A"/>
    <w:rsid w:val="00D758CA"/>
    <w:rsid w:val="00D75F27"/>
    <w:rsid w:val="00D76027"/>
    <w:rsid w:val="00D761F0"/>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24E6"/>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5D8"/>
    <w:rsid w:val="00DC1B3F"/>
    <w:rsid w:val="00DC30CC"/>
    <w:rsid w:val="00DC3480"/>
    <w:rsid w:val="00DC4CCF"/>
    <w:rsid w:val="00DC5332"/>
    <w:rsid w:val="00DC567F"/>
    <w:rsid w:val="00DC59F5"/>
    <w:rsid w:val="00DC5C67"/>
    <w:rsid w:val="00DC5CED"/>
    <w:rsid w:val="00DC619D"/>
    <w:rsid w:val="00DC64B5"/>
    <w:rsid w:val="00DC6732"/>
    <w:rsid w:val="00DC6FEB"/>
    <w:rsid w:val="00DC769E"/>
    <w:rsid w:val="00DD0158"/>
    <w:rsid w:val="00DD0FED"/>
    <w:rsid w:val="00DD19B0"/>
    <w:rsid w:val="00DD2498"/>
    <w:rsid w:val="00DD27B0"/>
    <w:rsid w:val="00DD2F66"/>
    <w:rsid w:val="00DD322C"/>
    <w:rsid w:val="00DD393A"/>
    <w:rsid w:val="00DD3E3D"/>
    <w:rsid w:val="00DD41E4"/>
    <w:rsid w:val="00DD4F48"/>
    <w:rsid w:val="00DD51F0"/>
    <w:rsid w:val="00DD56AA"/>
    <w:rsid w:val="00DD5CF9"/>
    <w:rsid w:val="00DD66E7"/>
    <w:rsid w:val="00DD6FDA"/>
    <w:rsid w:val="00DE0A2A"/>
    <w:rsid w:val="00DE1323"/>
    <w:rsid w:val="00DE134D"/>
    <w:rsid w:val="00DE1D22"/>
    <w:rsid w:val="00DE26E4"/>
    <w:rsid w:val="00DE2943"/>
    <w:rsid w:val="00DE2AE3"/>
    <w:rsid w:val="00DE3538"/>
    <w:rsid w:val="00DE3C28"/>
    <w:rsid w:val="00DE4064"/>
    <w:rsid w:val="00DE428C"/>
    <w:rsid w:val="00DE5873"/>
    <w:rsid w:val="00DE5B89"/>
    <w:rsid w:val="00DE65EA"/>
    <w:rsid w:val="00DE7706"/>
    <w:rsid w:val="00DE7753"/>
    <w:rsid w:val="00DE7F8F"/>
    <w:rsid w:val="00DF028D"/>
    <w:rsid w:val="00DF09E7"/>
    <w:rsid w:val="00DF0BD2"/>
    <w:rsid w:val="00DF11C4"/>
    <w:rsid w:val="00DF1625"/>
    <w:rsid w:val="00DF19A1"/>
    <w:rsid w:val="00DF3688"/>
    <w:rsid w:val="00DF44E3"/>
    <w:rsid w:val="00DF48C6"/>
    <w:rsid w:val="00DF5182"/>
    <w:rsid w:val="00DF749E"/>
    <w:rsid w:val="00DF7CC7"/>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CCF"/>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860"/>
    <w:rsid w:val="00E40DE2"/>
    <w:rsid w:val="00E41156"/>
    <w:rsid w:val="00E41620"/>
    <w:rsid w:val="00E4239E"/>
    <w:rsid w:val="00E426B9"/>
    <w:rsid w:val="00E42FEB"/>
    <w:rsid w:val="00E430BF"/>
    <w:rsid w:val="00E43CEB"/>
    <w:rsid w:val="00E43E19"/>
    <w:rsid w:val="00E44A71"/>
    <w:rsid w:val="00E44BDE"/>
    <w:rsid w:val="00E44D86"/>
    <w:rsid w:val="00E45007"/>
    <w:rsid w:val="00E45ACA"/>
    <w:rsid w:val="00E45C7F"/>
    <w:rsid w:val="00E46422"/>
    <w:rsid w:val="00E46B0F"/>
    <w:rsid w:val="00E46DBA"/>
    <w:rsid w:val="00E4740C"/>
    <w:rsid w:val="00E5012E"/>
    <w:rsid w:val="00E51117"/>
    <w:rsid w:val="00E51CD0"/>
    <w:rsid w:val="00E51D3B"/>
    <w:rsid w:val="00E51D78"/>
    <w:rsid w:val="00E51EEA"/>
    <w:rsid w:val="00E54297"/>
    <w:rsid w:val="00E542C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449"/>
    <w:rsid w:val="00E66866"/>
    <w:rsid w:val="00E674AE"/>
    <w:rsid w:val="00E67BA7"/>
    <w:rsid w:val="00E67FD5"/>
    <w:rsid w:val="00E702F3"/>
    <w:rsid w:val="00E70A0B"/>
    <w:rsid w:val="00E70FC4"/>
    <w:rsid w:val="00E714FF"/>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4DCC"/>
    <w:rsid w:val="00E85485"/>
    <w:rsid w:val="00E85A49"/>
    <w:rsid w:val="00E861BF"/>
    <w:rsid w:val="00E90E72"/>
    <w:rsid w:val="00E90FD0"/>
    <w:rsid w:val="00E91A69"/>
    <w:rsid w:val="00E91D37"/>
    <w:rsid w:val="00E91F17"/>
    <w:rsid w:val="00E92272"/>
    <w:rsid w:val="00E9237A"/>
    <w:rsid w:val="00E92BAA"/>
    <w:rsid w:val="00E93CA2"/>
    <w:rsid w:val="00E94D7F"/>
    <w:rsid w:val="00E95645"/>
    <w:rsid w:val="00E95CE6"/>
    <w:rsid w:val="00E95E47"/>
    <w:rsid w:val="00E969ED"/>
    <w:rsid w:val="00E96B46"/>
    <w:rsid w:val="00E9746B"/>
    <w:rsid w:val="00EA059F"/>
    <w:rsid w:val="00EA06E9"/>
    <w:rsid w:val="00EA0AEE"/>
    <w:rsid w:val="00EA0D10"/>
    <w:rsid w:val="00EA12D7"/>
    <w:rsid w:val="00EA1314"/>
    <w:rsid w:val="00EA140F"/>
    <w:rsid w:val="00EA150B"/>
    <w:rsid w:val="00EA1765"/>
    <w:rsid w:val="00EA1DA4"/>
    <w:rsid w:val="00EA31E0"/>
    <w:rsid w:val="00EA3E33"/>
    <w:rsid w:val="00EA3FD0"/>
    <w:rsid w:val="00EA40DF"/>
    <w:rsid w:val="00EA43F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A1C"/>
    <w:rsid w:val="00EB5F02"/>
    <w:rsid w:val="00EB602D"/>
    <w:rsid w:val="00EB6064"/>
    <w:rsid w:val="00EB6314"/>
    <w:rsid w:val="00EB6684"/>
    <w:rsid w:val="00EB67F6"/>
    <w:rsid w:val="00EB6B32"/>
    <w:rsid w:val="00EB6E54"/>
    <w:rsid w:val="00EB713D"/>
    <w:rsid w:val="00EB72AB"/>
    <w:rsid w:val="00EB797D"/>
    <w:rsid w:val="00EC00EF"/>
    <w:rsid w:val="00EC09B0"/>
    <w:rsid w:val="00EC165E"/>
    <w:rsid w:val="00EC22F7"/>
    <w:rsid w:val="00EC2345"/>
    <w:rsid w:val="00EC2CDE"/>
    <w:rsid w:val="00EC30CB"/>
    <w:rsid w:val="00EC362B"/>
    <w:rsid w:val="00EC400D"/>
    <w:rsid w:val="00EC4580"/>
    <w:rsid w:val="00EC5C41"/>
    <w:rsid w:val="00EC7188"/>
    <w:rsid w:val="00EC7450"/>
    <w:rsid w:val="00EC759E"/>
    <w:rsid w:val="00EC7897"/>
    <w:rsid w:val="00ED0338"/>
    <w:rsid w:val="00ED0BF3"/>
    <w:rsid w:val="00ED0DE3"/>
    <w:rsid w:val="00ED1142"/>
    <w:rsid w:val="00ED1170"/>
    <w:rsid w:val="00ED2352"/>
    <w:rsid w:val="00ED2462"/>
    <w:rsid w:val="00ED3BA4"/>
    <w:rsid w:val="00ED4862"/>
    <w:rsid w:val="00ED4AE3"/>
    <w:rsid w:val="00ED4C1D"/>
    <w:rsid w:val="00ED5972"/>
    <w:rsid w:val="00ED59E0"/>
    <w:rsid w:val="00ED5C1C"/>
    <w:rsid w:val="00ED6836"/>
    <w:rsid w:val="00ED6A38"/>
    <w:rsid w:val="00ED6EC6"/>
    <w:rsid w:val="00EE09A4"/>
    <w:rsid w:val="00EE0CB1"/>
    <w:rsid w:val="00EE0EB3"/>
    <w:rsid w:val="00EE0EF1"/>
    <w:rsid w:val="00EE1022"/>
    <w:rsid w:val="00EE21FE"/>
    <w:rsid w:val="00EE2663"/>
    <w:rsid w:val="00EE4047"/>
    <w:rsid w:val="00EE46E2"/>
    <w:rsid w:val="00EE55F5"/>
    <w:rsid w:val="00EE5855"/>
    <w:rsid w:val="00EE5A09"/>
    <w:rsid w:val="00EE62ED"/>
    <w:rsid w:val="00EE7019"/>
    <w:rsid w:val="00EE73A8"/>
    <w:rsid w:val="00EE7758"/>
    <w:rsid w:val="00EE78C9"/>
    <w:rsid w:val="00EE7A99"/>
    <w:rsid w:val="00EE7BA6"/>
    <w:rsid w:val="00EF11FF"/>
    <w:rsid w:val="00EF24C7"/>
    <w:rsid w:val="00EF273B"/>
    <w:rsid w:val="00EF28FF"/>
    <w:rsid w:val="00EF2954"/>
    <w:rsid w:val="00EF2B43"/>
    <w:rsid w:val="00EF352E"/>
    <w:rsid w:val="00EF3662"/>
    <w:rsid w:val="00EF548A"/>
    <w:rsid w:val="00EF6526"/>
    <w:rsid w:val="00EF7868"/>
    <w:rsid w:val="00F00565"/>
    <w:rsid w:val="00F00C96"/>
    <w:rsid w:val="00F01D1E"/>
    <w:rsid w:val="00F047A7"/>
    <w:rsid w:val="00F04AA1"/>
    <w:rsid w:val="00F04FC3"/>
    <w:rsid w:val="00F06F30"/>
    <w:rsid w:val="00F0759D"/>
    <w:rsid w:val="00F102AB"/>
    <w:rsid w:val="00F11794"/>
    <w:rsid w:val="00F11AC7"/>
    <w:rsid w:val="00F11D9C"/>
    <w:rsid w:val="00F11E5A"/>
    <w:rsid w:val="00F121EE"/>
    <w:rsid w:val="00F1220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462"/>
    <w:rsid w:val="00F24A51"/>
    <w:rsid w:val="00F24C2B"/>
    <w:rsid w:val="00F24E9E"/>
    <w:rsid w:val="00F25B39"/>
    <w:rsid w:val="00F26162"/>
    <w:rsid w:val="00F26279"/>
    <w:rsid w:val="00F263B3"/>
    <w:rsid w:val="00F26A4C"/>
    <w:rsid w:val="00F274C5"/>
    <w:rsid w:val="00F315D1"/>
    <w:rsid w:val="00F332DF"/>
    <w:rsid w:val="00F339E3"/>
    <w:rsid w:val="00F34417"/>
    <w:rsid w:val="00F34A82"/>
    <w:rsid w:val="00F36AD3"/>
    <w:rsid w:val="00F36E1F"/>
    <w:rsid w:val="00F377C0"/>
    <w:rsid w:val="00F37C10"/>
    <w:rsid w:val="00F37F2C"/>
    <w:rsid w:val="00F40235"/>
    <w:rsid w:val="00F403A5"/>
    <w:rsid w:val="00F406AC"/>
    <w:rsid w:val="00F40D4D"/>
    <w:rsid w:val="00F4140F"/>
    <w:rsid w:val="00F41477"/>
    <w:rsid w:val="00F41F5F"/>
    <w:rsid w:val="00F4264D"/>
    <w:rsid w:val="00F4395E"/>
    <w:rsid w:val="00F43A66"/>
    <w:rsid w:val="00F43D7C"/>
    <w:rsid w:val="00F43DE4"/>
    <w:rsid w:val="00F449C0"/>
    <w:rsid w:val="00F45B4D"/>
    <w:rsid w:val="00F45B8B"/>
    <w:rsid w:val="00F460E3"/>
    <w:rsid w:val="00F4649A"/>
    <w:rsid w:val="00F50AA4"/>
    <w:rsid w:val="00F52AA4"/>
    <w:rsid w:val="00F535C1"/>
    <w:rsid w:val="00F53D4F"/>
    <w:rsid w:val="00F53DF8"/>
    <w:rsid w:val="00F54506"/>
    <w:rsid w:val="00F546F2"/>
    <w:rsid w:val="00F5526F"/>
    <w:rsid w:val="00F55654"/>
    <w:rsid w:val="00F556B0"/>
    <w:rsid w:val="00F55ECA"/>
    <w:rsid w:val="00F562DD"/>
    <w:rsid w:val="00F5653D"/>
    <w:rsid w:val="00F60675"/>
    <w:rsid w:val="00F607C7"/>
    <w:rsid w:val="00F60A05"/>
    <w:rsid w:val="00F60FC7"/>
    <w:rsid w:val="00F61898"/>
    <w:rsid w:val="00F61A4F"/>
    <w:rsid w:val="00F61A9D"/>
    <w:rsid w:val="00F61D7A"/>
    <w:rsid w:val="00F61F6A"/>
    <w:rsid w:val="00F62714"/>
    <w:rsid w:val="00F63223"/>
    <w:rsid w:val="00F63464"/>
    <w:rsid w:val="00F63BBB"/>
    <w:rsid w:val="00F64A8D"/>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4F9A"/>
    <w:rsid w:val="00F7541A"/>
    <w:rsid w:val="00F7609B"/>
    <w:rsid w:val="00F763EC"/>
    <w:rsid w:val="00F775CA"/>
    <w:rsid w:val="00F80761"/>
    <w:rsid w:val="00F825AC"/>
    <w:rsid w:val="00F82623"/>
    <w:rsid w:val="00F83409"/>
    <w:rsid w:val="00F8345D"/>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1B"/>
    <w:rsid w:val="00F930CD"/>
    <w:rsid w:val="00F932ED"/>
    <w:rsid w:val="00F934C1"/>
    <w:rsid w:val="00F9448B"/>
    <w:rsid w:val="00F954E8"/>
    <w:rsid w:val="00F95BB0"/>
    <w:rsid w:val="00F95E94"/>
    <w:rsid w:val="00F96993"/>
    <w:rsid w:val="00F969BC"/>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A99"/>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1F1A"/>
    <w:rsid w:val="00FD26FA"/>
    <w:rsid w:val="00FD2748"/>
    <w:rsid w:val="00FD2843"/>
    <w:rsid w:val="00FD2B51"/>
    <w:rsid w:val="00FD2C88"/>
    <w:rsid w:val="00FD37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31"/>
    <w:rsid w:val="00FE76B9"/>
    <w:rsid w:val="00FE7898"/>
    <w:rsid w:val="00FF0766"/>
    <w:rsid w:val="00FF0775"/>
    <w:rsid w:val="00FF0FE2"/>
    <w:rsid w:val="00FF1CA3"/>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A02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022E0"/>
    <w:rPr>
      <w:rFonts w:ascii="Courier New" w:hAnsi="Courier New" w:cs="Courier New"/>
      <w:lang w:bidi="ar-SA"/>
    </w:rPr>
  </w:style>
  <w:style w:type="character" w:customStyle="1" w:styleId="y2iqfc">
    <w:name w:val="y2iqfc"/>
    <w:basedOn w:val="a0"/>
    <w:rsid w:val="00A022E0"/>
  </w:style>
  <w:style w:type="character" w:customStyle="1" w:styleId="font-medium">
    <w:name w:val="font-medium"/>
    <w:basedOn w:val="a0"/>
    <w:rsid w:val="00322F4D"/>
  </w:style>
</w:styles>
</file>

<file path=word/webSettings.xml><?xml version="1.0" encoding="utf-8"?>
<w:webSettings xmlns:r="http://schemas.openxmlformats.org/officeDocument/2006/relationships" xmlns:w="http://schemas.openxmlformats.org/wordprocessingml/2006/main">
  <w:divs>
    <w:div w:id="1861153">
      <w:bodyDiv w:val="1"/>
      <w:marLeft w:val="0"/>
      <w:marRight w:val="0"/>
      <w:marTop w:val="0"/>
      <w:marBottom w:val="0"/>
      <w:divBdr>
        <w:top w:val="none" w:sz="0" w:space="0" w:color="auto"/>
        <w:left w:val="none" w:sz="0" w:space="0" w:color="auto"/>
        <w:bottom w:val="none" w:sz="0" w:space="0" w:color="auto"/>
        <w:right w:val="none" w:sz="0" w:space="0" w:color="auto"/>
      </w:divBdr>
    </w:div>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06084">
      <w:bodyDiv w:val="1"/>
      <w:marLeft w:val="0"/>
      <w:marRight w:val="0"/>
      <w:marTop w:val="0"/>
      <w:marBottom w:val="0"/>
      <w:divBdr>
        <w:top w:val="none" w:sz="0" w:space="0" w:color="auto"/>
        <w:left w:val="none" w:sz="0" w:space="0" w:color="auto"/>
        <w:bottom w:val="none" w:sz="0" w:space="0" w:color="auto"/>
        <w:right w:val="none" w:sz="0" w:space="0" w:color="auto"/>
      </w:divBdr>
    </w:div>
    <w:div w:id="45420163">
      <w:bodyDiv w:val="1"/>
      <w:marLeft w:val="0"/>
      <w:marRight w:val="0"/>
      <w:marTop w:val="0"/>
      <w:marBottom w:val="0"/>
      <w:divBdr>
        <w:top w:val="none" w:sz="0" w:space="0" w:color="auto"/>
        <w:left w:val="none" w:sz="0" w:space="0" w:color="auto"/>
        <w:bottom w:val="none" w:sz="0" w:space="0" w:color="auto"/>
        <w:right w:val="none" w:sz="0" w:space="0" w:color="auto"/>
      </w:divBdr>
    </w:div>
    <w:div w:id="2261901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4797065">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579340">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2702269">
      <w:bodyDiv w:val="1"/>
      <w:marLeft w:val="0"/>
      <w:marRight w:val="0"/>
      <w:marTop w:val="0"/>
      <w:marBottom w:val="0"/>
      <w:divBdr>
        <w:top w:val="none" w:sz="0" w:space="0" w:color="auto"/>
        <w:left w:val="none" w:sz="0" w:space="0" w:color="auto"/>
        <w:bottom w:val="none" w:sz="0" w:space="0" w:color="auto"/>
        <w:right w:val="none" w:sz="0" w:space="0" w:color="auto"/>
      </w:divBdr>
    </w:div>
    <w:div w:id="412168387">
      <w:bodyDiv w:val="1"/>
      <w:marLeft w:val="0"/>
      <w:marRight w:val="0"/>
      <w:marTop w:val="0"/>
      <w:marBottom w:val="0"/>
      <w:divBdr>
        <w:top w:val="none" w:sz="0" w:space="0" w:color="auto"/>
        <w:left w:val="none" w:sz="0" w:space="0" w:color="auto"/>
        <w:bottom w:val="none" w:sz="0" w:space="0" w:color="auto"/>
        <w:right w:val="none" w:sz="0" w:space="0" w:color="auto"/>
      </w:divBdr>
    </w:div>
    <w:div w:id="414666600">
      <w:bodyDiv w:val="1"/>
      <w:marLeft w:val="0"/>
      <w:marRight w:val="0"/>
      <w:marTop w:val="0"/>
      <w:marBottom w:val="0"/>
      <w:divBdr>
        <w:top w:val="none" w:sz="0" w:space="0" w:color="auto"/>
        <w:left w:val="none" w:sz="0" w:space="0" w:color="auto"/>
        <w:bottom w:val="none" w:sz="0" w:space="0" w:color="auto"/>
        <w:right w:val="none" w:sz="0" w:space="0" w:color="auto"/>
      </w:divBdr>
    </w:div>
    <w:div w:id="44435072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9947802">
      <w:bodyDiv w:val="1"/>
      <w:marLeft w:val="0"/>
      <w:marRight w:val="0"/>
      <w:marTop w:val="0"/>
      <w:marBottom w:val="0"/>
      <w:divBdr>
        <w:top w:val="none" w:sz="0" w:space="0" w:color="auto"/>
        <w:left w:val="none" w:sz="0" w:space="0" w:color="auto"/>
        <w:bottom w:val="none" w:sz="0" w:space="0" w:color="auto"/>
        <w:right w:val="none" w:sz="0" w:space="0" w:color="auto"/>
      </w:divBdr>
    </w:div>
    <w:div w:id="544413353">
      <w:bodyDiv w:val="1"/>
      <w:marLeft w:val="0"/>
      <w:marRight w:val="0"/>
      <w:marTop w:val="0"/>
      <w:marBottom w:val="0"/>
      <w:divBdr>
        <w:top w:val="none" w:sz="0" w:space="0" w:color="auto"/>
        <w:left w:val="none" w:sz="0" w:space="0" w:color="auto"/>
        <w:bottom w:val="none" w:sz="0" w:space="0" w:color="auto"/>
        <w:right w:val="none" w:sz="0" w:space="0" w:color="auto"/>
      </w:divBdr>
    </w:div>
    <w:div w:id="550504651">
      <w:bodyDiv w:val="1"/>
      <w:marLeft w:val="0"/>
      <w:marRight w:val="0"/>
      <w:marTop w:val="0"/>
      <w:marBottom w:val="0"/>
      <w:divBdr>
        <w:top w:val="none" w:sz="0" w:space="0" w:color="auto"/>
        <w:left w:val="none" w:sz="0" w:space="0" w:color="auto"/>
        <w:bottom w:val="none" w:sz="0" w:space="0" w:color="auto"/>
        <w:right w:val="none" w:sz="0" w:space="0" w:color="auto"/>
      </w:divBdr>
    </w:div>
    <w:div w:id="55111324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8221297">
      <w:bodyDiv w:val="1"/>
      <w:marLeft w:val="0"/>
      <w:marRight w:val="0"/>
      <w:marTop w:val="0"/>
      <w:marBottom w:val="0"/>
      <w:divBdr>
        <w:top w:val="none" w:sz="0" w:space="0" w:color="auto"/>
        <w:left w:val="none" w:sz="0" w:space="0" w:color="auto"/>
        <w:bottom w:val="none" w:sz="0" w:space="0" w:color="auto"/>
        <w:right w:val="none" w:sz="0" w:space="0" w:color="auto"/>
      </w:divBdr>
    </w:div>
    <w:div w:id="706219508">
      <w:bodyDiv w:val="1"/>
      <w:marLeft w:val="0"/>
      <w:marRight w:val="0"/>
      <w:marTop w:val="0"/>
      <w:marBottom w:val="0"/>
      <w:divBdr>
        <w:top w:val="none" w:sz="0" w:space="0" w:color="auto"/>
        <w:left w:val="none" w:sz="0" w:space="0" w:color="auto"/>
        <w:bottom w:val="none" w:sz="0" w:space="0" w:color="auto"/>
        <w:right w:val="none" w:sz="0" w:space="0" w:color="auto"/>
      </w:divBdr>
    </w:div>
    <w:div w:id="740904163">
      <w:bodyDiv w:val="1"/>
      <w:marLeft w:val="0"/>
      <w:marRight w:val="0"/>
      <w:marTop w:val="0"/>
      <w:marBottom w:val="0"/>
      <w:divBdr>
        <w:top w:val="none" w:sz="0" w:space="0" w:color="auto"/>
        <w:left w:val="none" w:sz="0" w:space="0" w:color="auto"/>
        <w:bottom w:val="none" w:sz="0" w:space="0" w:color="auto"/>
        <w:right w:val="none" w:sz="0" w:space="0" w:color="auto"/>
      </w:divBdr>
    </w:div>
    <w:div w:id="7523139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1240419">
      <w:bodyDiv w:val="1"/>
      <w:marLeft w:val="0"/>
      <w:marRight w:val="0"/>
      <w:marTop w:val="0"/>
      <w:marBottom w:val="0"/>
      <w:divBdr>
        <w:top w:val="none" w:sz="0" w:space="0" w:color="auto"/>
        <w:left w:val="none" w:sz="0" w:space="0" w:color="auto"/>
        <w:bottom w:val="none" w:sz="0" w:space="0" w:color="auto"/>
        <w:right w:val="none" w:sz="0" w:space="0" w:color="auto"/>
      </w:divBdr>
    </w:div>
    <w:div w:id="932318712">
      <w:bodyDiv w:val="1"/>
      <w:marLeft w:val="0"/>
      <w:marRight w:val="0"/>
      <w:marTop w:val="0"/>
      <w:marBottom w:val="0"/>
      <w:divBdr>
        <w:top w:val="none" w:sz="0" w:space="0" w:color="auto"/>
        <w:left w:val="none" w:sz="0" w:space="0" w:color="auto"/>
        <w:bottom w:val="none" w:sz="0" w:space="0" w:color="auto"/>
        <w:right w:val="none" w:sz="0" w:space="0" w:color="auto"/>
      </w:divBdr>
    </w:div>
    <w:div w:id="955061204">
      <w:bodyDiv w:val="1"/>
      <w:marLeft w:val="0"/>
      <w:marRight w:val="0"/>
      <w:marTop w:val="0"/>
      <w:marBottom w:val="0"/>
      <w:divBdr>
        <w:top w:val="none" w:sz="0" w:space="0" w:color="auto"/>
        <w:left w:val="none" w:sz="0" w:space="0" w:color="auto"/>
        <w:bottom w:val="none" w:sz="0" w:space="0" w:color="auto"/>
        <w:right w:val="none" w:sz="0" w:space="0" w:color="auto"/>
      </w:divBdr>
    </w:div>
    <w:div w:id="982348401">
      <w:bodyDiv w:val="1"/>
      <w:marLeft w:val="0"/>
      <w:marRight w:val="0"/>
      <w:marTop w:val="0"/>
      <w:marBottom w:val="0"/>
      <w:divBdr>
        <w:top w:val="none" w:sz="0" w:space="0" w:color="auto"/>
        <w:left w:val="none" w:sz="0" w:space="0" w:color="auto"/>
        <w:bottom w:val="none" w:sz="0" w:space="0" w:color="auto"/>
        <w:right w:val="none" w:sz="0" w:space="0" w:color="auto"/>
      </w:divBdr>
    </w:div>
    <w:div w:id="988746499">
      <w:bodyDiv w:val="1"/>
      <w:marLeft w:val="0"/>
      <w:marRight w:val="0"/>
      <w:marTop w:val="0"/>
      <w:marBottom w:val="0"/>
      <w:divBdr>
        <w:top w:val="none" w:sz="0" w:space="0" w:color="auto"/>
        <w:left w:val="none" w:sz="0" w:space="0" w:color="auto"/>
        <w:bottom w:val="none" w:sz="0" w:space="0" w:color="auto"/>
        <w:right w:val="none" w:sz="0" w:space="0" w:color="auto"/>
      </w:divBdr>
    </w:div>
    <w:div w:id="1031762629">
      <w:bodyDiv w:val="1"/>
      <w:marLeft w:val="0"/>
      <w:marRight w:val="0"/>
      <w:marTop w:val="0"/>
      <w:marBottom w:val="0"/>
      <w:divBdr>
        <w:top w:val="none" w:sz="0" w:space="0" w:color="auto"/>
        <w:left w:val="none" w:sz="0" w:space="0" w:color="auto"/>
        <w:bottom w:val="none" w:sz="0" w:space="0" w:color="auto"/>
        <w:right w:val="none" w:sz="0" w:space="0" w:color="auto"/>
      </w:divBdr>
    </w:div>
    <w:div w:id="1051659787">
      <w:bodyDiv w:val="1"/>
      <w:marLeft w:val="0"/>
      <w:marRight w:val="0"/>
      <w:marTop w:val="0"/>
      <w:marBottom w:val="0"/>
      <w:divBdr>
        <w:top w:val="none" w:sz="0" w:space="0" w:color="auto"/>
        <w:left w:val="none" w:sz="0" w:space="0" w:color="auto"/>
        <w:bottom w:val="none" w:sz="0" w:space="0" w:color="auto"/>
        <w:right w:val="none" w:sz="0" w:space="0" w:color="auto"/>
      </w:divBdr>
    </w:div>
    <w:div w:id="1068916213">
      <w:bodyDiv w:val="1"/>
      <w:marLeft w:val="0"/>
      <w:marRight w:val="0"/>
      <w:marTop w:val="0"/>
      <w:marBottom w:val="0"/>
      <w:divBdr>
        <w:top w:val="none" w:sz="0" w:space="0" w:color="auto"/>
        <w:left w:val="none" w:sz="0" w:space="0" w:color="auto"/>
        <w:bottom w:val="none" w:sz="0" w:space="0" w:color="auto"/>
        <w:right w:val="none" w:sz="0" w:space="0" w:color="auto"/>
      </w:divBdr>
    </w:div>
    <w:div w:id="111695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1064934">
      <w:bodyDiv w:val="1"/>
      <w:marLeft w:val="0"/>
      <w:marRight w:val="0"/>
      <w:marTop w:val="0"/>
      <w:marBottom w:val="0"/>
      <w:divBdr>
        <w:top w:val="none" w:sz="0" w:space="0" w:color="auto"/>
        <w:left w:val="none" w:sz="0" w:space="0" w:color="auto"/>
        <w:bottom w:val="none" w:sz="0" w:space="0" w:color="auto"/>
        <w:right w:val="none" w:sz="0" w:space="0" w:color="auto"/>
      </w:divBdr>
    </w:div>
    <w:div w:id="1171871208">
      <w:bodyDiv w:val="1"/>
      <w:marLeft w:val="0"/>
      <w:marRight w:val="0"/>
      <w:marTop w:val="0"/>
      <w:marBottom w:val="0"/>
      <w:divBdr>
        <w:top w:val="none" w:sz="0" w:space="0" w:color="auto"/>
        <w:left w:val="none" w:sz="0" w:space="0" w:color="auto"/>
        <w:bottom w:val="none" w:sz="0" w:space="0" w:color="auto"/>
        <w:right w:val="none" w:sz="0" w:space="0" w:color="auto"/>
      </w:divBdr>
    </w:div>
    <w:div w:id="1174416308">
      <w:bodyDiv w:val="1"/>
      <w:marLeft w:val="0"/>
      <w:marRight w:val="0"/>
      <w:marTop w:val="0"/>
      <w:marBottom w:val="0"/>
      <w:divBdr>
        <w:top w:val="none" w:sz="0" w:space="0" w:color="auto"/>
        <w:left w:val="none" w:sz="0" w:space="0" w:color="auto"/>
        <w:bottom w:val="none" w:sz="0" w:space="0" w:color="auto"/>
        <w:right w:val="none" w:sz="0" w:space="0" w:color="auto"/>
      </w:divBdr>
    </w:div>
    <w:div w:id="1326788379">
      <w:bodyDiv w:val="1"/>
      <w:marLeft w:val="0"/>
      <w:marRight w:val="0"/>
      <w:marTop w:val="0"/>
      <w:marBottom w:val="0"/>
      <w:divBdr>
        <w:top w:val="none" w:sz="0" w:space="0" w:color="auto"/>
        <w:left w:val="none" w:sz="0" w:space="0" w:color="auto"/>
        <w:bottom w:val="none" w:sz="0" w:space="0" w:color="auto"/>
        <w:right w:val="none" w:sz="0" w:space="0" w:color="auto"/>
      </w:divBdr>
      <w:divsChild>
        <w:div w:id="1487239015">
          <w:marLeft w:val="0"/>
          <w:marRight w:val="0"/>
          <w:marTop w:val="0"/>
          <w:marBottom w:val="0"/>
          <w:divBdr>
            <w:top w:val="none" w:sz="0" w:space="0" w:color="auto"/>
            <w:left w:val="none" w:sz="0" w:space="0" w:color="auto"/>
            <w:bottom w:val="none" w:sz="0" w:space="0" w:color="auto"/>
            <w:right w:val="none" w:sz="0" w:space="0" w:color="auto"/>
          </w:divBdr>
          <w:divsChild>
            <w:div w:id="1482193517">
              <w:marLeft w:val="0"/>
              <w:marRight w:val="0"/>
              <w:marTop w:val="0"/>
              <w:marBottom w:val="0"/>
              <w:divBdr>
                <w:top w:val="none" w:sz="0" w:space="0" w:color="auto"/>
                <w:left w:val="none" w:sz="0" w:space="0" w:color="auto"/>
                <w:bottom w:val="none" w:sz="0" w:space="0" w:color="auto"/>
                <w:right w:val="none" w:sz="0" w:space="0" w:color="auto"/>
              </w:divBdr>
              <w:divsChild>
                <w:div w:id="1707217083">
                  <w:marLeft w:val="0"/>
                  <w:marRight w:val="0"/>
                  <w:marTop w:val="0"/>
                  <w:marBottom w:val="0"/>
                  <w:divBdr>
                    <w:top w:val="none" w:sz="0" w:space="0" w:color="auto"/>
                    <w:left w:val="none" w:sz="0" w:space="0" w:color="auto"/>
                    <w:bottom w:val="none" w:sz="0" w:space="0" w:color="auto"/>
                    <w:right w:val="none" w:sz="0" w:space="0" w:color="auto"/>
                  </w:divBdr>
                  <w:divsChild>
                    <w:div w:id="1725366788">
                      <w:marLeft w:val="0"/>
                      <w:marRight w:val="0"/>
                      <w:marTop w:val="0"/>
                      <w:marBottom w:val="0"/>
                      <w:divBdr>
                        <w:top w:val="none" w:sz="0" w:space="0" w:color="auto"/>
                        <w:left w:val="none" w:sz="0" w:space="0" w:color="auto"/>
                        <w:bottom w:val="none" w:sz="0" w:space="0" w:color="auto"/>
                        <w:right w:val="none" w:sz="0" w:space="0" w:color="auto"/>
                      </w:divBdr>
                      <w:divsChild>
                        <w:div w:id="709837227">
                          <w:marLeft w:val="0"/>
                          <w:marRight w:val="0"/>
                          <w:marTop w:val="0"/>
                          <w:marBottom w:val="0"/>
                          <w:divBdr>
                            <w:top w:val="none" w:sz="0" w:space="0" w:color="auto"/>
                            <w:left w:val="none" w:sz="0" w:space="0" w:color="auto"/>
                            <w:bottom w:val="none" w:sz="0" w:space="0" w:color="auto"/>
                            <w:right w:val="none" w:sz="0" w:space="0" w:color="auto"/>
                          </w:divBdr>
                          <w:divsChild>
                            <w:div w:id="1642222796">
                              <w:marLeft w:val="0"/>
                              <w:marRight w:val="0"/>
                              <w:marTop w:val="0"/>
                              <w:marBottom w:val="0"/>
                              <w:divBdr>
                                <w:top w:val="none" w:sz="0" w:space="0" w:color="auto"/>
                                <w:left w:val="none" w:sz="0" w:space="0" w:color="auto"/>
                                <w:bottom w:val="none" w:sz="0" w:space="0" w:color="auto"/>
                                <w:right w:val="none" w:sz="0" w:space="0" w:color="auto"/>
                              </w:divBdr>
                              <w:divsChild>
                                <w:div w:id="50483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1486702">
      <w:bodyDiv w:val="1"/>
      <w:marLeft w:val="0"/>
      <w:marRight w:val="0"/>
      <w:marTop w:val="0"/>
      <w:marBottom w:val="0"/>
      <w:divBdr>
        <w:top w:val="none" w:sz="0" w:space="0" w:color="auto"/>
        <w:left w:val="none" w:sz="0" w:space="0" w:color="auto"/>
        <w:bottom w:val="none" w:sz="0" w:space="0" w:color="auto"/>
        <w:right w:val="none" w:sz="0" w:space="0" w:color="auto"/>
      </w:divBdr>
    </w:div>
    <w:div w:id="1366559763">
      <w:bodyDiv w:val="1"/>
      <w:marLeft w:val="0"/>
      <w:marRight w:val="0"/>
      <w:marTop w:val="0"/>
      <w:marBottom w:val="0"/>
      <w:divBdr>
        <w:top w:val="none" w:sz="0" w:space="0" w:color="auto"/>
        <w:left w:val="none" w:sz="0" w:space="0" w:color="auto"/>
        <w:bottom w:val="none" w:sz="0" w:space="0" w:color="auto"/>
        <w:right w:val="none" w:sz="0" w:space="0" w:color="auto"/>
      </w:divBdr>
      <w:divsChild>
        <w:div w:id="131096815">
          <w:marLeft w:val="0"/>
          <w:marRight w:val="0"/>
          <w:marTop w:val="0"/>
          <w:marBottom w:val="0"/>
          <w:divBdr>
            <w:top w:val="none" w:sz="0" w:space="0" w:color="auto"/>
            <w:left w:val="none" w:sz="0" w:space="0" w:color="auto"/>
            <w:bottom w:val="none" w:sz="0" w:space="0" w:color="auto"/>
            <w:right w:val="none" w:sz="0" w:space="0" w:color="auto"/>
          </w:divBdr>
          <w:divsChild>
            <w:div w:id="170992145">
              <w:marLeft w:val="0"/>
              <w:marRight w:val="0"/>
              <w:marTop w:val="0"/>
              <w:marBottom w:val="0"/>
              <w:divBdr>
                <w:top w:val="none" w:sz="0" w:space="0" w:color="auto"/>
                <w:left w:val="none" w:sz="0" w:space="0" w:color="auto"/>
                <w:bottom w:val="none" w:sz="0" w:space="0" w:color="auto"/>
                <w:right w:val="none" w:sz="0" w:space="0" w:color="auto"/>
              </w:divBdr>
              <w:divsChild>
                <w:div w:id="2108577034">
                  <w:marLeft w:val="0"/>
                  <w:marRight w:val="0"/>
                  <w:marTop w:val="0"/>
                  <w:marBottom w:val="0"/>
                  <w:divBdr>
                    <w:top w:val="none" w:sz="0" w:space="0" w:color="auto"/>
                    <w:left w:val="none" w:sz="0" w:space="0" w:color="auto"/>
                    <w:bottom w:val="none" w:sz="0" w:space="0" w:color="auto"/>
                    <w:right w:val="none" w:sz="0" w:space="0" w:color="auto"/>
                  </w:divBdr>
                  <w:divsChild>
                    <w:div w:id="1548252632">
                      <w:marLeft w:val="0"/>
                      <w:marRight w:val="0"/>
                      <w:marTop w:val="0"/>
                      <w:marBottom w:val="0"/>
                      <w:divBdr>
                        <w:top w:val="none" w:sz="0" w:space="0" w:color="auto"/>
                        <w:left w:val="none" w:sz="0" w:space="0" w:color="auto"/>
                        <w:bottom w:val="none" w:sz="0" w:space="0" w:color="auto"/>
                        <w:right w:val="none" w:sz="0" w:space="0" w:color="auto"/>
                      </w:divBdr>
                      <w:divsChild>
                        <w:div w:id="1179734865">
                          <w:marLeft w:val="0"/>
                          <w:marRight w:val="0"/>
                          <w:marTop w:val="0"/>
                          <w:marBottom w:val="0"/>
                          <w:divBdr>
                            <w:top w:val="none" w:sz="0" w:space="0" w:color="auto"/>
                            <w:left w:val="none" w:sz="0" w:space="0" w:color="auto"/>
                            <w:bottom w:val="none" w:sz="0" w:space="0" w:color="auto"/>
                            <w:right w:val="none" w:sz="0" w:space="0" w:color="auto"/>
                          </w:divBdr>
                          <w:divsChild>
                            <w:div w:id="1016005611">
                              <w:marLeft w:val="0"/>
                              <w:marRight w:val="0"/>
                              <w:marTop w:val="0"/>
                              <w:marBottom w:val="0"/>
                              <w:divBdr>
                                <w:top w:val="none" w:sz="0" w:space="0" w:color="auto"/>
                                <w:left w:val="none" w:sz="0" w:space="0" w:color="auto"/>
                                <w:bottom w:val="none" w:sz="0" w:space="0" w:color="auto"/>
                                <w:right w:val="none" w:sz="0" w:space="0" w:color="auto"/>
                              </w:divBdr>
                              <w:divsChild>
                                <w:div w:id="104813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7309863">
      <w:bodyDiv w:val="1"/>
      <w:marLeft w:val="0"/>
      <w:marRight w:val="0"/>
      <w:marTop w:val="0"/>
      <w:marBottom w:val="0"/>
      <w:divBdr>
        <w:top w:val="none" w:sz="0" w:space="0" w:color="auto"/>
        <w:left w:val="none" w:sz="0" w:space="0" w:color="auto"/>
        <w:bottom w:val="none" w:sz="0" w:space="0" w:color="auto"/>
        <w:right w:val="none" w:sz="0" w:space="0" w:color="auto"/>
      </w:divBdr>
    </w:div>
    <w:div w:id="1550872718">
      <w:bodyDiv w:val="1"/>
      <w:marLeft w:val="0"/>
      <w:marRight w:val="0"/>
      <w:marTop w:val="0"/>
      <w:marBottom w:val="0"/>
      <w:divBdr>
        <w:top w:val="none" w:sz="0" w:space="0" w:color="auto"/>
        <w:left w:val="none" w:sz="0" w:space="0" w:color="auto"/>
        <w:bottom w:val="none" w:sz="0" w:space="0" w:color="auto"/>
        <w:right w:val="none" w:sz="0" w:space="0" w:color="auto"/>
      </w:divBdr>
    </w:div>
    <w:div w:id="160040669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7056556">
      <w:bodyDiv w:val="1"/>
      <w:marLeft w:val="0"/>
      <w:marRight w:val="0"/>
      <w:marTop w:val="0"/>
      <w:marBottom w:val="0"/>
      <w:divBdr>
        <w:top w:val="none" w:sz="0" w:space="0" w:color="auto"/>
        <w:left w:val="none" w:sz="0" w:space="0" w:color="auto"/>
        <w:bottom w:val="none" w:sz="0" w:space="0" w:color="auto"/>
        <w:right w:val="none" w:sz="0" w:space="0" w:color="auto"/>
      </w:divBdr>
    </w:div>
    <w:div w:id="1675765344">
      <w:bodyDiv w:val="1"/>
      <w:marLeft w:val="0"/>
      <w:marRight w:val="0"/>
      <w:marTop w:val="0"/>
      <w:marBottom w:val="0"/>
      <w:divBdr>
        <w:top w:val="none" w:sz="0" w:space="0" w:color="auto"/>
        <w:left w:val="none" w:sz="0" w:space="0" w:color="auto"/>
        <w:bottom w:val="none" w:sz="0" w:space="0" w:color="auto"/>
        <w:right w:val="none" w:sz="0" w:space="0" w:color="auto"/>
      </w:divBdr>
    </w:div>
    <w:div w:id="1731926991">
      <w:bodyDiv w:val="1"/>
      <w:marLeft w:val="0"/>
      <w:marRight w:val="0"/>
      <w:marTop w:val="0"/>
      <w:marBottom w:val="0"/>
      <w:divBdr>
        <w:top w:val="none" w:sz="0" w:space="0" w:color="auto"/>
        <w:left w:val="none" w:sz="0" w:space="0" w:color="auto"/>
        <w:bottom w:val="none" w:sz="0" w:space="0" w:color="auto"/>
        <w:right w:val="none" w:sz="0" w:space="0" w:color="auto"/>
      </w:divBdr>
    </w:div>
    <w:div w:id="1741947129">
      <w:bodyDiv w:val="1"/>
      <w:marLeft w:val="0"/>
      <w:marRight w:val="0"/>
      <w:marTop w:val="0"/>
      <w:marBottom w:val="0"/>
      <w:divBdr>
        <w:top w:val="none" w:sz="0" w:space="0" w:color="auto"/>
        <w:left w:val="none" w:sz="0" w:space="0" w:color="auto"/>
        <w:bottom w:val="none" w:sz="0" w:space="0" w:color="auto"/>
        <w:right w:val="none" w:sz="0" w:space="0" w:color="auto"/>
      </w:divBdr>
    </w:div>
    <w:div w:id="1753547492">
      <w:bodyDiv w:val="1"/>
      <w:marLeft w:val="0"/>
      <w:marRight w:val="0"/>
      <w:marTop w:val="0"/>
      <w:marBottom w:val="0"/>
      <w:divBdr>
        <w:top w:val="none" w:sz="0" w:space="0" w:color="auto"/>
        <w:left w:val="none" w:sz="0" w:space="0" w:color="auto"/>
        <w:bottom w:val="none" w:sz="0" w:space="0" w:color="auto"/>
        <w:right w:val="none" w:sz="0" w:space="0" w:color="auto"/>
      </w:divBdr>
    </w:div>
    <w:div w:id="1813130951">
      <w:bodyDiv w:val="1"/>
      <w:marLeft w:val="0"/>
      <w:marRight w:val="0"/>
      <w:marTop w:val="0"/>
      <w:marBottom w:val="0"/>
      <w:divBdr>
        <w:top w:val="none" w:sz="0" w:space="0" w:color="auto"/>
        <w:left w:val="none" w:sz="0" w:space="0" w:color="auto"/>
        <w:bottom w:val="none" w:sz="0" w:space="0" w:color="auto"/>
        <w:right w:val="none" w:sz="0" w:space="0" w:color="auto"/>
      </w:divBdr>
    </w:div>
    <w:div w:id="183298127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746422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228934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4DCF9-0803-411A-86E3-A3E9D753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Pages>
  <Words>20857</Words>
  <Characters>118889</Characters>
  <Application>Microsoft Office Word</Application>
  <DocSecurity>0</DocSecurity>
  <Lines>990</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139468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171</cp:revision>
  <cp:lastPrinted>2021-06-04T13:33:00Z</cp:lastPrinted>
  <dcterms:created xsi:type="dcterms:W3CDTF">2019-10-28T07:04:00Z</dcterms:created>
  <dcterms:modified xsi:type="dcterms:W3CDTF">2026-02-06T06:48:00Z</dcterms:modified>
</cp:coreProperties>
</file>